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D494C" w14:textId="0E9C9F7E" w:rsidR="00A65E95" w:rsidRPr="00051DB2" w:rsidRDefault="00BF272D" w:rsidP="005E4591">
      <w:pPr>
        <w:spacing w:before="501" w:line="451" w:lineRule="exact"/>
        <w:ind w:left="142" w:firstLine="2"/>
        <w:textAlignment w:val="baseline"/>
        <w:rPr>
          <w:rFonts w:ascii="Arial" w:eastAsia="Arial" w:hAnsi="Arial"/>
          <w:b/>
          <w:i/>
          <w:color w:val="000000"/>
          <w:spacing w:val="-2"/>
          <w:sz w:val="40"/>
        </w:rPr>
      </w:pPr>
      <w:r w:rsidRPr="00051DB2">
        <w:rPr>
          <w:rFonts w:ascii="Arial" w:eastAsia="Arial" w:hAnsi="Arial"/>
          <w:b/>
          <w:i/>
          <w:color w:val="000000"/>
          <w:spacing w:val="-3"/>
          <w:sz w:val="40"/>
        </w:rPr>
        <w:t>STCP</w:t>
      </w:r>
      <w:r w:rsidR="00D369DE" w:rsidRPr="00051DB2">
        <w:rPr>
          <w:rFonts w:ascii="Arial" w:eastAsia="Arial" w:hAnsi="Arial"/>
          <w:b/>
          <w:i/>
          <w:color w:val="000000"/>
          <w:spacing w:val="-3"/>
          <w:sz w:val="40"/>
        </w:rPr>
        <w:t xml:space="preserve"> </w:t>
      </w:r>
      <w:r w:rsidRPr="00051DB2">
        <w:rPr>
          <w:rFonts w:ascii="Arial" w:eastAsia="Arial" w:hAnsi="Arial"/>
          <w:b/>
          <w:i/>
          <w:color w:val="000000"/>
          <w:spacing w:val="-3"/>
          <w:sz w:val="40"/>
        </w:rPr>
        <w:t>19-</w:t>
      </w:r>
      <w:r w:rsidR="006E4C6A" w:rsidRPr="00051DB2">
        <w:rPr>
          <w:rFonts w:ascii="Arial" w:eastAsia="Arial" w:hAnsi="Arial"/>
          <w:b/>
          <w:i/>
          <w:color w:val="000000"/>
          <w:spacing w:val="-3"/>
          <w:sz w:val="40"/>
        </w:rPr>
        <w:t>7</w:t>
      </w:r>
      <w:r w:rsidRPr="00051DB2">
        <w:rPr>
          <w:rFonts w:ascii="Arial" w:eastAsia="Arial" w:hAnsi="Arial"/>
          <w:b/>
          <w:i/>
          <w:color w:val="000000"/>
          <w:spacing w:val="-3"/>
          <w:sz w:val="40"/>
        </w:rPr>
        <w:t xml:space="preserve"> Issue 00</w:t>
      </w:r>
      <w:r w:rsidR="00860B75">
        <w:rPr>
          <w:rFonts w:ascii="Arial" w:eastAsia="Arial" w:hAnsi="Arial"/>
          <w:b/>
          <w:i/>
          <w:color w:val="000000"/>
          <w:spacing w:val="-3"/>
          <w:sz w:val="40"/>
        </w:rPr>
        <w:t>2</w:t>
      </w:r>
      <w:r w:rsidR="0052091A" w:rsidRPr="00051DB2">
        <w:rPr>
          <w:rFonts w:ascii="Arial" w:eastAsia="Arial" w:hAnsi="Arial"/>
          <w:b/>
          <w:i/>
          <w:color w:val="000000"/>
          <w:spacing w:val="-3"/>
          <w:sz w:val="40"/>
        </w:rPr>
        <w:t xml:space="preserve"> </w:t>
      </w:r>
      <w:r w:rsidR="00C9316D" w:rsidRPr="00051DB2">
        <w:rPr>
          <w:rFonts w:ascii="Arial" w:eastAsia="Arial" w:hAnsi="Arial"/>
          <w:b/>
          <w:i/>
          <w:color w:val="000000"/>
          <w:spacing w:val="-3"/>
          <w:sz w:val="40"/>
        </w:rPr>
        <w:t>CATO</w:t>
      </w:r>
      <w:r w:rsidR="00F20B4C" w:rsidRPr="00051DB2">
        <w:rPr>
          <w:rFonts w:ascii="Arial" w:eastAsia="Arial" w:hAnsi="Arial"/>
          <w:b/>
          <w:i/>
          <w:color w:val="000000"/>
          <w:spacing w:val="-3"/>
          <w:sz w:val="40"/>
        </w:rPr>
        <w:t>-TO</w:t>
      </w:r>
      <w:r w:rsidR="00C9316D" w:rsidRPr="00051DB2">
        <w:rPr>
          <w:rFonts w:ascii="Arial" w:eastAsia="Arial" w:hAnsi="Arial"/>
          <w:b/>
          <w:i/>
          <w:color w:val="000000"/>
          <w:spacing w:val="-3"/>
          <w:sz w:val="40"/>
        </w:rPr>
        <w:t xml:space="preserve"> Connections</w:t>
      </w:r>
      <w:r w:rsidRPr="00051DB2">
        <w:rPr>
          <w:rFonts w:ascii="Arial" w:eastAsia="Arial" w:hAnsi="Arial"/>
          <w:b/>
          <w:i/>
          <w:color w:val="000000"/>
          <w:spacing w:val="-3"/>
          <w:sz w:val="40"/>
        </w:rPr>
        <w:t xml:space="preserve"> </w:t>
      </w:r>
      <w:bookmarkStart w:id="0" w:name="_Hlk137125481"/>
      <w:r w:rsidRPr="00051DB2">
        <w:rPr>
          <w:rFonts w:ascii="Arial" w:eastAsia="Arial" w:hAnsi="Arial"/>
          <w:b/>
          <w:i/>
          <w:color w:val="000000"/>
          <w:spacing w:val="-3"/>
          <w:sz w:val="40"/>
        </w:rPr>
        <w:t>Operational Notification &amp;</w:t>
      </w:r>
      <w:r w:rsidR="00CB16D7" w:rsidRPr="00051DB2">
        <w:rPr>
          <w:rFonts w:ascii="Arial" w:eastAsia="Arial" w:hAnsi="Arial"/>
          <w:b/>
          <w:i/>
          <w:color w:val="000000"/>
          <w:spacing w:val="-2"/>
          <w:sz w:val="40"/>
        </w:rPr>
        <w:t xml:space="preserve"> </w:t>
      </w:r>
      <w:r w:rsidRPr="00051DB2">
        <w:rPr>
          <w:rFonts w:ascii="Arial" w:eastAsia="Arial" w:hAnsi="Arial"/>
          <w:b/>
          <w:i/>
          <w:color w:val="000000"/>
          <w:spacing w:val="-2"/>
          <w:sz w:val="40"/>
        </w:rPr>
        <w:t>Compliance Testing</w:t>
      </w:r>
    </w:p>
    <w:bookmarkEnd w:id="0"/>
    <w:p w14:paraId="4761C61F" w14:textId="77777777" w:rsidR="00A65E95" w:rsidRPr="00051DB2" w:rsidRDefault="00BF272D" w:rsidP="00A106C3">
      <w:pPr>
        <w:spacing w:before="456" w:after="462" w:line="281" w:lineRule="exact"/>
        <w:ind w:left="720" w:hanging="576"/>
        <w:textAlignment w:val="baseline"/>
        <w:rPr>
          <w:rFonts w:ascii="Arial" w:eastAsia="Arial" w:hAnsi="Arial"/>
          <w:b/>
          <w:i/>
          <w:color w:val="000000"/>
          <w:sz w:val="24"/>
        </w:rPr>
      </w:pPr>
      <w:r w:rsidRPr="00051DB2">
        <w:rPr>
          <w:rFonts w:ascii="Arial" w:eastAsia="Arial" w:hAnsi="Arial"/>
          <w:b/>
          <w:i/>
          <w:color w:val="000000"/>
          <w:sz w:val="24"/>
        </w:rPr>
        <w:t>STC Procedure Document Authorisation</w:t>
      </w:r>
    </w:p>
    <w:tbl>
      <w:tblPr>
        <w:tblW w:w="0" w:type="auto"/>
        <w:tblLayout w:type="fixed"/>
        <w:tblCellMar>
          <w:left w:w="0" w:type="dxa"/>
          <w:right w:w="0" w:type="dxa"/>
        </w:tblCellMar>
        <w:tblLook w:val="0000" w:firstRow="0" w:lastRow="0" w:firstColumn="0" w:lastColumn="0" w:noHBand="0" w:noVBand="0"/>
      </w:tblPr>
      <w:tblGrid>
        <w:gridCol w:w="3233"/>
        <w:gridCol w:w="1720"/>
        <w:gridCol w:w="2266"/>
        <w:gridCol w:w="1291"/>
      </w:tblGrid>
      <w:tr w:rsidR="00A65E95" w:rsidRPr="00E16C05" w14:paraId="76691BC1" w14:textId="77777777" w:rsidTr="00E16C05">
        <w:trPr>
          <w:trHeight w:hRule="exact" w:val="523"/>
        </w:trPr>
        <w:tc>
          <w:tcPr>
            <w:tcW w:w="3233" w:type="dxa"/>
            <w:tcBorders>
              <w:top w:val="single" w:sz="7" w:space="0" w:color="000000"/>
              <w:left w:val="single" w:sz="7" w:space="0" w:color="000000"/>
              <w:bottom w:val="single" w:sz="7" w:space="0" w:color="000000"/>
              <w:right w:val="single" w:sz="7" w:space="0" w:color="000000"/>
            </w:tcBorders>
          </w:tcPr>
          <w:p w14:paraId="0CFA611E" w14:textId="77777777" w:rsidR="00A65E95" w:rsidRPr="00E16C05" w:rsidRDefault="00BF272D" w:rsidP="00AE52A2">
            <w:pPr>
              <w:spacing w:before="139" w:after="118" w:line="256" w:lineRule="exact"/>
              <w:ind w:left="720" w:hanging="576"/>
              <w:jc w:val="center"/>
              <w:textAlignment w:val="baseline"/>
              <w:rPr>
                <w:rFonts w:ascii="Arial" w:eastAsia="Arial" w:hAnsi="Arial"/>
                <w:b/>
                <w:color w:val="000000"/>
                <w:sz w:val="20"/>
                <w:szCs w:val="20"/>
              </w:rPr>
            </w:pPr>
            <w:r w:rsidRPr="00E16C05">
              <w:rPr>
                <w:rFonts w:ascii="Arial" w:eastAsia="Arial" w:hAnsi="Arial"/>
                <w:b/>
                <w:color w:val="000000"/>
                <w:sz w:val="20"/>
                <w:szCs w:val="20"/>
              </w:rPr>
              <w:t>Company</w:t>
            </w:r>
          </w:p>
        </w:tc>
        <w:tc>
          <w:tcPr>
            <w:tcW w:w="1720" w:type="dxa"/>
            <w:tcBorders>
              <w:top w:val="single" w:sz="7" w:space="0" w:color="000000"/>
              <w:left w:val="single" w:sz="7" w:space="0" w:color="000000"/>
              <w:bottom w:val="single" w:sz="7" w:space="0" w:color="000000"/>
              <w:right w:val="single" w:sz="7" w:space="0" w:color="000000"/>
            </w:tcBorders>
          </w:tcPr>
          <w:p w14:paraId="7C6C64CE" w14:textId="3571B628" w:rsidR="00A65E95" w:rsidRPr="00E16C05" w:rsidRDefault="00BF272D" w:rsidP="00E16C05">
            <w:pPr>
              <w:spacing w:line="250" w:lineRule="exact"/>
              <w:ind w:left="144"/>
              <w:textAlignment w:val="baseline"/>
              <w:rPr>
                <w:rFonts w:ascii="Arial" w:eastAsia="Arial" w:hAnsi="Arial"/>
                <w:b/>
                <w:color w:val="000000"/>
                <w:sz w:val="20"/>
                <w:szCs w:val="20"/>
              </w:rPr>
            </w:pPr>
            <w:r w:rsidRPr="00E16C05">
              <w:rPr>
                <w:rFonts w:ascii="Arial" w:eastAsia="Arial" w:hAnsi="Arial"/>
                <w:b/>
                <w:color w:val="000000"/>
                <w:sz w:val="20"/>
                <w:szCs w:val="20"/>
              </w:rPr>
              <w:t xml:space="preserve">Name of </w:t>
            </w:r>
            <w:r w:rsidR="00E16C05" w:rsidRPr="00E16C05">
              <w:rPr>
                <w:rFonts w:ascii="Arial" w:eastAsia="Arial" w:hAnsi="Arial"/>
                <w:b/>
                <w:color w:val="000000"/>
                <w:sz w:val="20"/>
                <w:szCs w:val="20"/>
              </w:rPr>
              <w:t xml:space="preserve">Representative </w:t>
            </w:r>
            <w:r w:rsidRPr="00E16C05">
              <w:rPr>
                <w:rFonts w:ascii="Arial" w:eastAsia="Arial" w:hAnsi="Arial"/>
                <w:b/>
                <w:color w:val="000000"/>
                <w:sz w:val="20"/>
                <w:szCs w:val="20"/>
              </w:rPr>
              <w:br/>
            </w:r>
            <w:proofErr w:type="spellStart"/>
            <w:r w:rsidRPr="00E16C05">
              <w:rPr>
                <w:rFonts w:ascii="Arial" w:eastAsia="Arial" w:hAnsi="Arial"/>
                <w:b/>
                <w:color w:val="000000"/>
                <w:sz w:val="20"/>
                <w:szCs w:val="20"/>
              </w:rPr>
              <w:t>Representative</w:t>
            </w:r>
            <w:proofErr w:type="spellEnd"/>
          </w:p>
        </w:tc>
        <w:tc>
          <w:tcPr>
            <w:tcW w:w="2266" w:type="dxa"/>
            <w:tcBorders>
              <w:top w:val="single" w:sz="7" w:space="0" w:color="000000"/>
              <w:left w:val="single" w:sz="7" w:space="0" w:color="000000"/>
              <w:bottom w:val="single" w:sz="7" w:space="0" w:color="000000"/>
              <w:right w:val="single" w:sz="7" w:space="0" w:color="000000"/>
            </w:tcBorders>
          </w:tcPr>
          <w:p w14:paraId="656439C8" w14:textId="77777777" w:rsidR="00A65E95" w:rsidRPr="00E16C05" w:rsidRDefault="00BF272D" w:rsidP="00AE52A2">
            <w:pPr>
              <w:spacing w:before="139" w:after="118" w:line="256" w:lineRule="exact"/>
              <w:ind w:left="720" w:hanging="576"/>
              <w:jc w:val="center"/>
              <w:textAlignment w:val="baseline"/>
              <w:rPr>
                <w:rFonts w:ascii="Arial" w:eastAsia="Arial" w:hAnsi="Arial"/>
                <w:b/>
                <w:color w:val="000000"/>
                <w:sz w:val="20"/>
                <w:szCs w:val="20"/>
              </w:rPr>
            </w:pPr>
            <w:r w:rsidRPr="00E16C05">
              <w:rPr>
                <w:rFonts w:ascii="Arial" w:eastAsia="Arial" w:hAnsi="Arial"/>
                <w:b/>
                <w:color w:val="000000"/>
                <w:sz w:val="20"/>
                <w:szCs w:val="20"/>
              </w:rPr>
              <w:t>Signature</w:t>
            </w:r>
          </w:p>
        </w:tc>
        <w:tc>
          <w:tcPr>
            <w:tcW w:w="1291" w:type="dxa"/>
            <w:tcBorders>
              <w:top w:val="single" w:sz="7" w:space="0" w:color="000000"/>
              <w:left w:val="single" w:sz="7" w:space="0" w:color="000000"/>
              <w:bottom w:val="single" w:sz="7" w:space="0" w:color="000000"/>
              <w:right w:val="single" w:sz="7" w:space="0" w:color="000000"/>
            </w:tcBorders>
          </w:tcPr>
          <w:p w14:paraId="51098CBD" w14:textId="77777777" w:rsidR="00A65E95" w:rsidRPr="00E16C05" w:rsidRDefault="00BF272D" w:rsidP="00AE52A2">
            <w:pPr>
              <w:spacing w:before="139" w:after="118" w:line="256" w:lineRule="exact"/>
              <w:ind w:left="720" w:hanging="576"/>
              <w:jc w:val="center"/>
              <w:textAlignment w:val="baseline"/>
              <w:rPr>
                <w:rFonts w:ascii="Arial" w:eastAsia="Arial" w:hAnsi="Arial"/>
                <w:b/>
                <w:color w:val="000000"/>
                <w:sz w:val="20"/>
                <w:szCs w:val="20"/>
              </w:rPr>
            </w:pPr>
            <w:r w:rsidRPr="00E16C05">
              <w:rPr>
                <w:rFonts w:ascii="Arial" w:eastAsia="Arial" w:hAnsi="Arial"/>
                <w:b/>
                <w:color w:val="000000"/>
                <w:sz w:val="20"/>
                <w:szCs w:val="20"/>
              </w:rPr>
              <w:t>Date</w:t>
            </w:r>
          </w:p>
        </w:tc>
      </w:tr>
      <w:tr w:rsidR="00A65E95" w:rsidRPr="00051DB2" w14:paraId="17CC4EAA" w14:textId="77777777" w:rsidTr="00E16C05">
        <w:trPr>
          <w:trHeight w:hRule="exact" w:val="591"/>
        </w:trPr>
        <w:tc>
          <w:tcPr>
            <w:tcW w:w="3233" w:type="dxa"/>
            <w:tcBorders>
              <w:top w:val="single" w:sz="7" w:space="0" w:color="000000"/>
              <w:left w:val="single" w:sz="7" w:space="0" w:color="000000"/>
              <w:bottom w:val="single" w:sz="7" w:space="0" w:color="000000"/>
              <w:right w:val="single" w:sz="7" w:space="0" w:color="000000"/>
            </w:tcBorders>
          </w:tcPr>
          <w:p w14:paraId="395AA6F0" w14:textId="42E9BCE8" w:rsidR="00A65E95" w:rsidRPr="00051DB2" w:rsidRDefault="00644E37" w:rsidP="00AE52A2">
            <w:pPr>
              <w:spacing w:after="37" w:line="259" w:lineRule="exact"/>
              <w:ind w:left="720" w:hanging="576"/>
              <w:textAlignment w:val="baseline"/>
              <w:rPr>
                <w:rFonts w:ascii="Arial" w:eastAsia="Arial" w:hAnsi="Arial"/>
                <w:color w:val="000000"/>
              </w:rPr>
            </w:pPr>
            <w:r>
              <w:rPr>
                <w:rFonts w:ascii="Arial" w:eastAsia="Arial" w:hAnsi="Arial"/>
                <w:color w:val="000000"/>
              </w:rPr>
              <w:t>The Company</w:t>
            </w:r>
          </w:p>
        </w:tc>
        <w:tc>
          <w:tcPr>
            <w:tcW w:w="1720" w:type="dxa"/>
            <w:tcBorders>
              <w:top w:val="single" w:sz="7" w:space="0" w:color="000000"/>
              <w:left w:val="single" w:sz="7" w:space="0" w:color="000000"/>
              <w:bottom w:val="single" w:sz="7" w:space="0" w:color="000000"/>
              <w:right w:val="single" w:sz="7" w:space="0" w:color="000000"/>
            </w:tcBorders>
          </w:tcPr>
          <w:p w14:paraId="65C30759" w14:textId="77777777" w:rsidR="00A65E95" w:rsidRPr="00051DB2" w:rsidRDefault="00A65E95" w:rsidP="00AE52A2">
            <w:pPr>
              <w:ind w:left="720" w:hanging="576"/>
              <w:textAlignment w:val="baseline"/>
              <w:rPr>
                <w:rFonts w:ascii="Arial" w:eastAsia="Arial" w:hAnsi="Arial"/>
                <w:color w:val="000000"/>
                <w:sz w:val="24"/>
              </w:rPr>
            </w:pPr>
          </w:p>
        </w:tc>
        <w:tc>
          <w:tcPr>
            <w:tcW w:w="2266" w:type="dxa"/>
            <w:tcBorders>
              <w:top w:val="single" w:sz="7" w:space="0" w:color="000000"/>
              <w:left w:val="single" w:sz="7" w:space="0" w:color="000000"/>
              <w:bottom w:val="single" w:sz="7" w:space="0" w:color="000000"/>
              <w:right w:val="single" w:sz="7" w:space="0" w:color="000000"/>
            </w:tcBorders>
          </w:tcPr>
          <w:p w14:paraId="05FDCA16" w14:textId="77777777" w:rsidR="00A65E95" w:rsidRPr="00051DB2" w:rsidRDefault="00A65E95" w:rsidP="00AE52A2">
            <w:pPr>
              <w:ind w:left="720" w:hanging="576"/>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743E5EEB" w14:textId="77777777" w:rsidR="00A65E95" w:rsidRPr="00051DB2" w:rsidRDefault="00A65E95" w:rsidP="00AE52A2">
            <w:pPr>
              <w:ind w:left="720" w:hanging="576"/>
              <w:textAlignment w:val="baseline"/>
              <w:rPr>
                <w:rFonts w:ascii="Arial" w:eastAsia="Arial" w:hAnsi="Arial"/>
                <w:color w:val="000000"/>
                <w:sz w:val="24"/>
              </w:rPr>
            </w:pPr>
          </w:p>
        </w:tc>
      </w:tr>
      <w:tr w:rsidR="00140EED" w:rsidRPr="00051DB2" w14:paraId="0B5B6B56" w14:textId="77777777" w:rsidTr="00E16C05">
        <w:trPr>
          <w:trHeight w:hRule="exact" w:val="591"/>
        </w:trPr>
        <w:tc>
          <w:tcPr>
            <w:tcW w:w="3233" w:type="dxa"/>
            <w:tcBorders>
              <w:top w:val="single" w:sz="7" w:space="0" w:color="000000"/>
              <w:left w:val="single" w:sz="7" w:space="0" w:color="000000"/>
              <w:bottom w:val="single" w:sz="7" w:space="0" w:color="000000"/>
              <w:right w:val="single" w:sz="7" w:space="0" w:color="000000"/>
            </w:tcBorders>
          </w:tcPr>
          <w:p w14:paraId="57B51D43" w14:textId="77777777" w:rsidR="00140EED" w:rsidRPr="00051DB2" w:rsidRDefault="00140EED" w:rsidP="00140EED">
            <w:pPr>
              <w:spacing w:after="37" w:line="259" w:lineRule="exact"/>
              <w:ind w:left="720" w:hanging="576"/>
              <w:textAlignment w:val="baseline"/>
              <w:rPr>
                <w:rFonts w:ascii="Arial" w:eastAsia="Arial" w:hAnsi="Arial"/>
                <w:color w:val="000000"/>
              </w:rPr>
            </w:pPr>
            <w:r w:rsidRPr="00051DB2">
              <w:rPr>
                <w:rFonts w:ascii="Arial" w:eastAsia="Arial" w:hAnsi="Arial"/>
                <w:color w:val="000000"/>
              </w:rPr>
              <w:t>National Grid Electricity</w:t>
            </w:r>
          </w:p>
          <w:p w14:paraId="777EE958" w14:textId="134DE146" w:rsidR="00140EED" w:rsidRPr="00051DB2" w:rsidRDefault="00140EED" w:rsidP="00140EED">
            <w:pPr>
              <w:spacing w:after="37" w:line="259" w:lineRule="exact"/>
              <w:ind w:left="720" w:hanging="576"/>
              <w:textAlignment w:val="baseline"/>
              <w:rPr>
                <w:rFonts w:ascii="Arial" w:eastAsia="Arial" w:hAnsi="Arial"/>
                <w:color w:val="000000"/>
              </w:rPr>
            </w:pPr>
            <w:r>
              <w:rPr>
                <w:rFonts w:ascii="Arial" w:eastAsia="Arial" w:hAnsi="Arial"/>
                <w:color w:val="000000"/>
              </w:rPr>
              <w:t>Transmission plc</w:t>
            </w:r>
          </w:p>
        </w:tc>
        <w:tc>
          <w:tcPr>
            <w:tcW w:w="1720" w:type="dxa"/>
            <w:tcBorders>
              <w:top w:val="single" w:sz="7" w:space="0" w:color="000000"/>
              <w:left w:val="single" w:sz="7" w:space="0" w:color="000000"/>
              <w:bottom w:val="single" w:sz="7" w:space="0" w:color="000000"/>
              <w:right w:val="single" w:sz="7" w:space="0" w:color="000000"/>
            </w:tcBorders>
          </w:tcPr>
          <w:p w14:paraId="5ACADF83" w14:textId="77777777" w:rsidR="00140EED" w:rsidRPr="00051DB2" w:rsidRDefault="00140EED" w:rsidP="00AE52A2">
            <w:pPr>
              <w:ind w:left="720" w:hanging="576"/>
              <w:textAlignment w:val="baseline"/>
              <w:rPr>
                <w:rFonts w:ascii="Arial" w:eastAsia="Arial" w:hAnsi="Arial"/>
                <w:color w:val="000000"/>
                <w:sz w:val="24"/>
              </w:rPr>
            </w:pPr>
          </w:p>
        </w:tc>
        <w:tc>
          <w:tcPr>
            <w:tcW w:w="2266" w:type="dxa"/>
            <w:tcBorders>
              <w:top w:val="single" w:sz="7" w:space="0" w:color="000000"/>
              <w:left w:val="single" w:sz="7" w:space="0" w:color="000000"/>
              <w:bottom w:val="single" w:sz="7" w:space="0" w:color="000000"/>
              <w:right w:val="single" w:sz="7" w:space="0" w:color="000000"/>
            </w:tcBorders>
          </w:tcPr>
          <w:p w14:paraId="33ED78E3" w14:textId="77777777" w:rsidR="00140EED" w:rsidRPr="00051DB2" w:rsidRDefault="00140EED" w:rsidP="00AE52A2">
            <w:pPr>
              <w:ind w:left="720" w:hanging="576"/>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38435D34" w14:textId="77777777" w:rsidR="00140EED" w:rsidRPr="00051DB2" w:rsidRDefault="00140EED" w:rsidP="00AE52A2">
            <w:pPr>
              <w:ind w:left="720" w:hanging="576"/>
              <w:textAlignment w:val="baseline"/>
              <w:rPr>
                <w:rFonts w:ascii="Arial" w:eastAsia="Arial" w:hAnsi="Arial"/>
                <w:color w:val="000000"/>
                <w:sz w:val="24"/>
              </w:rPr>
            </w:pPr>
          </w:p>
        </w:tc>
      </w:tr>
      <w:tr w:rsidR="00A65E95" w:rsidRPr="00051DB2" w14:paraId="47171C76" w14:textId="77777777" w:rsidTr="00E16C05">
        <w:trPr>
          <w:trHeight w:hRule="exact" w:val="576"/>
        </w:trPr>
        <w:tc>
          <w:tcPr>
            <w:tcW w:w="3233" w:type="dxa"/>
            <w:tcBorders>
              <w:top w:val="single" w:sz="7" w:space="0" w:color="000000"/>
              <w:left w:val="single" w:sz="7" w:space="0" w:color="000000"/>
              <w:bottom w:val="single" w:sz="7" w:space="0" w:color="000000"/>
              <w:right w:val="single" w:sz="7" w:space="0" w:color="000000"/>
            </w:tcBorders>
          </w:tcPr>
          <w:p w14:paraId="59E4CBC4" w14:textId="77777777" w:rsidR="00A65E95" w:rsidRPr="00051DB2" w:rsidRDefault="00BF272D" w:rsidP="00AE52A2">
            <w:pPr>
              <w:spacing w:before="144" w:after="175" w:line="256" w:lineRule="exact"/>
              <w:ind w:left="720" w:hanging="576"/>
              <w:textAlignment w:val="baseline"/>
              <w:rPr>
                <w:rFonts w:ascii="Arial" w:eastAsia="Arial" w:hAnsi="Arial"/>
                <w:color w:val="000000"/>
              </w:rPr>
            </w:pPr>
            <w:r w:rsidRPr="00051DB2">
              <w:rPr>
                <w:rFonts w:ascii="Arial" w:eastAsia="Arial" w:hAnsi="Arial"/>
                <w:color w:val="000000"/>
              </w:rPr>
              <w:t>SP Transmission plc</w:t>
            </w:r>
          </w:p>
        </w:tc>
        <w:tc>
          <w:tcPr>
            <w:tcW w:w="1720" w:type="dxa"/>
            <w:tcBorders>
              <w:top w:val="single" w:sz="7" w:space="0" w:color="000000"/>
              <w:left w:val="single" w:sz="7" w:space="0" w:color="000000"/>
              <w:bottom w:val="single" w:sz="7" w:space="0" w:color="000000"/>
              <w:right w:val="single" w:sz="7" w:space="0" w:color="000000"/>
            </w:tcBorders>
          </w:tcPr>
          <w:p w14:paraId="396A041B" w14:textId="77777777" w:rsidR="00A65E95" w:rsidRPr="00051DB2" w:rsidRDefault="00A65E95" w:rsidP="00AE52A2">
            <w:pPr>
              <w:ind w:left="720" w:hanging="576"/>
              <w:textAlignment w:val="baseline"/>
              <w:rPr>
                <w:rFonts w:ascii="Arial" w:eastAsia="Arial" w:hAnsi="Arial"/>
                <w:color w:val="000000"/>
                <w:sz w:val="24"/>
              </w:rPr>
            </w:pPr>
          </w:p>
        </w:tc>
        <w:tc>
          <w:tcPr>
            <w:tcW w:w="2266" w:type="dxa"/>
            <w:tcBorders>
              <w:top w:val="single" w:sz="7" w:space="0" w:color="000000"/>
              <w:left w:val="single" w:sz="7" w:space="0" w:color="000000"/>
              <w:bottom w:val="single" w:sz="7" w:space="0" w:color="000000"/>
              <w:right w:val="single" w:sz="7" w:space="0" w:color="000000"/>
            </w:tcBorders>
          </w:tcPr>
          <w:p w14:paraId="332C5AD9" w14:textId="77777777" w:rsidR="00A65E95" w:rsidRPr="00051DB2" w:rsidRDefault="00A65E95" w:rsidP="00AE52A2">
            <w:pPr>
              <w:ind w:left="720" w:hanging="576"/>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47A604E8" w14:textId="77777777" w:rsidR="00A65E95" w:rsidRPr="00051DB2" w:rsidRDefault="00A65E95" w:rsidP="00AE52A2">
            <w:pPr>
              <w:ind w:left="720" w:hanging="576"/>
              <w:textAlignment w:val="baseline"/>
              <w:rPr>
                <w:rFonts w:ascii="Arial" w:eastAsia="Arial" w:hAnsi="Arial"/>
                <w:color w:val="000000"/>
                <w:sz w:val="24"/>
              </w:rPr>
            </w:pPr>
          </w:p>
        </w:tc>
      </w:tr>
      <w:tr w:rsidR="00A65E95" w:rsidRPr="00051DB2" w14:paraId="53179296" w14:textId="77777777" w:rsidTr="00E16C05">
        <w:trPr>
          <w:trHeight w:hRule="exact" w:val="580"/>
        </w:trPr>
        <w:tc>
          <w:tcPr>
            <w:tcW w:w="3233" w:type="dxa"/>
            <w:tcBorders>
              <w:top w:val="single" w:sz="7" w:space="0" w:color="000000"/>
              <w:left w:val="single" w:sz="7" w:space="0" w:color="000000"/>
              <w:bottom w:val="single" w:sz="7" w:space="0" w:color="000000"/>
              <w:right w:val="single" w:sz="7" w:space="0" w:color="000000"/>
            </w:tcBorders>
          </w:tcPr>
          <w:p w14:paraId="4168BF20" w14:textId="74C6C1B1" w:rsidR="00A65E95" w:rsidRPr="00051DB2" w:rsidRDefault="00BF272D" w:rsidP="00AE52A2">
            <w:pPr>
              <w:spacing w:before="33" w:line="248" w:lineRule="exact"/>
              <w:ind w:left="720" w:hanging="576"/>
              <w:textAlignment w:val="baseline"/>
              <w:rPr>
                <w:rFonts w:ascii="Arial" w:eastAsia="Arial" w:hAnsi="Arial"/>
                <w:color w:val="000000"/>
              </w:rPr>
            </w:pPr>
            <w:r w:rsidRPr="00051DB2">
              <w:rPr>
                <w:rFonts w:ascii="Arial" w:eastAsia="Arial" w:hAnsi="Arial"/>
                <w:color w:val="000000"/>
              </w:rPr>
              <w:t>SHE</w:t>
            </w:r>
            <w:r w:rsidR="002E2359" w:rsidRPr="00051DB2">
              <w:rPr>
                <w:rFonts w:ascii="Arial" w:eastAsia="Arial" w:hAnsi="Arial"/>
                <w:color w:val="000000"/>
              </w:rPr>
              <w:t xml:space="preserve"> </w:t>
            </w:r>
            <w:r w:rsidRPr="00051DB2">
              <w:rPr>
                <w:rFonts w:ascii="Arial" w:eastAsia="Arial" w:hAnsi="Arial"/>
                <w:color w:val="000000"/>
              </w:rPr>
              <w:t>Transmission plc</w:t>
            </w:r>
          </w:p>
        </w:tc>
        <w:tc>
          <w:tcPr>
            <w:tcW w:w="1720" w:type="dxa"/>
            <w:tcBorders>
              <w:top w:val="single" w:sz="7" w:space="0" w:color="000000"/>
              <w:left w:val="single" w:sz="7" w:space="0" w:color="000000"/>
              <w:bottom w:val="single" w:sz="7" w:space="0" w:color="000000"/>
              <w:right w:val="single" w:sz="7" w:space="0" w:color="000000"/>
            </w:tcBorders>
          </w:tcPr>
          <w:p w14:paraId="6A790A2F" w14:textId="2D55BA1A" w:rsidR="00A65E95" w:rsidRPr="00051DB2" w:rsidRDefault="00835678" w:rsidP="00AE52A2">
            <w:pPr>
              <w:ind w:left="720" w:hanging="576"/>
              <w:textAlignment w:val="baseline"/>
              <w:rPr>
                <w:rFonts w:ascii="Arial" w:eastAsia="Arial" w:hAnsi="Arial"/>
                <w:color w:val="000000"/>
                <w:sz w:val="24"/>
              </w:rPr>
            </w:pPr>
            <w:r w:rsidRPr="00051DB2">
              <w:rPr>
                <w:rFonts w:ascii="Arial" w:eastAsia="Arial" w:hAnsi="Arial"/>
                <w:color w:val="000000"/>
                <w:sz w:val="24"/>
              </w:rPr>
              <w:t>`</w:t>
            </w:r>
          </w:p>
        </w:tc>
        <w:tc>
          <w:tcPr>
            <w:tcW w:w="2266" w:type="dxa"/>
            <w:tcBorders>
              <w:top w:val="single" w:sz="7" w:space="0" w:color="000000"/>
              <w:left w:val="single" w:sz="7" w:space="0" w:color="000000"/>
              <w:bottom w:val="single" w:sz="7" w:space="0" w:color="000000"/>
              <w:right w:val="single" w:sz="7" w:space="0" w:color="000000"/>
            </w:tcBorders>
          </w:tcPr>
          <w:p w14:paraId="4088ABEE" w14:textId="77777777" w:rsidR="00A65E95" w:rsidRPr="00051DB2" w:rsidRDefault="00A65E95" w:rsidP="00AE52A2">
            <w:pPr>
              <w:ind w:left="720" w:hanging="576"/>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563890CB" w14:textId="77777777" w:rsidR="00A65E95" w:rsidRPr="00051DB2" w:rsidRDefault="00A65E95" w:rsidP="00AE52A2">
            <w:pPr>
              <w:ind w:left="720" w:hanging="576"/>
              <w:textAlignment w:val="baseline"/>
              <w:rPr>
                <w:rFonts w:ascii="Arial" w:eastAsia="Arial" w:hAnsi="Arial"/>
                <w:color w:val="000000"/>
                <w:sz w:val="24"/>
              </w:rPr>
            </w:pPr>
          </w:p>
        </w:tc>
      </w:tr>
      <w:tr w:rsidR="00A65E95" w:rsidRPr="00051DB2" w14:paraId="0E05249E" w14:textId="77777777" w:rsidTr="00E16C05">
        <w:trPr>
          <w:trHeight w:hRule="exact" w:val="586"/>
        </w:trPr>
        <w:tc>
          <w:tcPr>
            <w:tcW w:w="3233" w:type="dxa"/>
            <w:tcBorders>
              <w:top w:val="single" w:sz="7" w:space="0" w:color="000000"/>
              <w:left w:val="single" w:sz="7" w:space="0" w:color="000000"/>
              <w:bottom w:val="single" w:sz="7" w:space="0" w:color="000000"/>
              <w:right w:val="single" w:sz="7" w:space="0" w:color="000000"/>
            </w:tcBorders>
          </w:tcPr>
          <w:p w14:paraId="1BC2637B" w14:textId="77777777" w:rsidR="002E2359" w:rsidRPr="00051DB2" w:rsidRDefault="00BF272D" w:rsidP="00AE52A2">
            <w:pPr>
              <w:spacing w:after="27" w:line="259" w:lineRule="exact"/>
              <w:ind w:left="720" w:hanging="576"/>
              <w:textAlignment w:val="baseline"/>
              <w:rPr>
                <w:rFonts w:ascii="Arial" w:eastAsia="Arial" w:hAnsi="Arial"/>
                <w:color w:val="000000"/>
              </w:rPr>
            </w:pPr>
            <w:r w:rsidRPr="00051DB2">
              <w:rPr>
                <w:rFonts w:ascii="Arial" w:eastAsia="Arial" w:hAnsi="Arial"/>
                <w:color w:val="000000"/>
              </w:rPr>
              <w:t>Offshore Transmission</w:t>
            </w:r>
          </w:p>
          <w:p w14:paraId="4A5F7256" w14:textId="357CF0DD" w:rsidR="00A65E95" w:rsidRPr="00051DB2" w:rsidRDefault="00BF272D" w:rsidP="00AE52A2">
            <w:pPr>
              <w:spacing w:after="27" w:line="259" w:lineRule="exact"/>
              <w:ind w:left="720" w:hanging="576"/>
              <w:textAlignment w:val="baseline"/>
              <w:rPr>
                <w:rFonts w:ascii="Arial" w:eastAsia="Arial" w:hAnsi="Arial"/>
                <w:color w:val="000000"/>
              </w:rPr>
            </w:pPr>
            <w:r w:rsidRPr="00051DB2">
              <w:rPr>
                <w:rFonts w:ascii="Arial" w:eastAsia="Arial" w:hAnsi="Arial"/>
                <w:color w:val="000000"/>
              </w:rPr>
              <w:t>Owners</w:t>
            </w:r>
          </w:p>
        </w:tc>
        <w:tc>
          <w:tcPr>
            <w:tcW w:w="1720" w:type="dxa"/>
            <w:tcBorders>
              <w:top w:val="single" w:sz="7" w:space="0" w:color="000000"/>
              <w:left w:val="single" w:sz="7" w:space="0" w:color="000000"/>
              <w:bottom w:val="single" w:sz="7" w:space="0" w:color="000000"/>
              <w:right w:val="single" w:sz="7" w:space="0" w:color="000000"/>
            </w:tcBorders>
          </w:tcPr>
          <w:p w14:paraId="4AB23205" w14:textId="77777777" w:rsidR="00A65E95" w:rsidRPr="00051DB2" w:rsidRDefault="00A65E95" w:rsidP="00AE52A2">
            <w:pPr>
              <w:ind w:left="720" w:hanging="576"/>
              <w:textAlignment w:val="baseline"/>
              <w:rPr>
                <w:rFonts w:ascii="Arial" w:eastAsia="Arial" w:hAnsi="Arial"/>
                <w:color w:val="000000"/>
                <w:sz w:val="24"/>
              </w:rPr>
            </w:pPr>
          </w:p>
        </w:tc>
        <w:tc>
          <w:tcPr>
            <w:tcW w:w="2266" w:type="dxa"/>
            <w:tcBorders>
              <w:top w:val="single" w:sz="7" w:space="0" w:color="000000"/>
              <w:left w:val="single" w:sz="7" w:space="0" w:color="000000"/>
              <w:bottom w:val="single" w:sz="7" w:space="0" w:color="000000"/>
              <w:right w:val="single" w:sz="7" w:space="0" w:color="000000"/>
            </w:tcBorders>
          </w:tcPr>
          <w:p w14:paraId="3135CF6C" w14:textId="77777777" w:rsidR="00A65E95" w:rsidRPr="00051DB2" w:rsidRDefault="00A65E95" w:rsidP="00AE52A2">
            <w:pPr>
              <w:ind w:left="720" w:hanging="576"/>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78632165" w14:textId="77777777" w:rsidR="00A65E95" w:rsidRPr="00051DB2" w:rsidRDefault="00A65E95" w:rsidP="00AE52A2">
            <w:pPr>
              <w:ind w:left="720" w:hanging="576"/>
              <w:textAlignment w:val="baseline"/>
              <w:rPr>
                <w:rFonts w:ascii="Arial" w:eastAsia="Arial" w:hAnsi="Arial"/>
                <w:color w:val="000000"/>
                <w:sz w:val="24"/>
              </w:rPr>
            </w:pPr>
          </w:p>
        </w:tc>
      </w:tr>
      <w:tr w:rsidR="00AB03DE" w:rsidRPr="00051DB2" w14:paraId="19291DEE" w14:textId="77777777" w:rsidTr="00E16C05">
        <w:trPr>
          <w:trHeight w:hRule="exact" w:val="663"/>
        </w:trPr>
        <w:tc>
          <w:tcPr>
            <w:tcW w:w="3233" w:type="dxa"/>
            <w:tcBorders>
              <w:top w:val="single" w:sz="7" w:space="0" w:color="000000"/>
              <w:left w:val="single" w:sz="7" w:space="0" w:color="000000"/>
              <w:bottom w:val="single" w:sz="7" w:space="0" w:color="000000"/>
              <w:right w:val="single" w:sz="7" w:space="0" w:color="000000"/>
            </w:tcBorders>
          </w:tcPr>
          <w:p w14:paraId="1DF8D285" w14:textId="77777777" w:rsidR="002E2359" w:rsidRPr="00051DB2" w:rsidRDefault="00F65AA4" w:rsidP="00AE52A2">
            <w:pPr>
              <w:spacing w:after="27" w:line="259" w:lineRule="exact"/>
              <w:ind w:left="720" w:hanging="576"/>
              <w:textAlignment w:val="baseline"/>
              <w:rPr>
                <w:rFonts w:ascii="Arial" w:eastAsia="Arial" w:hAnsi="Arial"/>
                <w:color w:val="000000"/>
              </w:rPr>
            </w:pPr>
            <w:r w:rsidRPr="00051DB2">
              <w:rPr>
                <w:rFonts w:ascii="Arial" w:eastAsia="Arial" w:hAnsi="Arial"/>
                <w:color w:val="000000"/>
              </w:rPr>
              <w:t>Competitively Appointed</w:t>
            </w:r>
          </w:p>
          <w:p w14:paraId="4D0F6A10" w14:textId="77B98B92" w:rsidR="00AB03DE" w:rsidRPr="00051DB2" w:rsidRDefault="00F65AA4" w:rsidP="00AE52A2">
            <w:pPr>
              <w:spacing w:after="27" w:line="259" w:lineRule="exact"/>
              <w:ind w:left="720" w:hanging="576"/>
              <w:textAlignment w:val="baseline"/>
              <w:rPr>
                <w:rFonts w:ascii="Arial" w:eastAsia="Arial" w:hAnsi="Arial"/>
                <w:color w:val="000000"/>
              </w:rPr>
            </w:pPr>
            <w:r w:rsidRPr="00051DB2">
              <w:rPr>
                <w:rFonts w:ascii="Arial" w:eastAsia="Arial" w:hAnsi="Arial"/>
                <w:color w:val="000000"/>
              </w:rPr>
              <w:t>Transmission Owners</w:t>
            </w:r>
          </w:p>
        </w:tc>
        <w:tc>
          <w:tcPr>
            <w:tcW w:w="1720" w:type="dxa"/>
            <w:tcBorders>
              <w:top w:val="single" w:sz="7" w:space="0" w:color="000000"/>
              <w:left w:val="single" w:sz="7" w:space="0" w:color="000000"/>
              <w:bottom w:val="single" w:sz="7" w:space="0" w:color="000000"/>
              <w:right w:val="single" w:sz="7" w:space="0" w:color="000000"/>
            </w:tcBorders>
          </w:tcPr>
          <w:p w14:paraId="6364CE3D" w14:textId="77777777" w:rsidR="00AB03DE" w:rsidRPr="00051DB2" w:rsidRDefault="00AB03DE" w:rsidP="00AE52A2">
            <w:pPr>
              <w:ind w:left="720" w:hanging="576"/>
              <w:textAlignment w:val="baseline"/>
              <w:rPr>
                <w:rFonts w:ascii="Arial" w:eastAsia="Arial" w:hAnsi="Arial"/>
                <w:color w:val="000000"/>
                <w:sz w:val="24"/>
              </w:rPr>
            </w:pPr>
          </w:p>
        </w:tc>
        <w:tc>
          <w:tcPr>
            <w:tcW w:w="2266" w:type="dxa"/>
            <w:tcBorders>
              <w:top w:val="single" w:sz="7" w:space="0" w:color="000000"/>
              <w:left w:val="single" w:sz="7" w:space="0" w:color="000000"/>
              <w:bottom w:val="single" w:sz="7" w:space="0" w:color="000000"/>
              <w:right w:val="single" w:sz="7" w:space="0" w:color="000000"/>
            </w:tcBorders>
          </w:tcPr>
          <w:p w14:paraId="2D48DF9D" w14:textId="77777777" w:rsidR="00AB03DE" w:rsidRPr="00051DB2" w:rsidRDefault="00AB03DE" w:rsidP="00AE52A2">
            <w:pPr>
              <w:ind w:left="720" w:hanging="576"/>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5FB761A0" w14:textId="77777777" w:rsidR="00AB03DE" w:rsidRPr="00051DB2" w:rsidRDefault="00AB03DE" w:rsidP="00AE52A2">
            <w:pPr>
              <w:ind w:left="720" w:hanging="576"/>
              <w:textAlignment w:val="baseline"/>
              <w:rPr>
                <w:rFonts w:ascii="Arial" w:eastAsia="Arial" w:hAnsi="Arial"/>
                <w:color w:val="000000"/>
                <w:sz w:val="24"/>
              </w:rPr>
            </w:pPr>
          </w:p>
        </w:tc>
      </w:tr>
    </w:tbl>
    <w:p w14:paraId="765A7DDD" w14:textId="77777777" w:rsidR="00A65E95" w:rsidRPr="00051DB2" w:rsidRDefault="00A65E95" w:rsidP="00CB16D7">
      <w:pPr>
        <w:spacing w:after="411" w:line="20" w:lineRule="exact"/>
        <w:ind w:left="720" w:hanging="576"/>
      </w:pPr>
    </w:p>
    <w:p w14:paraId="089B7788" w14:textId="77777777" w:rsidR="00A65E95" w:rsidRPr="00051DB2" w:rsidRDefault="00BF272D" w:rsidP="00CB16D7">
      <w:pPr>
        <w:spacing w:before="2" w:after="438" w:line="281" w:lineRule="exact"/>
        <w:ind w:left="720" w:hanging="576"/>
        <w:textAlignment w:val="baseline"/>
        <w:rPr>
          <w:rFonts w:ascii="Arial" w:eastAsia="Arial" w:hAnsi="Arial"/>
          <w:b/>
          <w:i/>
          <w:color w:val="000000"/>
          <w:sz w:val="24"/>
        </w:rPr>
      </w:pPr>
      <w:r w:rsidRPr="00051DB2">
        <w:rPr>
          <w:rFonts w:ascii="Arial" w:eastAsia="Arial" w:hAnsi="Arial"/>
          <w:b/>
          <w:i/>
          <w:color w:val="000000"/>
          <w:sz w:val="24"/>
        </w:rPr>
        <w:t>STC Procedure Change Control History</w:t>
      </w:r>
    </w:p>
    <w:tbl>
      <w:tblPr>
        <w:tblW w:w="0" w:type="auto"/>
        <w:tblInd w:w="19" w:type="dxa"/>
        <w:tblLayout w:type="fixed"/>
        <w:tblCellMar>
          <w:left w:w="0" w:type="dxa"/>
          <w:right w:w="0" w:type="dxa"/>
        </w:tblCellMar>
        <w:tblLook w:val="0000" w:firstRow="0" w:lastRow="0" w:firstColumn="0" w:lastColumn="0" w:noHBand="0" w:noVBand="0"/>
      </w:tblPr>
      <w:tblGrid>
        <w:gridCol w:w="1957"/>
        <w:gridCol w:w="1417"/>
        <w:gridCol w:w="5352"/>
      </w:tblGrid>
      <w:tr w:rsidR="00F65AA4" w:rsidRPr="00051DB2" w14:paraId="5713AAD4" w14:textId="77777777" w:rsidTr="4E3D8B1E">
        <w:trPr>
          <w:trHeight w:hRule="exact" w:val="666"/>
        </w:trPr>
        <w:tc>
          <w:tcPr>
            <w:tcW w:w="195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C74C09A" w14:textId="3C81BEC1" w:rsidR="00F65AA4" w:rsidRPr="006D7E30" w:rsidRDefault="00F65AA4" w:rsidP="00F36F86">
            <w:pPr>
              <w:rPr>
                <w:rFonts w:ascii="Arial" w:hAnsi="Arial" w:cs="Arial"/>
                <w:sz w:val="20"/>
                <w:szCs w:val="20"/>
              </w:rPr>
            </w:pPr>
            <w:r w:rsidRPr="006D7E30">
              <w:rPr>
                <w:rFonts w:ascii="Arial" w:hAnsi="Arial" w:cs="Arial"/>
                <w:sz w:val="20"/>
                <w:szCs w:val="20"/>
              </w:rPr>
              <w:t>Issue 0</w:t>
            </w:r>
            <w:r w:rsidR="005C1B4A" w:rsidRPr="006D7E30">
              <w:rPr>
                <w:rFonts w:ascii="Arial" w:hAnsi="Arial" w:cs="Arial"/>
                <w:sz w:val="20"/>
                <w:szCs w:val="20"/>
              </w:rPr>
              <w:t>01</w:t>
            </w:r>
          </w:p>
        </w:tc>
        <w:tc>
          <w:tcPr>
            <w:tcW w:w="141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60DD559" w14:textId="7CF7D9ED" w:rsidR="00F65AA4" w:rsidRPr="006D7E30" w:rsidRDefault="0001016F" w:rsidP="00F36F86">
            <w:pPr>
              <w:rPr>
                <w:rFonts w:ascii="Arial" w:hAnsi="Arial" w:cs="Arial"/>
                <w:sz w:val="20"/>
                <w:szCs w:val="20"/>
              </w:rPr>
            </w:pPr>
            <w:r w:rsidRPr="006D7E30">
              <w:rPr>
                <w:rFonts w:ascii="Arial" w:hAnsi="Arial" w:cs="Arial"/>
                <w:sz w:val="20"/>
                <w:szCs w:val="20"/>
              </w:rPr>
              <w:t>15/04/2025</w:t>
            </w:r>
          </w:p>
        </w:tc>
        <w:tc>
          <w:tcPr>
            <w:tcW w:w="5352"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BBE857B" w14:textId="5F461539" w:rsidR="00F65AA4" w:rsidRPr="006D7E30" w:rsidRDefault="00860B75" w:rsidP="00F36F86">
            <w:pPr>
              <w:rPr>
                <w:rFonts w:ascii="Arial" w:hAnsi="Arial" w:cs="Arial"/>
                <w:sz w:val="20"/>
                <w:szCs w:val="20"/>
              </w:rPr>
            </w:pPr>
            <w:r w:rsidRPr="006D7E30">
              <w:rPr>
                <w:rFonts w:ascii="Arial" w:hAnsi="Arial" w:cs="Arial"/>
                <w:sz w:val="20"/>
                <w:szCs w:val="20"/>
              </w:rPr>
              <w:t xml:space="preserve">First issue </w:t>
            </w:r>
            <w:r w:rsidR="00EA35A4" w:rsidRPr="006D7E30">
              <w:rPr>
                <w:rFonts w:ascii="Arial" w:hAnsi="Arial" w:cs="Arial"/>
                <w:sz w:val="20"/>
                <w:szCs w:val="20"/>
              </w:rPr>
              <w:t>STCP19-7 CATO</w:t>
            </w:r>
            <w:r w:rsidR="00093259" w:rsidRPr="006D7E30">
              <w:rPr>
                <w:rFonts w:ascii="Arial" w:hAnsi="Arial" w:cs="Arial"/>
                <w:sz w:val="20"/>
                <w:szCs w:val="20"/>
              </w:rPr>
              <w:t>-TO</w:t>
            </w:r>
            <w:r w:rsidR="00EA35A4" w:rsidRPr="006D7E30">
              <w:rPr>
                <w:rFonts w:ascii="Arial" w:hAnsi="Arial" w:cs="Arial"/>
                <w:sz w:val="20"/>
                <w:szCs w:val="20"/>
              </w:rPr>
              <w:t xml:space="preserve"> Connections Operational Notification &amp; Compliance Testing</w:t>
            </w:r>
            <w:r w:rsidR="00E360AE">
              <w:rPr>
                <w:rFonts w:ascii="Arial" w:hAnsi="Arial" w:cs="Arial"/>
                <w:sz w:val="20"/>
                <w:szCs w:val="20"/>
              </w:rPr>
              <w:t xml:space="preserve"> </w:t>
            </w:r>
            <w:r w:rsidRPr="006D7E30">
              <w:rPr>
                <w:rFonts w:ascii="Arial" w:hAnsi="Arial" w:cs="Arial"/>
                <w:sz w:val="20"/>
                <w:szCs w:val="20"/>
              </w:rPr>
              <w:t>– PM0136</w:t>
            </w:r>
          </w:p>
        </w:tc>
      </w:tr>
      <w:tr w:rsidR="00860B75" w:rsidRPr="00051DB2" w14:paraId="7C90B696" w14:textId="77777777" w:rsidTr="4E3D8B1E">
        <w:trPr>
          <w:trHeight w:hRule="exact" w:val="846"/>
        </w:trPr>
        <w:tc>
          <w:tcPr>
            <w:tcW w:w="195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9903AF4" w14:textId="7E661B2D" w:rsidR="00860B75" w:rsidRPr="006D7E30" w:rsidRDefault="00860B75" w:rsidP="00F36F86">
            <w:pPr>
              <w:rPr>
                <w:rFonts w:ascii="Arial" w:hAnsi="Arial" w:cs="Arial"/>
                <w:sz w:val="20"/>
                <w:szCs w:val="20"/>
              </w:rPr>
            </w:pPr>
            <w:r w:rsidRPr="006D7E30">
              <w:rPr>
                <w:rFonts w:ascii="Arial" w:hAnsi="Arial" w:cs="Arial"/>
                <w:sz w:val="20"/>
                <w:szCs w:val="20"/>
              </w:rPr>
              <w:t>Issue 002</w:t>
            </w:r>
          </w:p>
        </w:tc>
        <w:tc>
          <w:tcPr>
            <w:tcW w:w="141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D329EA5" w14:textId="4D6BCFCA" w:rsidR="00860B75" w:rsidRPr="006D7E30" w:rsidRDefault="00860B75" w:rsidP="00F36F86">
            <w:pPr>
              <w:rPr>
                <w:rFonts w:ascii="Arial" w:hAnsi="Arial" w:cs="Arial"/>
                <w:sz w:val="20"/>
                <w:szCs w:val="20"/>
              </w:rPr>
            </w:pPr>
            <w:r w:rsidRPr="006D7E30">
              <w:rPr>
                <w:rFonts w:ascii="Arial" w:hAnsi="Arial" w:cs="Arial"/>
                <w:sz w:val="20"/>
                <w:szCs w:val="20"/>
              </w:rPr>
              <w:t>26/11/2025</w:t>
            </w:r>
          </w:p>
        </w:tc>
        <w:tc>
          <w:tcPr>
            <w:tcW w:w="5352"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9FD1161" w14:textId="00695D09" w:rsidR="00860B75" w:rsidRPr="006D7E30" w:rsidRDefault="00860B75" w:rsidP="00F36F86">
            <w:pPr>
              <w:rPr>
                <w:rFonts w:ascii="Arial" w:hAnsi="Arial" w:cs="Arial"/>
                <w:sz w:val="20"/>
                <w:szCs w:val="20"/>
              </w:rPr>
            </w:pPr>
            <w:r w:rsidRPr="006D7E30">
              <w:rPr>
                <w:rFonts w:ascii="Arial" w:hAnsi="Arial" w:cs="Arial"/>
                <w:sz w:val="20"/>
                <w:szCs w:val="20"/>
              </w:rPr>
              <w:t xml:space="preserve">Issue 002 </w:t>
            </w:r>
            <w:r w:rsidRPr="00860B75">
              <w:rPr>
                <w:rFonts w:ascii="Arial" w:eastAsia="Arial" w:hAnsi="Arial" w:cs="Arial"/>
                <w:sz w:val="20"/>
                <w:szCs w:val="20"/>
              </w:rPr>
              <w:t xml:space="preserve">incorporating Competitively Appointed Transmission Owners to </w:t>
            </w:r>
            <w:proofErr w:type="spellStart"/>
            <w:r w:rsidRPr="00860B75">
              <w:rPr>
                <w:rFonts w:ascii="Arial" w:eastAsia="Arial" w:hAnsi="Arial" w:cs="Arial"/>
                <w:sz w:val="20"/>
                <w:szCs w:val="20"/>
              </w:rPr>
              <w:t>TO</w:t>
            </w:r>
            <w:proofErr w:type="spellEnd"/>
            <w:r w:rsidRPr="00860B75">
              <w:rPr>
                <w:rFonts w:ascii="Arial" w:eastAsia="Arial" w:hAnsi="Arial" w:cs="Arial"/>
                <w:sz w:val="20"/>
                <w:szCs w:val="20"/>
              </w:rPr>
              <w:t xml:space="preserve"> Lists on all Definitions – PM0151</w:t>
            </w:r>
          </w:p>
        </w:tc>
      </w:tr>
      <w:tr w:rsidR="4E3D8B1E" w14:paraId="36E93150" w14:textId="77777777" w:rsidTr="4E3D8B1E">
        <w:trPr>
          <w:trHeight w:val="846"/>
        </w:trPr>
        <w:tc>
          <w:tcPr>
            <w:tcW w:w="195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BD6E60F" w14:textId="4A15C1CE" w:rsidR="4E3D8B1E" w:rsidRDefault="4E3D8B1E" w:rsidP="4E3D8B1E">
            <w:pPr>
              <w:rPr>
                <w:rFonts w:ascii="Arial" w:hAnsi="Arial" w:cs="Arial"/>
                <w:sz w:val="20"/>
                <w:szCs w:val="20"/>
              </w:rPr>
            </w:pPr>
          </w:p>
        </w:tc>
        <w:tc>
          <w:tcPr>
            <w:tcW w:w="141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452FF17" w14:textId="23071D40" w:rsidR="19D79A2A" w:rsidRDefault="19D79A2A" w:rsidP="4E3D8B1E">
            <w:pPr>
              <w:rPr>
                <w:rFonts w:ascii="Arial" w:hAnsi="Arial" w:cs="Arial"/>
                <w:sz w:val="20"/>
                <w:szCs w:val="20"/>
              </w:rPr>
            </w:pPr>
            <w:r w:rsidRPr="4E3D8B1E">
              <w:rPr>
                <w:rFonts w:ascii="Arial" w:hAnsi="Arial" w:cs="Arial"/>
                <w:sz w:val="20"/>
                <w:szCs w:val="20"/>
              </w:rPr>
              <w:t>x/x/2026</w:t>
            </w:r>
          </w:p>
        </w:tc>
        <w:tc>
          <w:tcPr>
            <w:tcW w:w="5352"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6B94A16" w14:textId="3D10DDCC" w:rsidR="19D79A2A" w:rsidRDefault="19D79A2A" w:rsidP="4E3D8B1E">
            <w:pPr>
              <w:rPr>
                <w:rFonts w:ascii="Arial" w:hAnsi="Arial" w:cs="Arial"/>
                <w:sz w:val="20"/>
                <w:szCs w:val="20"/>
              </w:rPr>
            </w:pPr>
            <w:r w:rsidRPr="4E3D8B1E">
              <w:rPr>
                <w:rFonts w:ascii="Arial" w:hAnsi="Arial" w:cs="Arial"/>
                <w:sz w:val="20"/>
                <w:szCs w:val="20"/>
              </w:rPr>
              <w:t>Housekeeping updates as per PM0xxx</w:t>
            </w:r>
          </w:p>
        </w:tc>
      </w:tr>
    </w:tbl>
    <w:p w14:paraId="6DBE86BA" w14:textId="77777777" w:rsidR="00A65E95" w:rsidRPr="00051DB2" w:rsidRDefault="00A65E95" w:rsidP="00CB16D7">
      <w:pPr>
        <w:ind w:left="720" w:hanging="576"/>
        <w:sectPr w:rsidR="00A65E95" w:rsidRPr="00051DB2">
          <w:headerReference w:type="default" r:id="rId11"/>
          <w:footerReference w:type="default" r:id="rId12"/>
          <w:pgSz w:w="11904" w:h="16834"/>
          <w:pgMar w:top="680" w:right="1627" w:bottom="678" w:left="1277" w:header="720" w:footer="720" w:gutter="0"/>
          <w:cols w:space="720"/>
        </w:sectPr>
      </w:pPr>
    </w:p>
    <w:p w14:paraId="558C0EBB" w14:textId="77777777" w:rsidR="00A65E95" w:rsidRPr="00051DB2" w:rsidRDefault="00BF272D" w:rsidP="00CB16D7">
      <w:pPr>
        <w:tabs>
          <w:tab w:val="left" w:pos="720"/>
        </w:tabs>
        <w:spacing w:before="119" w:line="328" w:lineRule="exact"/>
        <w:ind w:left="720" w:right="72" w:hanging="576"/>
        <w:textAlignment w:val="baseline"/>
        <w:rPr>
          <w:rFonts w:ascii="Arial" w:eastAsia="Arial" w:hAnsi="Arial"/>
          <w:b/>
          <w:color w:val="000000"/>
          <w:spacing w:val="-4"/>
          <w:sz w:val="29"/>
        </w:rPr>
      </w:pPr>
      <w:r w:rsidRPr="00051DB2">
        <w:rPr>
          <w:rFonts w:ascii="Arial" w:eastAsia="Arial" w:hAnsi="Arial"/>
          <w:b/>
          <w:color w:val="000000"/>
          <w:spacing w:val="-4"/>
          <w:sz w:val="29"/>
        </w:rPr>
        <w:lastRenderedPageBreak/>
        <w:t>1</w:t>
      </w:r>
      <w:r w:rsidRPr="00051DB2">
        <w:rPr>
          <w:rFonts w:ascii="Arial" w:eastAsia="Arial" w:hAnsi="Arial"/>
          <w:b/>
          <w:color w:val="000000"/>
          <w:spacing w:val="-4"/>
          <w:sz w:val="29"/>
        </w:rPr>
        <w:tab/>
        <w:t>Introduction</w:t>
      </w:r>
    </w:p>
    <w:p w14:paraId="791DFB8A" w14:textId="77777777" w:rsidR="00A65E95" w:rsidRPr="00051DB2" w:rsidRDefault="00BF272D" w:rsidP="00CB16D7">
      <w:pPr>
        <w:spacing w:before="166" w:line="278" w:lineRule="exact"/>
        <w:ind w:left="720" w:right="72" w:hanging="576"/>
        <w:textAlignment w:val="baseline"/>
        <w:rPr>
          <w:rFonts w:ascii="Arial" w:eastAsia="Arial" w:hAnsi="Arial"/>
          <w:b/>
          <w:color w:val="000000"/>
          <w:spacing w:val="33"/>
          <w:sz w:val="24"/>
        </w:rPr>
      </w:pPr>
      <w:r w:rsidRPr="00051DB2">
        <w:rPr>
          <w:rFonts w:ascii="Arial" w:eastAsia="Arial" w:hAnsi="Arial"/>
          <w:b/>
          <w:color w:val="000000"/>
          <w:spacing w:val="33"/>
          <w:sz w:val="24"/>
        </w:rPr>
        <w:t>1.1 Scope</w:t>
      </w:r>
    </w:p>
    <w:p w14:paraId="0E47D4A6" w14:textId="4FFFA523" w:rsidR="00A65E95" w:rsidRPr="00051DB2" w:rsidRDefault="00BF272D" w:rsidP="00CB16D7">
      <w:pPr>
        <w:spacing w:before="143" w:line="233" w:lineRule="exact"/>
        <w:ind w:left="720" w:right="72"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1.1.1 </w:t>
      </w:r>
      <w:r w:rsidRPr="00051DB2">
        <w:rPr>
          <w:rFonts w:ascii="Arial" w:eastAsia="Arial" w:hAnsi="Arial" w:cs="Arial"/>
          <w:color w:val="000000"/>
          <w:spacing w:val="-4"/>
          <w:sz w:val="21"/>
          <w:szCs w:val="21"/>
        </w:rPr>
        <w:t xml:space="preserve">To connect </w:t>
      </w:r>
      <w:r w:rsidR="00851409" w:rsidRPr="00051DB2">
        <w:rPr>
          <w:rFonts w:ascii="Arial" w:eastAsia="Arial" w:hAnsi="Arial" w:cs="Arial"/>
          <w:color w:val="000000"/>
          <w:spacing w:val="-4"/>
          <w:sz w:val="21"/>
          <w:szCs w:val="21"/>
        </w:rPr>
        <w:t>to</w:t>
      </w:r>
      <w:r w:rsidRPr="00051DB2">
        <w:rPr>
          <w:rFonts w:ascii="Arial" w:eastAsia="Arial" w:hAnsi="Arial" w:cs="Arial"/>
          <w:color w:val="000000"/>
          <w:spacing w:val="-4"/>
          <w:sz w:val="21"/>
          <w:szCs w:val="21"/>
        </w:rPr>
        <w:t xml:space="preserve"> the National Electricity Transmission System (NETS), a </w:t>
      </w:r>
      <w:r w:rsidR="00851409" w:rsidRPr="00051DB2">
        <w:rPr>
          <w:rFonts w:ascii="Arial" w:eastAsia="Arial" w:hAnsi="Arial" w:cs="Arial"/>
          <w:color w:val="000000"/>
          <w:spacing w:val="-4"/>
          <w:sz w:val="21"/>
          <w:szCs w:val="21"/>
        </w:rPr>
        <w:t>CATO</w:t>
      </w:r>
      <w:r w:rsidRPr="00051DB2">
        <w:rPr>
          <w:rFonts w:ascii="Arial" w:eastAsia="Arial" w:hAnsi="Arial" w:cs="Arial"/>
          <w:color w:val="000000"/>
          <w:spacing w:val="-4"/>
          <w:sz w:val="21"/>
          <w:szCs w:val="21"/>
        </w:rPr>
        <w:t xml:space="preserve"> must comply with</w:t>
      </w:r>
      <w:r w:rsidR="00931123" w:rsidRPr="00051DB2">
        <w:rPr>
          <w:rFonts w:ascii="Arial" w:hAnsi="Arial" w:cs="Arial"/>
          <w:sz w:val="21"/>
          <w:szCs w:val="21"/>
        </w:rPr>
        <w:t xml:space="preserve"> the minimum technical, design and operational criteria and performance requirements set out or referred to in European Connection Conditions 6.1, 6.2, 6.3 and 6.4 as</w:t>
      </w:r>
      <w:r w:rsidR="00CF2CCE" w:rsidRPr="00051DB2">
        <w:rPr>
          <w:rFonts w:ascii="Arial" w:hAnsi="Arial" w:cs="Arial"/>
          <w:sz w:val="21"/>
          <w:szCs w:val="21"/>
        </w:rPr>
        <w:t xml:space="preserve"> </w:t>
      </w:r>
      <w:r w:rsidR="00931123" w:rsidRPr="00051DB2">
        <w:rPr>
          <w:rFonts w:ascii="Arial" w:hAnsi="Arial" w:cs="Arial"/>
          <w:sz w:val="21"/>
          <w:szCs w:val="21"/>
        </w:rPr>
        <w:t>applicable to Type 2 Transmission Owners and in Planning Code 6.2 and/or 6.3</w:t>
      </w:r>
      <w:r w:rsidR="00F316EE">
        <w:rPr>
          <w:rFonts w:ascii="Arial" w:hAnsi="Arial" w:cs="Arial"/>
          <w:sz w:val="21"/>
          <w:szCs w:val="21"/>
        </w:rPr>
        <w:t xml:space="preserve"> as detailed in the STC </w:t>
      </w:r>
      <w:r w:rsidR="00F30821">
        <w:rPr>
          <w:rFonts w:ascii="Arial" w:hAnsi="Arial" w:cs="Arial"/>
          <w:sz w:val="21"/>
          <w:szCs w:val="21"/>
        </w:rPr>
        <w:t>Section</w:t>
      </w:r>
      <w:r w:rsidR="00F316EE">
        <w:rPr>
          <w:rFonts w:ascii="Arial" w:hAnsi="Arial" w:cs="Arial"/>
          <w:sz w:val="21"/>
          <w:szCs w:val="21"/>
        </w:rPr>
        <w:t xml:space="preserve"> D Part One Section 2.2.6</w:t>
      </w:r>
      <w:r w:rsidRPr="00051DB2">
        <w:rPr>
          <w:rFonts w:ascii="Arial" w:eastAsia="Arial" w:hAnsi="Arial" w:cs="Arial"/>
          <w:color w:val="000000"/>
          <w:spacing w:val="-4"/>
          <w:sz w:val="21"/>
          <w:szCs w:val="21"/>
        </w:rPr>
        <w:t xml:space="preserve">. This procedure outlines the responsibilities of </w:t>
      </w:r>
      <w:r w:rsidR="00895A14" w:rsidRPr="00051DB2">
        <w:rPr>
          <w:rFonts w:ascii="Arial" w:eastAsia="Arial" w:hAnsi="Arial" w:cs="Arial"/>
          <w:color w:val="000000"/>
          <w:spacing w:val="-4"/>
          <w:sz w:val="21"/>
          <w:szCs w:val="21"/>
        </w:rPr>
        <w:t xml:space="preserve">The Company </w:t>
      </w:r>
      <w:r w:rsidRPr="00051DB2">
        <w:rPr>
          <w:rFonts w:ascii="Arial" w:eastAsia="Arial" w:hAnsi="Arial" w:cs="Arial"/>
          <w:color w:val="000000"/>
          <w:spacing w:val="-4"/>
          <w:sz w:val="21"/>
          <w:szCs w:val="21"/>
        </w:rPr>
        <w:t xml:space="preserve">and the </w:t>
      </w:r>
      <w:r w:rsidR="00B1626F" w:rsidRPr="00051DB2">
        <w:rPr>
          <w:rFonts w:ascii="Arial" w:eastAsia="Arial" w:hAnsi="Arial" w:cs="Arial"/>
          <w:color w:val="000000"/>
          <w:spacing w:val="-4"/>
          <w:sz w:val="21"/>
          <w:szCs w:val="21"/>
        </w:rPr>
        <w:t>Pre-existing Transmission Owner (</w:t>
      </w:r>
      <w:r w:rsidR="008801F3" w:rsidRPr="00051DB2">
        <w:rPr>
          <w:rFonts w:ascii="Arial" w:eastAsia="Arial" w:hAnsi="Arial" w:cs="Arial"/>
          <w:color w:val="000000"/>
          <w:spacing w:val="-4"/>
          <w:sz w:val="21"/>
          <w:szCs w:val="21"/>
        </w:rPr>
        <w:t>P</w:t>
      </w:r>
      <w:r w:rsidRPr="00051DB2">
        <w:rPr>
          <w:rFonts w:ascii="Arial" w:eastAsia="Arial" w:hAnsi="Arial" w:cs="Arial"/>
          <w:color w:val="000000"/>
          <w:spacing w:val="-4"/>
          <w:sz w:val="21"/>
          <w:szCs w:val="21"/>
        </w:rPr>
        <w:t>TO</w:t>
      </w:r>
      <w:r w:rsidR="00B1626F" w:rsidRPr="00051DB2">
        <w:rPr>
          <w:rFonts w:ascii="Arial" w:eastAsia="Arial" w:hAnsi="Arial" w:cs="Arial"/>
          <w:color w:val="000000"/>
          <w:spacing w:val="-4"/>
          <w:sz w:val="21"/>
          <w:szCs w:val="21"/>
        </w:rPr>
        <w:t>)</w:t>
      </w:r>
      <w:r w:rsidRPr="00051DB2">
        <w:rPr>
          <w:rFonts w:ascii="Arial" w:eastAsia="Arial" w:hAnsi="Arial" w:cs="Arial"/>
          <w:color w:val="000000"/>
          <w:spacing w:val="-4"/>
          <w:sz w:val="21"/>
          <w:szCs w:val="21"/>
        </w:rPr>
        <w:t xml:space="preserve"> associated with checking Compliance</w:t>
      </w:r>
      <w:r w:rsidR="008801F3" w:rsidRPr="00051DB2">
        <w:rPr>
          <w:rFonts w:ascii="Arial" w:eastAsia="Arial" w:hAnsi="Arial" w:cs="Arial"/>
          <w:color w:val="000000"/>
          <w:spacing w:val="-4"/>
          <w:sz w:val="21"/>
          <w:szCs w:val="21"/>
        </w:rPr>
        <w:t>.</w:t>
      </w:r>
    </w:p>
    <w:p w14:paraId="73EEB7F3" w14:textId="34F336A1" w:rsidR="00A65E95" w:rsidRPr="00051DB2" w:rsidRDefault="00BF272D" w:rsidP="00CB16D7">
      <w:pPr>
        <w:spacing w:before="120" w:line="232"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1.1.</w:t>
      </w:r>
      <w:r w:rsidR="001763AE">
        <w:rPr>
          <w:rFonts w:ascii="Arial" w:eastAsia="Arial" w:hAnsi="Arial"/>
          <w:color w:val="000000"/>
          <w:sz w:val="21"/>
        </w:rPr>
        <w:t>2</w:t>
      </w:r>
      <w:r w:rsidRPr="00051DB2">
        <w:rPr>
          <w:rFonts w:ascii="Arial" w:eastAsia="Arial" w:hAnsi="Arial"/>
          <w:color w:val="000000"/>
          <w:sz w:val="21"/>
        </w:rPr>
        <w:t xml:space="preserve"> </w:t>
      </w:r>
      <w:r w:rsidR="00E065BA" w:rsidRPr="00051DB2">
        <w:rPr>
          <w:rFonts w:ascii="Arial" w:eastAsia="Arial" w:hAnsi="Arial"/>
          <w:color w:val="000000"/>
          <w:sz w:val="21"/>
        </w:rPr>
        <w:t xml:space="preserve">Appendix </w:t>
      </w:r>
      <w:r w:rsidR="00FD4911" w:rsidRPr="00051DB2">
        <w:rPr>
          <w:rFonts w:ascii="Arial" w:eastAsia="Arial" w:hAnsi="Arial"/>
          <w:color w:val="000000"/>
          <w:sz w:val="21"/>
        </w:rPr>
        <w:t>A</w:t>
      </w:r>
      <w:r w:rsidR="00E065BA" w:rsidRPr="00051DB2">
        <w:rPr>
          <w:rFonts w:ascii="Arial" w:eastAsia="Arial" w:hAnsi="Arial"/>
          <w:color w:val="000000"/>
          <w:sz w:val="21"/>
        </w:rPr>
        <w:t xml:space="preserve"> </w:t>
      </w:r>
      <w:r w:rsidR="00E54316">
        <w:rPr>
          <w:rFonts w:ascii="Arial" w:eastAsia="Arial" w:hAnsi="Arial"/>
          <w:color w:val="000000"/>
          <w:sz w:val="21"/>
        </w:rPr>
        <w:t>detail</w:t>
      </w:r>
      <w:r w:rsidR="006076D3">
        <w:rPr>
          <w:rFonts w:ascii="Arial" w:eastAsia="Arial" w:hAnsi="Arial"/>
          <w:color w:val="000000"/>
          <w:sz w:val="21"/>
        </w:rPr>
        <w:t xml:space="preserve">s the </w:t>
      </w:r>
      <w:r w:rsidR="00A67A10">
        <w:rPr>
          <w:rFonts w:ascii="Arial" w:eastAsia="Arial" w:hAnsi="Arial"/>
          <w:color w:val="000000"/>
          <w:sz w:val="21"/>
        </w:rPr>
        <w:t>Compliance Process for CATOs including</w:t>
      </w:r>
      <w:r w:rsidR="00913998">
        <w:rPr>
          <w:rFonts w:ascii="Arial" w:eastAsia="Arial" w:hAnsi="Arial"/>
          <w:color w:val="000000"/>
          <w:sz w:val="21"/>
        </w:rPr>
        <w:t xml:space="preserve"> simulation and testing.</w:t>
      </w:r>
      <w:r w:rsidRPr="00051DB2">
        <w:rPr>
          <w:rFonts w:ascii="Arial" w:eastAsia="Arial" w:hAnsi="Arial"/>
          <w:color w:val="000000"/>
          <w:sz w:val="21"/>
        </w:rPr>
        <w:t xml:space="preserve"> This may be managed through the Operational Notification Panel (ONP).</w:t>
      </w:r>
    </w:p>
    <w:p w14:paraId="1B3E1520" w14:textId="71838B36" w:rsidR="00A65E95" w:rsidRPr="00051DB2" w:rsidRDefault="00BF272D" w:rsidP="00CB16D7">
      <w:pPr>
        <w:spacing w:before="140" w:line="225"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1.1.</w:t>
      </w:r>
      <w:r w:rsidR="001763AE">
        <w:rPr>
          <w:rFonts w:ascii="Arial" w:eastAsia="Arial" w:hAnsi="Arial"/>
          <w:color w:val="000000"/>
          <w:sz w:val="21"/>
        </w:rPr>
        <w:t>3</w:t>
      </w:r>
      <w:r w:rsidRPr="00051DB2">
        <w:rPr>
          <w:rFonts w:ascii="Arial" w:eastAsia="Arial" w:hAnsi="Arial"/>
          <w:color w:val="000000"/>
          <w:sz w:val="21"/>
        </w:rPr>
        <w:t xml:space="preserve"> </w:t>
      </w:r>
      <w:r w:rsidR="00534E94" w:rsidRPr="00051DB2">
        <w:rPr>
          <w:rFonts w:ascii="Arial" w:eastAsia="Arial" w:hAnsi="Arial"/>
          <w:color w:val="000000"/>
          <w:sz w:val="21"/>
        </w:rPr>
        <w:tab/>
      </w:r>
      <w:r w:rsidR="00B3267B" w:rsidRPr="00051DB2">
        <w:rPr>
          <w:rFonts w:ascii="Arial" w:eastAsia="Arial" w:hAnsi="Arial"/>
          <w:color w:val="000000"/>
          <w:sz w:val="21"/>
        </w:rPr>
        <w:t xml:space="preserve">Information relating to the </w:t>
      </w:r>
      <w:r w:rsidR="00430B25" w:rsidRPr="00051DB2">
        <w:rPr>
          <w:rFonts w:ascii="Arial" w:eastAsia="Arial" w:hAnsi="Arial"/>
          <w:color w:val="000000"/>
          <w:sz w:val="21"/>
        </w:rPr>
        <w:t>CATO</w:t>
      </w:r>
      <w:r w:rsidR="00F2318A" w:rsidRPr="00051DB2">
        <w:rPr>
          <w:rFonts w:ascii="Arial" w:eastAsia="Arial" w:hAnsi="Arial"/>
          <w:color w:val="000000"/>
          <w:sz w:val="21"/>
        </w:rPr>
        <w:t>-TO</w:t>
      </w:r>
      <w:r w:rsidR="00430B25" w:rsidRPr="00051DB2">
        <w:rPr>
          <w:rFonts w:ascii="Arial" w:eastAsia="Arial" w:hAnsi="Arial"/>
          <w:color w:val="000000"/>
          <w:sz w:val="21"/>
        </w:rPr>
        <w:t xml:space="preserve"> Connection</w:t>
      </w:r>
      <w:r w:rsidR="0052091A" w:rsidRPr="00051DB2">
        <w:rPr>
          <w:rFonts w:ascii="Arial" w:eastAsia="Arial" w:hAnsi="Arial"/>
          <w:color w:val="000000"/>
          <w:sz w:val="21"/>
        </w:rPr>
        <w:t xml:space="preserve"> </w:t>
      </w:r>
      <w:r w:rsidR="00430B25" w:rsidRPr="00051DB2">
        <w:rPr>
          <w:rFonts w:ascii="Arial" w:eastAsia="Arial" w:hAnsi="Arial"/>
          <w:color w:val="000000"/>
          <w:sz w:val="21"/>
        </w:rPr>
        <w:t>Project</w:t>
      </w:r>
      <w:r w:rsidR="0052091A" w:rsidRPr="00051DB2">
        <w:rPr>
          <w:rFonts w:ascii="Arial" w:eastAsia="Arial" w:hAnsi="Arial"/>
          <w:color w:val="000000"/>
          <w:sz w:val="21"/>
        </w:rPr>
        <w:t xml:space="preserve"> shall be</w:t>
      </w:r>
      <w:r w:rsidR="00454B5D" w:rsidRPr="00051DB2">
        <w:rPr>
          <w:rFonts w:ascii="Arial" w:eastAsia="Arial" w:hAnsi="Arial"/>
          <w:color w:val="000000"/>
          <w:sz w:val="21"/>
        </w:rPr>
        <w:t xml:space="preserve"> exchanged</w:t>
      </w:r>
      <w:r w:rsidR="0052091A" w:rsidRPr="00051DB2">
        <w:rPr>
          <w:rFonts w:ascii="Arial" w:eastAsia="Arial" w:hAnsi="Arial"/>
          <w:color w:val="000000"/>
          <w:sz w:val="21"/>
        </w:rPr>
        <w:t xml:space="preserve"> </w:t>
      </w:r>
      <w:r w:rsidRPr="00051DB2">
        <w:rPr>
          <w:rFonts w:ascii="Arial" w:eastAsia="Arial" w:hAnsi="Arial"/>
          <w:color w:val="000000"/>
          <w:sz w:val="21"/>
        </w:rPr>
        <w:t>in accordance with STC Schedule 3.</w:t>
      </w:r>
    </w:p>
    <w:p w14:paraId="37BD3F7F" w14:textId="5E8096D1" w:rsidR="00A65E95" w:rsidRPr="00051DB2" w:rsidRDefault="00BF272D" w:rsidP="00CB16D7">
      <w:pPr>
        <w:spacing w:before="126" w:line="225"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1.1.</w:t>
      </w:r>
      <w:r w:rsidR="001763AE">
        <w:rPr>
          <w:rFonts w:ascii="Arial" w:eastAsia="Arial" w:hAnsi="Arial"/>
          <w:color w:val="000000"/>
          <w:sz w:val="21"/>
        </w:rPr>
        <w:t>4</w:t>
      </w:r>
      <w:r w:rsidRPr="00051DB2">
        <w:rPr>
          <w:rFonts w:ascii="Arial" w:eastAsia="Arial" w:hAnsi="Arial"/>
          <w:color w:val="000000"/>
          <w:sz w:val="21"/>
        </w:rPr>
        <w:t xml:space="preserve"> This procedure applies to </w:t>
      </w:r>
      <w:r w:rsidR="00035A42" w:rsidRPr="00051DB2">
        <w:rPr>
          <w:rFonts w:ascii="Arial" w:eastAsia="Arial" w:hAnsi="Arial"/>
          <w:color w:val="000000"/>
          <w:sz w:val="21"/>
        </w:rPr>
        <w:t xml:space="preserve">The Company </w:t>
      </w:r>
      <w:r w:rsidRPr="00051DB2">
        <w:rPr>
          <w:rFonts w:ascii="Arial" w:eastAsia="Arial" w:hAnsi="Arial"/>
          <w:color w:val="000000"/>
          <w:sz w:val="21"/>
        </w:rPr>
        <w:t xml:space="preserve">and each TO. </w:t>
      </w:r>
      <w:proofErr w:type="gramStart"/>
      <w:r w:rsidRPr="00051DB2">
        <w:rPr>
          <w:rFonts w:ascii="Arial" w:eastAsia="Arial" w:hAnsi="Arial"/>
          <w:color w:val="000000"/>
          <w:sz w:val="21"/>
        </w:rPr>
        <w:t>For the purpose of</w:t>
      </w:r>
      <w:proofErr w:type="gramEnd"/>
      <w:r w:rsidRPr="00051DB2">
        <w:rPr>
          <w:rFonts w:ascii="Arial" w:eastAsia="Arial" w:hAnsi="Arial"/>
          <w:color w:val="000000"/>
          <w:sz w:val="21"/>
        </w:rPr>
        <w:t xml:space="preserve"> this document, the TOs are:</w:t>
      </w:r>
    </w:p>
    <w:p w14:paraId="7239C0ED" w14:textId="77777777" w:rsidR="00A65E95" w:rsidRPr="006D7E30" w:rsidRDefault="00BF272D" w:rsidP="006D7E30">
      <w:pPr>
        <w:pStyle w:val="ListParagraph"/>
        <w:numPr>
          <w:ilvl w:val="0"/>
          <w:numId w:val="38"/>
        </w:numPr>
        <w:tabs>
          <w:tab w:val="left" w:pos="1418"/>
        </w:tabs>
        <w:spacing w:before="93" w:line="262" w:lineRule="exact"/>
        <w:ind w:right="72" w:hanging="731"/>
        <w:textAlignment w:val="baseline"/>
        <w:rPr>
          <w:rFonts w:eastAsia="Arial"/>
          <w:color w:val="000000"/>
          <w:spacing w:val="-6"/>
          <w:sz w:val="21"/>
        </w:rPr>
      </w:pPr>
      <w:r w:rsidRPr="006D7E30">
        <w:rPr>
          <w:rFonts w:eastAsia="Arial"/>
          <w:color w:val="000000"/>
          <w:spacing w:val="-6"/>
          <w:sz w:val="21"/>
        </w:rPr>
        <w:t>NGET</w:t>
      </w:r>
    </w:p>
    <w:p w14:paraId="2CAB437A" w14:textId="77777777" w:rsidR="00A65E95" w:rsidRPr="006D7E30" w:rsidRDefault="00BF272D" w:rsidP="006D7E30">
      <w:pPr>
        <w:pStyle w:val="ListParagraph"/>
        <w:numPr>
          <w:ilvl w:val="0"/>
          <w:numId w:val="38"/>
        </w:numPr>
        <w:tabs>
          <w:tab w:val="left" w:pos="1418"/>
        </w:tabs>
        <w:spacing w:before="103" w:line="262" w:lineRule="exact"/>
        <w:ind w:right="72" w:hanging="731"/>
        <w:textAlignment w:val="baseline"/>
        <w:rPr>
          <w:rFonts w:eastAsia="Arial"/>
          <w:color w:val="000000"/>
          <w:spacing w:val="-7"/>
          <w:sz w:val="21"/>
        </w:rPr>
      </w:pPr>
      <w:proofErr w:type="gramStart"/>
      <w:r w:rsidRPr="006D7E30">
        <w:rPr>
          <w:rFonts w:eastAsia="Arial"/>
          <w:color w:val="000000"/>
          <w:spacing w:val="-7"/>
          <w:sz w:val="21"/>
        </w:rPr>
        <w:t>SPT;</w:t>
      </w:r>
      <w:proofErr w:type="gramEnd"/>
    </w:p>
    <w:p w14:paraId="41487111" w14:textId="1EA9264B" w:rsidR="00A65E95" w:rsidRPr="006D7E30" w:rsidRDefault="00BF272D" w:rsidP="006D7E30">
      <w:pPr>
        <w:pStyle w:val="ListParagraph"/>
        <w:numPr>
          <w:ilvl w:val="0"/>
          <w:numId w:val="38"/>
        </w:numPr>
        <w:tabs>
          <w:tab w:val="left" w:pos="1418"/>
        </w:tabs>
        <w:spacing w:before="108" w:line="262" w:lineRule="exact"/>
        <w:ind w:right="72" w:hanging="731"/>
        <w:textAlignment w:val="baseline"/>
        <w:rPr>
          <w:rFonts w:eastAsia="Arial"/>
          <w:color w:val="000000"/>
          <w:spacing w:val="-5"/>
          <w:sz w:val="21"/>
        </w:rPr>
      </w:pPr>
      <w:r w:rsidRPr="006D7E30">
        <w:rPr>
          <w:rFonts w:eastAsia="Arial"/>
          <w:color w:val="000000"/>
          <w:spacing w:val="-5"/>
          <w:sz w:val="21"/>
        </w:rPr>
        <w:t>SHE-</w:t>
      </w:r>
      <w:proofErr w:type="gramStart"/>
      <w:r w:rsidRPr="006D7E30">
        <w:rPr>
          <w:rFonts w:eastAsia="Arial"/>
          <w:color w:val="000000"/>
          <w:spacing w:val="-5"/>
          <w:sz w:val="21"/>
        </w:rPr>
        <w:t>T;</w:t>
      </w:r>
      <w:proofErr w:type="gramEnd"/>
      <w:r w:rsidRPr="006D7E30">
        <w:rPr>
          <w:rFonts w:eastAsia="Arial"/>
          <w:color w:val="000000"/>
          <w:spacing w:val="-5"/>
          <w:sz w:val="21"/>
        </w:rPr>
        <w:t xml:space="preserve"> </w:t>
      </w:r>
    </w:p>
    <w:p w14:paraId="13267989" w14:textId="6942BFB2" w:rsidR="00A65E95" w:rsidRPr="006D7E30" w:rsidRDefault="00BF272D" w:rsidP="006D7E30">
      <w:pPr>
        <w:pStyle w:val="ListParagraph"/>
        <w:numPr>
          <w:ilvl w:val="0"/>
          <w:numId w:val="38"/>
        </w:numPr>
        <w:tabs>
          <w:tab w:val="left" w:pos="1418"/>
        </w:tabs>
        <w:spacing w:before="110" w:line="240" w:lineRule="exact"/>
        <w:ind w:right="72" w:hanging="731"/>
        <w:textAlignment w:val="baseline"/>
        <w:rPr>
          <w:rFonts w:eastAsia="Arial"/>
          <w:color w:val="000000"/>
          <w:sz w:val="21"/>
        </w:rPr>
      </w:pPr>
      <w:r w:rsidRPr="006D7E30">
        <w:rPr>
          <w:rFonts w:eastAsia="Arial"/>
          <w:color w:val="000000"/>
          <w:sz w:val="21"/>
        </w:rPr>
        <w:t>All Offshore Transmission Owner</w:t>
      </w:r>
      <w:r w:rsidR="009B1FAC" w:rsidRPr="006D7E30">
        <w:rPr>
          <w:rFonts w:eastAsia="Arial"/>
          <w:color w:val="000000"/>
          <w:sz w:val="21"/>
        </w:rPr>
        <w:t>s</w:t>
      </w:r>
      <w:r w:rsidRPr="006D7E30">
        <w:rPr>
          <w:rFonts w:eastAsia="Arial"/>
          <w:color w:val="000000"/>
          <w:sz w:val="21"/>
        </w:rPr>
        <w:t xml:space="preserve"> as appointed by the Authority. (For the avoidance of doubt, this includes Preferred Bidders</w:t>
      </w:r>
      <w:proofErr w:type="gramStart"/>
      <w:r w:rsidRPr="006D7E30">
        <w:rPr>
          <w:rFonts w:eastAsia="Arial"/>
          <w:color w:val="000000"/>
          <w:sz w:val="21"/>
        </w:rPr>
        <w:t>)</w:t>
      </w:r>
      <w:r w:rsidR="00DA5337">
        <w:rPr>
          <w:rFonts w:eastAsia="Arial"/>
          <w:color w:val="000000"/>
          <w:sz w:val="21"/>
        </w:rPr>
        <w:t>;</w:t>
      </w:r>
      <w:proofErr w:type="gramEnd"/>
      <w:r w:rsidR="00DA5337">
        <w:rPr>
          <w:rFonts w:eastAsia="Arial"/>
          <w:color w:val="000000"/>
          <w:sz w:val="21"/>
        </w:rPr>
        <w:t xml:space="preserve"> </w:t>
      </w:r>
    </w:p>
    <w:p w14:paraId="7EF98C54" w14:textId="1D3034B8" w:rsidR="00DD428C" w:rsidRPr="006D7E30" w:rsidRDefault="00DD428C" w:rsidP="006D7E30">
      <w:pPr>
        <w:pStyle w:val="ListParagraph"/>
        <w:numPr>
          <w:ilvl w:val="0"/>
          <w:numId w:val="38"/>
        </w:numPr>
        <w:tabs>
          <w:tab w:val="left" w:pos="1418"/>
        </w:tabs>
        <w:spacing w:before="110" w:line="240" w:lineRule="exact"/>
        <w:ind w:right="72" w:hanging="731"/>
        <w:textAlignment w:val="baseline"/>
        <w:rPr>
          <w:rFonts w:eastAsia="Arial"/>
          <w:color w:val="000000"/>
          <w:sz w:val="21"/>
        </w:rPr>
      </w:pPr>
      <w:r w:rsidRPr="006D7E30">
        <w:rPr>
          <w:rFonts w:eastAsia="Arial"/>
          <w:color w:val="000000"/>
          <w:sz w:val="21"/>
        </w:rPr>
        <w:t>All Competitively Appointed Transmission Owners as appointed by the Authority. (For the avoidance of doubt, this includes Preferred Bidders</w:t>
      </w:r>
      <w:r w:rsidR="000820E7" w:rsidRPr="006D7E30">
        <w:rPr>
          <w:rFonts w:eastAsia="Arial"/>
          <w:color w:val="000000"/>
          <w:sz w:val="21"/>
        </w:rPr>
        <w:t>)</w:t>
      </w:r>
    </w:p>
    <w:p w14:paraId="461146E0" w14:textId="780A8CBB" w:rsidR="00A65E95" w:rsidRPr="00051DB2" w:rsidRDefault="00BF272D" w:rsidP="00CB16D7">
      <w:pPr>
        <w:spacing w:before="127" w:line="231" w:lineRule="exact"/>
        <w:ind w:left="720" w:right="72" w:hanging="576"/>
        <w:jc w:val="both"/>
        <w:textAlignment w:val="baseline"/>
        <w:rPr>
          <w:rFonts w:ascii="Arial" w:eastAsia="Arial" w:hAnsi="Arial"/>
          <w:strike/>
          <w:color w:val="000000"/>
          <w:spacing w:val="-4"/>
          <w:sz w:val="21"/>
        </w:rPr>
      </w:pPr>
      <w:r w:rsidRPr="00051DB2">
        <w:rPr>
          <w:rFonts w:ascii="Arial" w:eastAsia="Arial" w:hAnsi="Arial"/>
          <w:color w:val="000000"/>
          <w:spacing w:val="-4"/>
          <w:sz w:val="21"/>
        </w:rPr>
        <w:t>1.1.</w:t>
      </w:r>
      <w:r w:rsidR="001763AE">
        <w:rPr>
          <w:rFonts w:ascii="Arial" w:eastAsia="Arial" w:hAnsi="Arial"/>
          <w:color w:val="000000"/>
          <w:spacing w:val="-4"/>
          <w:sz w:val="21"/>
        </w:rPr>
        <w:t>5</w:t>
      </w:r>
      <w:r w:rsidRPr="00051DB2">
        <w:rPr>
          <w:rFonts w:ascii="Arial" w:eastAsia="Arial" w:hAnsi="Arial"/>
          <w:color w:val="000000"/>
          <w:spacing w:val="-4"/>
          <w:sz w:val="21"/>
        </w:rPr>
        <w:t xml:space="preserve"> This procedure sets out the requirements for the exchange of information in respect of Compliance between </w:t>
      </w:r>
      <w:r w:rsidR="00035A42" w:rsidRPr="00051DB2">
        <w:rPr>
          <w:rFonts w:ascii="Arial" w:eastAsia="Arial" w:hAnsi="Arial"/>
          <w:color w:val="000000"/>
          <w:spacing w:val="-4"/>
          <w:sz w:val="21"/>
        </w:rPr>
        <w:t>The Company</w:t>
      </w:r>
      <w:r w:rsidR="00E27287" w:rsidRPr="00051DB2">
        <w:rPr>
          <w:rFonts w:ascii="Arial" w:eastAsia="Arial" w:hAnsi="Arial"/>
          <w:color w:val="000000"/>
          <w:spacing w:val="-4"/>
          <w:sz w:val="21"/>
        </w:rPr>
        <w:t xml:space="preserve">, </w:t>
      </w:r>
      <w:r w:rsidR="00220D4F" w:rsidRPr="00051DB2">
        <w:rPr>
          <w:rFonts w:ascii="Arial" w:eastAsia="Arial" w:hAnsi="Arial"/>
          <w:color w:val="000000"/>
          <w:spacing w:val="-4"/>
          <w:sz w:val="21"/>
        </w:rPr>
        <w:t xml:space="preserve">the CATO and each </w:t>
      </w:r>
      <w:r w:rsidR="00035A42" w:rsidRPr="00051DB2">
        <w:rPr>
          <w:rFonts w:ascii="Arial" w:eastAsia="Arial" w:hAnsi="Arial"/>
          <w:color w:val="000000"/>
          <w:spacing w:val="-4"/>
          <w:sz w:val="21"/>
        </w:rPr>
        <w:t>P</w:t>
      </w:r>
      <w:r w:rsidR="002A18B2" w:rsidRPr="00051DB2">
        <w:rPr>
          <w:rFonts w:ascii="Arial" w:eastAsia="Arial" w:hAnsi="Arial"/>
          <w:color w:val="000000"/>
          <w:spacing w:val="-4"/>
          <w:sz w:val="21"/>
        </w:rPr>
        <w:t>TO</w:t>
      </w:r>
      <w:r w:rsidR="000167D7" w:rsidRPr="00051DB2">
        <w:rPr>
          <w:rFonts w:ascii="Arial" w:eastAsia="Arial" w:hAnsi="Arial"/>
          <w:color w:val="000000"/>
          <w:spacing w:val="-4"/>
          <w:sz w:val="21"/>
        </w:rPr>
        <w:t xml:space="preserve"> </w:t>
      </w:r>
      <w:r w:rsidR="00220D4F" w:rsidRPr="00051DB2">
        <w:rPr>
          <w:rFonts w:ascii="Arial" w:eastAsia="Arial" w:hAnsi="Arial"/>
          <w:color w:val="000000"/>
          <w:spacing w:val="-4"/>
          <w:sz w:val="21"/>
        </w:rPr>
        <w:t xml:space="preserve">relating to the </w:t>
      </w:r>
      <w:r w:rsidRPr="00051DB2">
        <w:rPr>
          <w:rFonts w:ascii="Arial" w:eastAsia="Arial" w:hAnsi="Arial"/>
          <w:color w:val="000000"/>
          <w:spacing w:val="-4"/>
          <w:sz w:val="21"/>
        </w:rPr>
        <w:t xml:space="preserve">connection </w:t>
      </w:r>
      <w:r w:rsidR="00220D4F" w:rsidRPr="00051DB2">
        <w:rPr>
          <w:rFonts w:ascii="Arial" w:eastAsia="Arial" w:hAnsi="Arial"/>
          <w:color w:val="000000"/>
          <w:spacing w:val="-4"/>
          <w:sz w:val="21"/>
        </w:rPr>
        <w:t xml:space="preserve">of a CATO </w:t>
      </w:r>
      <w:r w:rsidRPr="00051DB2">
        <w:rPr>
          <w:rFonts w:ascii="Arial" w:eastAsia="Arial" w:hAnsi="Arial"/>
          <w:color w:val="000000"/>
          <w:spacing w:val="-4"/>
          <w:sz w:val="21"/>
        </w:rPr>
        <w:t xml:space="preserve">to </w:t>
      </w:r>
      <w:r w:rsidR="000167D7" w:rsidRPr="00051DB2">
        <w:rPr>
          <w:rFonts w:ascii="Arial" w:eastAsia="Arial" w:hAnsi="Arial"/>
          <w:color w:val="000000"/>
          <w:spacing w:val="-4"/>
          <w:sz w:val="21"/>
        </w:rPr>
        <w:t>the</w:t>
      </w:r>
      <w:r w:rsidRPr="00051DB2">
        <w:rPr>
          <w:rFonts w:ascii="Arial" w:eastAsia="Arial" w:hAnsi="Arial"/>
          <w:color w:val="000000"/>
          <w:spacing w:val="-4"/>
          <w:sz w:val="21"/>
        </w:rPr>
        <w:t xml:space="preserve"> N</w:t>
      </w:r>
      <w:r w:rsidR="007945D3">
        <w:rPr>
          <w:rFonts w:ascii="Arial" w:eastAsia="Arial" w:hAnsi="Arial"/>
          <w:color w:val="000000"/>
          <w:spacing w:val="-4"/>
          <w:sz w:val="21"/>
        </w:rPr>
        <w:t xml:space="preserve">ational </w:t>
      </w:r>
      <w:r w:rsidRPr="00051DB2">
        <w:rPr>
          <w:rFonts w:ascii="Arial" w:eastAsia="Arial" w:hAnsi="Arial"/>
          <w:color w:val="000000"/>
          <w:spacing w:val="-4"/>
          <w:sz w:val="21"/>
        </w:rPr>
        <w:t>E</w:t>
      </w:r>
      <w:r w:rsidR="006F4ABB">
        <w:rPr>
          <w:rFonts w:ascii="Arial" w:eastAsia="Arial" w:hAnsi="Arial"/>
          <w:color w:val="000000"/>
          <w:spacing w:val="-4"/>
          <w:sz w:val="21"/>
        </w:rPr>
        <w:t xml:space="preserve">lectricity </w:t>
      </w:r>
      <w:r w:rsidRPr="00051DB2">
        <w:rPr>
          <w:rFonts w:ascii="Arial" w:eastAsia="Arial" w:hAnsi="Arial"/>
          <w:color w:val="000000"/>
          <w:spacing w:val="-4"/>
          <w:sz w:val="21"/>
        </w:rPr>
        <w:t>T</w:t>
      </w:r>
      <w:r w:rsidR="006F4ABB">
        <w:rPr>
          <w:rFonts w:ascii="Arial" w:eastAsia="Arial" w:hAnsi="Arial"/>
          <w:color w:val="000000"/>
          <w:spacing w:val="-4"/>
          <w:sz w:val="21"/>
        </w:rPr>
        <w:t xml:space="preserve">ransmission </w:t>
      </w:r>
      <w:r w:rsidRPr="00051DB2">
        <w:rPr>
          <w:rFonts w:ascii="Arial" w:eastAsia="Arial" w:hAnsi="Arial"/>
          <w:color w:val="000000"/>
          <w:spacing w:val="-4"/>
          <w:sz w:val="21"/>
        </w:rPr>
        <w:t>S</w:t>
      </w:r>
      <w:r w:rsidR="006F4ABB">
        <w:rPr>
          <w:rFonts w:ascii="Arial" w:eastAsia="Arial" w:hAnsi="Arial"/>
          <w:color w:val="000000"/>
          <w:spacing w:val="-4"/>
          <w:sz w:val="21"/>
        </w:rPr>
        <w:t>ystem</w:t>
      </w:r>
      <w:r w:rsidRPr="00051DB2">
        <w:rPr>
          <w:rFonts w:ascii="Arial" w:eastAsia="Arial" w:hAnsi="Arial"/>
          <w:color w:val="000000"/>
          <w:spacing w:val="-4"/>
          <w:sz w:val="21"/>
        </w:rPr>
        <w:t xml:space="preserve">. </w:t>
      </w:r>
    </w:p>
    <w:p w14:paraId="1FD8CB81" w14:textId="77777777" w:rsidR="00A65E95" w:rsidRPr="00051DB2" w:rsidRDefault="00BF272D" w:rsidP="00CB16D7">
      <w:pPr>
        <w:spacing w:before="99" w:line="278" w:lineRule="exact"/>
        <w:ind w:left="720" w:right="72" w:hanging="576"/>
        <w:textAlignment w:val="baseline"/>
        <w:rPr>
          <w:rFonts w:ascii="Arial" w:eastAsia="Arial" w:hAnsi="Arial"/>
          <w:b/>
          <w:color w:val="000000"/>
          <w:spacing w:val="20"/>
          <w:sz w:val="24"/>
        </w:rPr>
      </w:pPr>
      <w:r w:rsidRPr="00051DB2">
        <w:rPr>
          <w:rFonts w:ascii="Arial" w:eastAsia="Arial" w:hAnsi="Arial"/>
          <w:b/>
          <w:color w:val="000000"/>
          <w:spacing w:val="20"/>
          <w:sz w:val="24"/>
        </w:rPr>
        <w:t>1.2 Objectives</w:t>
      </w:r>
    </w:p>
    <w:p w14:paraId="5B03DC51" w14:textId="77777777" w:rsidR="00A65E95" w:rsidRPr="00051DB2" w:rsidRDefault="00BF272D" w:rsidP="00CB16D7">
      <w:pPr>
        <w:spacing w:before="102" w:line="241" w:lineRule="exact"/>
        <w:ind w:left="720" w:right="72" w:hanging="576"/>
        <w:textAlignment w:val="baseline"/>
        <w:rPr>
          <w:rFonts w:ascii="Arial" w:eastAsia="Arial" w:hAnsi="Arial"/>
          <w:color w:val="000000"/>
          <w:sz w:val="21"/>
        </w:rPr>
      </w:pPr>
      <w:r w:rsidRPr="00051DB2">
        <w:rPr>
          <w:rFonts w:ascii="Arial" w:eastAsia="Arial" w:hAnsi="Arial"/>
          <w:color w:val="000000"/>
          <w:sz w:val="21"/>
        </w:rPr>
        <w:t>1.2.1 The objectives of this procedure are to specify:</w:t>
      </w:r>
    </w:p>
    <w:p w14:paraId="3E280211" w14:textId="5004E026" w:rsidR="00A65E95" w:rsidRPr="00051DB2" w:rsidRDefault="00BF272D" w:rsidP="00CB16D7">
      <w:pPr>
        <w:numPr>
          <w:ilvl w:val="0"/>
          <w:numId w:val="2"/>
        </w:numPr>
        <w:tabs>
          <w:tab w:val="clear" w:pos="576"/>
          <w:tab w:val="left" w:pos="1440"/>
        </w:tabs>
        <w:spacing w:before="95" w:line="226" w:lineRule="exact"/>
        <w:ind w:right="72" w:hanging="576"/>
        <w:jc w:val="both"/>
        <w:textAlignment w:val="baseline"/>
        <w:rPr>
          <w:rFonts w:ascii="Arial" w:eastAsia="Arial" w:hAnsi="Arial"/>
          <w:color w:val="000000"/>
          <w:sz w:val="21"/>
        </w:rPr>
      </w:pPr>
      <w:r w:rsidRPr="00051DB2">
        <w:rPr>
          <w:rFonts w:ascii="Arial" w:eastAsia="Arial" w:hAnsi="Arial"/>
          <w:color w:val="000000"/>
          <w:sz w:val="21"/>
        </w:rPr>
        <w:t xml:space="preserve">the responsibilities of </w:t>
      </w:r>
      <w:r w:rsidR="00802231" w:rsidRPr="00051DB2">
        <w:rPr>
          <w:rFonts w:ascii="Arial" w:eastAsia="Arial" w:hAnsi="Arial"/>
          <w:color w:val="000000"/>
          <w:sz w:val="21"/>
        </w:rPr>
        <w:t xml:space="preserve">Lead </w:t>
      </w:r>
      <w:r w:rsidRPr="00051DB2">
        <w:rPr>
          <w:rFonts w:ascii="Arial" w:eastAsia="Arial" w:hAnsi="Arial"/>
          <w:color w:val="000000"/>
          <w:sz w:val="21"/>
        </w:rPr>
        <w:t>Parties in relation to Energisation Operational Notification (EON)/</w:t>
      </w:r>
      <w:r w:rsidR="008C7277">
        <w:rPr>
          <w:rFonts w:ascii="Arial" w:eastAsia="Arial" w:hAnsi="Arial"/>
          <w:color w:val="000000"/>
          <w:sz w:val="21"/>
        </w:rPr>
        <w:t xml:space="preserve">Permission to Load </w:t>
      </w:r>
      <w:r w:rsidRPr="00051DB2">
        <w:rPr>
          <w:rFonts w:ascii="Arial" w:eastAsia="Arial" w:hAnsi="Arial"/>
          <w:color w:val="000000"/>
          <w:sz w:val="21"/>
        </w:rPr>
        <w:t>(</w:t>
      </w:r>
      <w:proofErr w:type="spellStart"/>
      <w:r w:rsidR="008C7277">
        <w:rPr>
          <w:rFonts w:ascii="Arial" w:eastAsia="Arial" w:hAnsi="Arial"/>
          <w:color w:val="000000"/>
          <w:sz w:val="21"/>
        </w:rPr>
        <w:t>PtL</w:t>
      </w:r>
      <w:proofErr w:type="spellEnd"/>
      <w:r w:rsidRPr="00051DB2">
        <w:rPr>
          <w:rFonts w:ascii="Arial" w:eastAsia="Arial" w:hAnsi="Arial"/>
          <w:color w:val="000000"/>
          <w:sz w:val="21"/>
        </w:rPr>
        <w:t xml:space="preserve">)/Final Operational Notification (FON) and Compliance Testing </w:t>
      </w:r>
      <w:proofErr w:type="gramStart"/>
      <w:r w:rsidRPr="00051DB2">
        <w:rPr>
          <w:rFonts w:ascii="Arial" w:eastAsia="Arial" w:hAnsi="Arial"/>
          <w:color w:val="000000"/>
          <w:sz w:val="21"/>
        </w:rPr>
        <w:t>activities;</w:t>
      </w:r>
      <w:proofErr w:type="gramEnd"/>
    </w:p>
    <w:p w14:paraId="1FE41C92" w14:textId="6617E426" w:rsidR="00A65E95" w:rsidRPr="00051DB2" w:rsidRDefault="00BF272D" w:rsidP="00CB16D7">
      <w:pPr>
        <w:numPr>
          <w:ilvl w:val="0"/>
          <w:numId w:val="2"/>
        </w:numPr>
        <w:tabs>
          <w:tab w:val="clear" w:pos="576"/>
          <w:tab w:val="left" w:pos="1440"/>
        </w:tabs>
        <w:spacing w:before="178" w:line="206" w:lineRule="exact"/>
        <w:ind w:right="72" w:hanging="576"/>
        <w:jc w:val="both"/>
        <w:textAlignment w:val="baseline"/>
        <w:rPr>
          <w:rFonts w:ascii="Arial" w:eastAsia="Arial" w:hAnsi="Arial"/>
          <w:color w:val="000000"/>
          <w:sz w:val="21"/>
        </w:rPr>
      </w:pPr>
      <w:r w:rsidRPr="00051DB2">
        <w:rPr>
          <w:rFonts w:ascii="Arial" w:eastAsia="Arial" w:hAnsi="Arial"/>
          <w:color w:val="000000"/>
          <w:sz w:val="21"/>
        </w:rPr>
        <w:t xml:space="preserve">the requirements for exchange of information between </w:t>
      </w:r>
      <w:r w:rsidR="00802231" w:rsidRPr="00051DB2">
        <w:rPr>
          <w:rFonts w:ascii="Arial" w:eastAsia="Arial" w:hAnsi="Arial"/>
          <w:color w:val="000000"/>
          <w:sz w:val="21"/>
        </w:rPr>
        <w:t xml:space="preserve">Lead </w:t>
      </w:r>
      <w:r w:rsidRPr="00051DB2">
        <w:rPr>
          <w:rFonts w:ascii="Arial" w:eastAsia="Arial" w:hAnsi="Arial"/>
          <w:color w:val="000000"/>
          <w:sz w:val="21"/>
        </w:rPr>
        <w:t>Parties related to EON/</w:t>
      </w:r>
      <w:proofErr w:type="spellStart"/>
      <w:r w:rsidR="006D4A01">
        <w:rPr>
          <w:rFonts w:ascii="Arial" w:eastAsia="Arial" w:hAnsi="Arial"/>
          <w:color w:val="000000"/>
          <w:sz w:val="21"/>
        </w:rPr>
        <w:t>PtL</w:t>
      </w:r>
      <w:proofErr w:type="spellEnd"/>
      <w:r w:rsidRPr="00051DB2">
        <w:rPr>
          <w:rFonts w:ascii="Arial" w:eastAsia="Arial" w:hAnsi="Arial"/>
          <w:color w:val="000000"/>
          <w:sz w:val="21"/>
        </w:rPr>
        <w:t xml:space="preserve">/FONs and Compliance </w:t>
      </w:r>
      <w:proofErr w:type="gramStart"/>
      <w:r w:rsidRPr="00051DB2">
        <w:rPr>
          <w:rFonts w:ascii="Arial" w:eastAsia="Arial" w:hAnsi="Arial"/>
          <w:color w:val="000000"/>
          <w:sz w:val="21"/>
        </w:rPr>
        <w:t>activities;</w:t>
      </w:r>
      <w:proofErr w:type="gramEnd"/>
    </w:p>
    <w:p w14:paraId="0D28D114" w14:textId="77777777" w:rsidR="00A65E95" w:rsidRPr="00051DB2" w:rsidRDefault="00BF272D" w:rsidP="00CB16D7">
      <w:pPr>
        <w:numPr>
          <w:ilvl w:val="0"/>
          <w:numId w:val="2"/>
        </w:numPr>
        <w:tabs>
          <w:tab w:val="clear" w:pos="576"/>
          <w:tab w:val="left" w:pos="1440"/>
        </w:tabs>
        <w:spacing w:before="108" w:line="262" w:lineRule="exact"/>
        <w:ind w:right="72" w:hanging="576"/>
        <w:jc w:val="both"/>
        <w:textAlignment w:val="baseline"/>
        <w:rPr>
          <w:rFonts w:ascii="Arial" w:eastAsia="Arial" w:hAnsi="Arial"/>
          <w:color w:val="000000"/>
          <w:spacing w:val="-3"/>
          <w:sz w:val="21"/>
        </w:rPr>
      </w:pPr>
      <w:r w:rsidRPr="00051DB2">
        <w:rPr>
          <w:rFonts w:ascii="Arial" w:eastAsia="Arial" w:hAnsi="Arial"/>
          <w:color w:val="000000"/>
          <w:spacing w:val="-3"/>
          <w:sz w:val="21"/>
        </w:rPr>
        <w:t>an outline structure for the organisation of data; and</w:t>
      </w:r>
    </w:p>
    <w:p w14:paraId="71E99D0B" w14:textId="2CA33776" w:rsidR="00A65E95" w:rsidRPr="00051DB2" w:rsidRDefault="00BF272D" w:rsidP="00CB16D7">
      <w:pPr>
        <w:numPr>
          <w:ilvl w:val="0"/>
          <w:numId w:val="2"/>
        </w:numPr>
        <w:tabs>
          <w:tab w:val="clear" w:pos="576"/>
          <w:tab w:val="left" w:pos="1440"/>
        </w:tabs>
        <w:spacing w:before="107" w:line="262" w:lineRule="exact"/>
        <w:ind w:right="72"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the means of communication to be used across </w:t>
      </w:r>
      <w:r w:rsidR="00F511D0">
        <w:rPr>
          <w:rFonts w:ascii="Arial" w:eastAsia="Arial" w:hAnsi="Arial"/>
          <w:color w:val="000000"/>
          <w:spacing w:val="-4"/>
          <w:sz w:val="21"/>
        </w:rPr>
        <w:t>T</w:t>
      </w:r>
      <w:r w:rsidRPr="00051DB2">
        <w:rPr>
          <w:rFonts w:ascii="Arial" w:eastAsia="Arial" w:hAnsi="Arial"/>
          <w:color w:val="000000"/>
          <w:spacing w:val="-4"/>
          <w:sz w:val="21"/>
        </w:rPr>
        <w:t xml:space="preserve">he </w:t>
      </w:r>
      <w:r w:rsidR="00802231" w:rsidRPr="00051DB2">
        <w:rPr>
          <w:rFonts w:ascii="Arial" w:eastAsia="Arial" w:hAnsi="Arial"/>
          <w:color w:val="000000"/>
          <w:spacing w:val="-4"/>
          <w:sz w:val="21"/>
        </w:rPr>
        <w:t>Comp</w:t>
      </w:r>
      <w:r w:rsidR="0005144B" w:rsidRPr="00051DB2">
        <w:rPr>
          <w:rFonts w:ascii="Arial" w:eastAsia="Arial" w:hAnsi="Arial"/>
          <w:color w:val="000000"/>
          <w:spacing w:val="-4"/>
          <w:sz w:val="21"/>
        </w:rPr>
        <w:t>any</w:t>
      </w:r>
      <w:r w:rsidR="00802231" w:rsidRPr="00051DB2">
        <w:rPr>
          <w:rFonts w:ascii="Arial" w:eastAsia="Arial" w:hAnsi="Arial"/>
          <w:color w:val="000000"/>
          <w:spacing w:val="-4"/>
          <w:sz w:val="21"/>
        </w:rPr>
        <w:t xml:space="preserve"> </w:t>
      </w:r>
      <w:r w:rsidRPr="00051DB2">
        <w:rPr>
          <w:rFonts w:ascii="Arial" w:eastAsia="Arial" w:hAnsi="Arial"/>
          <w:color w:val="000000"/>
          <w:spacing w:val="-4"/>
          <w:sz w:val="21"/>
        </w:rPr>
        <w:t xml:space="preserve">– </w:t>
      </w:r>
      <w:r w:rsidR="0005144B" w:rsidRPr="00051DB2">
        <w:rPr>
          <w:rFonts w:ascii="Arial" w:eastAsia="Arial" w:hAnsi="Arial"/>
          <w:color w:val="000000"/>
          <w:spacing w:val="-4"/>
          <w:sz w:val="21"/>
        </w:rPr>
        <w:t>P</w:t>
      </w:r>
      <w:r w:rsidR="0058293F" w:rsidRPr="00051DB2">
        <w:rPr>
          <w:rFonts w:ascii="Arial" w:eastAsia="Arial" w:hAnsi="Arial"/>
          <w:color w:val="000000"/>
          <w:spacing w:val="-4"/>
          <w:sz w:val="21"/>
        </w:rPr>
        <w:t xml:space="preserve">TO – </w:t>
      </w:r>
      <w:r w:rsidR="005377EE" w:rsidRPr="00051DB2">
        <w:rPr>
          <w:rFonts w:ascii="Arial" w:eastAsia="Arial" w:hAnsi="Arial"/>
          <w:color w:val="000000"/>
          <w:spacing w:val="-4"/>
          <w:sz w:val="21"/>
        </w:rPr>
        <w:t>CATO</w:t>
      </w:r>
      <w:r w:rsidRPr="00051DB2">
        <w:rPr>
          <w:rFonts w:ascii="Arial" w:eastAsia="Arial" w:hAnsi="Arial"/>
          <w:color w:val="000000"/>
          <w:spacing w:val="-4"/>
          <w:sz w:val="21"/>
        </w:rPr>
        <w:t xml:space="preserve"> interface.</w:t>
      </w:r>
    </w:p>
    <w:p w14:paraId="2A3A925A" w14:textId="3D98778C" w:rsidR="00A65E95" w:rsidRPr="00051DB2" w:rsidRDefault="00BF272D" w:rsidP="00CB16D7">
      <w:pPr>
        <w:spacing w:before="180" w:line="233"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 xml:space="preserve">1.2.2 This procedure includes the </w:t>
      </w:r>
      <w:r w:rsidR="002B0DB0" w:rsidRPr="00051DB2">
        <w:rPr>
          <w:rFonts w:ascii="Arial" w:eastAsia="Arial" w:hAnsi="Arial"/>
          <w:color w:val="000000"/>
          <w:sz w:val="21"/>
        </w:rPr>
        <w:t xml:space="preserve">Lead </w:t>
      </w:r>
      <w:r w:rsidRPr="00051DB2">
        <w:rPr>
          <w:rFonts w:ascii="Arial" w:eastAsia="Arial" w:hAnsi="Arial"/>
          <w:color w:val="000000"/>
          <w:sz w:val="21"/>
        </w:rPr>
        <w:t xml:space="preserve">Parties’ responsibilities in respect of Compliance which involve or affect </w:t>
      </w:r>
      <w:r w:rsidR="0005144B" w:rsidRPr="00051DB2">
        <w:rPr>
          <w:rFonts w:ascii="Arial" w:eastAsia="Arial" w:hAnsi="Arial"/>
          <w:color w:val="000000"/>
          <w:sz w:val="21"/>
        </w:rPr>
        <w:t>P</w:t>
      </w:r>
      <w:r w:rsidRPr="00051DB2">
        <w:rPr>
          <w:rFonts w:ascii="Arial" w:eastAsia="Arial" w:hAnsi="Arial"/>
          <w:color w:val="000000"/>
          <w:sz w:val="21"/>
        </w:rPr>
        <w:t xml:space="preserve">TO Plant and/or Apparatus. This applies to all requests and data </w:t>
      </w:r>
      <w:r w:rsidR="0038742E">
        <w:rPr>
          <w:rFonts w:ascii="Arial" w:eastAsia="Arial" w:hAnsi="Arial"/>
          <w:color w:val="000000"/>
          <w:sz w:val="21"/>
        </w:rPr>
        <w:t>ex</w:t>
      </w:r>
      <w:r w:rsidRPr="00051DB2">
        <w:rPr>
          <w:rFonts w:ascii="Arial" w:eastAsia="Arial" w:hAnsi="Arial"/>
          <w:color w:val="000000"/>
          <w:sz w:val="21"/>
        </w:rPr>
        <w:t>changes submitted</w:t>
      </w:r>
      <w:r w:rsidR="00952746" w:rsidRPr="00051DB2">
        <w:rPr>
          <w:rFonts w:ascii="Arial" w:eastAsia="Arial" w:hAnsi="Arial"/>
          <w:color w:val="000000"/>
          <w:sz w:val="21"/>
        </w:rPr>
        <w:t xml:space="preserve"> by</w:t>
      </w:r>
      <w:r w:rsidRPr="00051DB2">
        <w:rPr>
          <w:rFonts w:ascii="Arial" w:eastAsia="Arial" w:hAnsi="Arial"/>
          <w:color w:val="000000"/>
          <w:sz w:val="21"/>
        </w:rPr>
        <w:t xml:space="preserve"> </w:t>
      </w:r>
      <w:r w:rsidR="007503E2" w:rsidRPr="00051DB2">
        <w:rPr>
          <w:rFonts w:ascii="Arial" w:eastAsia="Arial" w:hAnsi="Arial"/>
          <w:color w:val="000000"/>
          <w:sz w:val="21"/>
        </w:rPr>
        <w:t xml:space="preserve">CATOs </w:t>
      </w:r>
      <w:r w:rsidRPr="00051DB2">
        <w:rPr>
          <w:rFonts w:ascii="Arial" w:eastAsia="Arial" w:hAnsi="Arial"/>
          <w:color w:val="000000"/>
          <w:sz w:val="21"/>
        </w:rPr>
        <w:t>for</w:t>
      </w:r>
      <w:r w:rsidR="002E6EA3">
        <w:rPr>
          <w:rFonts w:ascii="Arial" w:eastAsia="Arial" w:hAnsi="Arial"/>
          <w:color w:val="000000"/>
          <w:sz w:val="21"/>
        </w:rPr>
        <w:t>ming part of</w:t>
      </w:r>
      <w:r w:rsidRPr="00051DB2" w:rsidDel="002E6EA3">
        <w:rPr>
          <w:rFonts w:ascii="Arial" w:eastAsia="Arial" w:hAnsi="Arial"/>
          <w:color w:val="000000"/>
          <w:sz w:val="21"/>
        </w:rPr>
        <w:t xml:space="preserve"> </w:t>
      </w:r>
      <w:r w:rsidRPr="00051DB2">
        <w:rPr>
          <w:rFonts w:ascii="Arial" w:eastAsia="Arial" w:hAnsi="Arial"/>
          <w:color w:val="000000"/>
          <w:sz w:val="21"/>
        </w:rPr>
        <w:t>the NETS.</w:t>
      </w:r>
    </w:p>
    <w:p w14:paraId="240D5B24" w14:textId="1D2F055C" w:rsidR="00A65E95" w:rsidRPr="00051DB2" w:rsidRDefault="00BF272D" w:rsidP="00CB16D7">
      <w:pPr>
        <w:spacing w:before="134" w:line="221"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1.2.3 Appendix B contains a summary of responsibilities on Parties with respect to EON/</w:t>
      </w:r>
      <w:proofErr w:type="spellStart"/>
      <w:r w:rsidR="00C1017F">
        <w:rPr>
          <w:rFonts w:ascii="Arial" w:eastAsia="Arial" w:hAnsi="Arial"/>
          <w:color w:val="000000"/>
          <w:sz w:val="21"/>
        </w:rPr>
        <w:t>PtL</w:t>
      </w:r>
      <w:proofErr w:type="spellEnd"/>
      <w:r w:rsidRPr="00051DB2">
        <w:rPr>
          <w:rFonts w:ascii="Arial" w:eastAsia="Arial" w:hAnsi="Arial"/>
          <w:color w:val="000000"/>
          <w:sz w:val="21"/>
        </w:rPr>
        <w:t>/FON and Compliance Testing.</w:t>
      </w:r>
    </w:p>
    <w:p w14:paraId="2F6E42C1" w14:textId="7B3DBA9B" w:rsidR="00A65E95" w:rsidRPr="00051DB2" w:rsidRDefault="00BF272D" w:rsidP="00CB16D7">
      <w:pPr>
        <w:spacing w:before="134" w:line="221"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 xml:space="preserve">1.2.4 For the avoidance of doubt the testing and energisation of </w:t>
      </w:r>
      <w:r w:rsidR="002B77B7" w:rsidRPr="00051DB2">
        <w:rPr>
          <w:rFonts w:ascii="Arial" w:eastAsia="Arial" w:hAnsi="Arial"/>
          <w:color w:val="000000"/>
          <w:sz w:val="21"/>
        </w:rPr>
        <w:t>P</w:t>
      </w:r>
      <w:r w:rsidRPr="00051DB2">
        <w:rPr>
          <w:rFonts w:ascii="Arial" w:eastAsia="Arial" w:hAnsi="Arial"/>
          <w:color w:val="000000"/>
          <w:sz w:val="21"/>
        </w:rPr>
        <w:t xml:space="preserve">TO </w:t>
      </w:r>
      <w:r w:rsidR="00D15C9B" w:rsidRPr="00051DB2">
        <w:rPr>
          <w:rFonts w:ascii="Arial" w:eastAsia="Arial" w:hAnsi="Arial"/>
          <w:color w:val="000000"/>
          <w:sz w:val="21"/>
        </w:rPr>
        <w:t>&amp; CATO</w:t>
      </w:r>
      <w:r w:rsidRPr="00051DB2">
        <w:rPr>
          <w:rFonts w:ascii="Arial" w:eastAsia="Arial" w:hAnsi="Arial"/>
          <w:color w:val="000000"/>
          <w:sz w:val="21"/>
        </w:rPr>
        <w:t xml:space="preserve"> Plant and/or Apparatus is covered under STCP 19-4 Commissioning and Decommissioning.</w:t>
      </w:r>
    </w:p>
    <w:p w14:paraId="3403B550" w14:textId="77777777" w:rsidR="00A65E95" w:rsidRPr="00051DB2" w:rsidRDefault="00A65E95" w:rsidP="00CB16D7">
      <w:pPr>
        <w:ind w:left="720" w:hanging="576"/>
        <w:sectPr w:rsidR="00A65E95" w:rsidRPr="00051DB2">
          <w:footerReference w:type="default" r:id="rId13"/>
          <w:pgSz w:w="11904" w:h="16834"/>
          <w:pgMar w:top="680" w:right="1354" w:bottom="678" w:left="1430" w:header="720" w:footer="720" w:gutter="0"/>
          <w:cols w:space="720"/>
        </w:sectPr>
      </w:pPr>
    </w:p>
    <w:p w14:paraId="417AAAFA" w14:textId="77777777" w:rsidR="00A65E95" w:rsidRPr="00051DB2" w:rsidRDefault="00BF272D" w:rsidP="00CB16D7">
      <w:pPr>
        <w:tabs>
          <w:tab w:val="left" w:pos="720"/>
        </w:tabs>
        <w:spacing w:before="473" w:line="334" w:lineRule="exact"/>
        <w:ind w:left="720" w:hanging="576"/>
        <w:textAlignment w:val="baseline"/>
        <w:rPr>
          <w:rFonts w:ascii="Arial" w:eastAsia="Arial" w:hAnsi="Arial"/>
          <w:b/>
          <w:color w:val="000000"/>
          <w:spacing w:val="-2"/>
          <w:sz w:val="29"/>
        </w:rPr>
      </w:pPr>
      <w:r w:rsidRPr="00051DB2">
        <w:rPr>
          <w:rFonts w:ascii="Arial" w:eastAsia="Arial" w:hAnsi="Arial"/>
          <w:b/>
          <w:color w:val="000000"/>
          <w:spacing w:val="-2"/>
          <w:sz w:val="29"/>
        </w:rPr>
        <w:lastRenderedPageBreak/>
        <w:t>2</w:t>
      </w:r>
      <w:r w:rsidRPr="00051DB2">
        <w:rPr>
          <w:rFonts w:ascii="Arial" w:eastAsia="Arial" w:hAnsi="Arial"/>
          <w:b/>
          <w:color w:val="000000"/>
          <w:spacing w:val="-2"/>
          <w:sz w:val="29"/>
        </w:rPr>
        <w:tab/>
        <w:t>Key Definitions</w:t>
      </w:r>
    </w:p>
    <w:p w14:paraId="19FE1E93" w14:textId="28F0AE0A" w:rsidR="00A65E95" w:rsidRPr="00051DB2" w:rsidRDefault="00BF272D" w:rsidP="00CB16D7">
      <w:pPr>
        <w:tabs>
          <w:tab w:val="left" w:pos="720"/>
        </w:tabs>
        <w:spacing w:before="155" w:line="276" w:lineRule="exact"/>
        <w:ind w:left="720" w:hanging="576"/>
        <w:textAlignment w:val="baseline"/>
        <w:rPr>
          <w:rFonts w:ascii="Arial" w:eastAsia="Arial" w:hAnsi="Arial"/>
          <w:b/>
          <w:color w:val="000000"/>
          <w:spacing w:val="3"/>
          <w:sz w:val="24"/>
        </w:rPr>
      </w:pPr>
      <w:r w:rsidRPr="00051DB2">
        <w:rPr>
          <w:rFonts w:ascii="Arial" w:eastAsia="Arial" w:hAnsi="Arial"/>
          <w:b/>
          <w:color w:val="000000"/>
          <w:spacing w:val="3"/>
          <w:sz w:val="24"/>
        </w:rPr>
        <w:t>2.1</w:t>
      </w:r>
      <w:r w:rsidRPr="00051DB2">
        <w:rPr>
          <w:rFonts w:ascii="Arial" w:eastAsia="Arial" w:hAnsi="Arial"/>
          <w:b/>
          <w:color w:val="000000"/>
          <w:spacing w:val="3"/>
          <w:sz w:val="24"/>
        </w:rPr>
        <w:tab/>
        <w:t>For the purposes of STCP 19-</w:t>
      </w:r>
      <w:r w:rsidR="00225D7E" w:rsidRPr="00051DB2">
        <w:rPr>
          <w:rFonts w:ascii="Arial" w:eastAsia="Arial" w:hAnsi="Arial"/>
          <w:b/>
          <w:color w:val="000000"/>
          <w:spacing w:val="3"/>
          <w:sz w:val="24"/>
        </w:rPr>
        <w:t>7</w:t>
      </w:r>
      <w:r w:rsidR="003A1423">
        <w:rPr>
          <w:rFonts w:ascii="Arial" w:eastAsia="Arial" w:hAnsi="Arial"/>
          <w:b/>
          <w:color w:val="000000"/>
          <w:spacing w:val="3"/>
          <w:sz w:val="24"/>
        </w:rPr>
        <w:t xml:space="preserve"> </w:t>
      </w:r>
      <w:r w:rsidRPr="00051DB2">
        <w:rPr>
          <w:rFonts w:ascii="Arial" w:eastAsia="Arial" w:hAnsi="Arial"/>
          <w:b/>
          <w:color w:val="000000"/>
          <w:spacing w:val="3"/>
          <w:sz w:val="24"/>
        </w:rPr>
        <w:t>Operational Notification &amp; Compliance</w:t>
      </w:r>
    </w:p>
    <w:p w14:paraId="44E7BA81" w14:textId="77777777" w:rsidR="00A65E95" w:rsidRPr="00051DB2" w:rsidRDefault="00BF272D" w:rsidP="00CB16D7">
      <w:pPr>
        <w:spacing w:line="276" w:lineRule="exact"/>
        <w:ind w:left="720" w:hanging="576"/>
        <w:textAlignment w:val="baseline"/>
        <w:rPr>
          <w:rFonts w:ascii="Arial" w:eastAsia="Arial" w:hAnsi="Arial"/>
          <w:b/>
          <w:color w:val="000000"/>
          <w:spacing w:val="-1"/>
          <w:sz w:val="24"/>
        </w:rPr>
      </w:pPr>
      <w:r w:rsidRPr="00051DB2">
        <w:rPr>
          <w:rFonts w:ascii="Arial" w:eastAsia="Arial" w:hAnsi="Arial"/>
          <w:b/>
          <w:color w:val="000000"/>
          <w:spacing w:val="-1"/>
          <w:sz w:val="24"/>
        </w:rPr>
        <w:t>Testing:</w:t>
      </w:r>
    </w:p>
    <w:p w14:paraId="08EABD2F" w14:textId="7B2FF554" w:rsidR="00A65E95" w:rsidRPr="00051DB2" w:rsidRDefault="00BF272D" w:rsidP="00CB16D7">
      <w:pPr>
        <w:spacing w:before="151" w:line="22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2.1.1 </w:t>
      </w:r>
      <w:r w:rsidRPr="00051DB2">
        <w:rPr>
          <w:rFonts w:ascii="Arial" w:eastAsia="Arial" w:hAnsi="Arial"/>
          <w:b/>
          <w:color w:val="000000"/>
          <w:sz w:val="21"/>
        </w:rPr>
        <w:t xml:space="preserve">Commissioning Panels </w:t>
      </w:r>
      <w:r w:rsidRPr="00051DB2">
        <w:rPr>
          <w:rFonts w:ascii="Arial" w:eastAsia="Arial" w:hAnsi="Arial"/>
          <w:color w:val="000000"/>
          <w:sz w:val="21"/>
        </w:rPr>
        <w:t xml:space="preserve">are the panels chaired by the </w:t>
      </w:r>
      <w:r w:rsidR="00D55780" w:rsidRPr="00051DB2">
        <w:rPr>
          <w:rFonts w:ascii="Arial" w:eastAsia="Arial" w:hAnsi="Arial"/>
          <w:color w:val="000000"/>
          <w:sz w:val="21"/>
        </w:rPr>
        <w:t>P</w:t>
      </w:r>
      <w:r w:rsidRPr="00051DB2">
        <w:rPr>
          <w:rFonts w:ascii="Arial" w:eastAsia="Arial" w:hAnsi="Arial"/>
          <w:color w:val="000000"/>
          <w:sz w:val="21"/>
        </w:rPr>
        <w:t>TO to manage and facilitate the commissioning and decommissioning of Plant and/or Apparatus.</w:t>
      </w:r>
    </w:p>
    <w:p w14:paraId="30687124" w14:textId="666C0C9C" w:rsidR="00A65E95" w:rsidRPr="00051DB2" w:rsidRDefault="00BF272D" w:rsidP="00CB16D7">
      <w:pPr>
        <w:spacing w:before="121" w:line="230" w:lineRule="exact"/>
        <w:ind w:left="720" w:hanging="576"/>
        <w:jc w:val="both"/>
        <w:textAlignment w:val="baseline"/>
        <w:rPr>
          <w:rFonts w:ascii="Arial" w:eastAsia="Arial" w:hAnsi="Arial"/>
          <w:color w:val="000000"/>
          <w:spacing w:val="-6"/>
          <w:sz w:val="21"/>
        </w:rPr>
      </w:pPr>
      <w:bookmarkStart w:id="1" w:name="_Hlk137125416"/>
      <w:r w:rsidRPr="00051DB2">
        <w:rPr>
          <w:rFonts w:ascii="Arial" w:eastAsia="Arial" w:hAnsi="Arial"/>
          <w:color w:val="000000"/>
          <w:spacing w:val="-6"/>
          <w:sz w:val="21"/>
        </w:rPr>
        <w:t xml:space="preserve">2.1.2 </w:t>
      </w:r>
      <w:r w:rsidRPr="00051DB2">
        <w:rPr>
          <w:rFonts w:ascii="Arial" w:eastAsia="Arial" w:hAnsi="Arial"/>
          <w:b/>
          <w:color w:val="000000"/>
          <w:spacing w:val="-6"/>
          <w:sz w:val="21"/>
        </w:rPr>
        <w:t xml:space="preserve">Compliance </w:t>
      </w:r>
      <w:r w:rsidRPr="00051DB2">
        <w:rPr>
          <w:rFonts w:ascii="Arial" w:eastAsia="Arial" w:hAnsi="Arial"/>
          <w:color w:val="000000"/>
          <w:spacing w:val="-6"/>
          <w:sz w:val="21"/>
        </w:rPr>
        <w:t xml:space="preserve">means the Compliance of </w:t>
      </w:r>
      <w:r w:rsidR="00413B38" w:rsidRPr="00051DB2">
        <w:rPr>
          <w:rFonts w:ascii="Arial" w:eastAsia="Arial" w:hAnsi="Arial"/>
          <w:color w:val="000000"/>
          <w:spacing w:val="-6"/>
          <w:sz w:val="21"/>
        </w:rPr>
        <w:t>CATO</w:t>
      </w:r>
      <w:r w:rsidR="00F05B80" w:rsidRPr="00051DB2">
        <w:rPr>
          <w:rFonts w:ascii="Arial" w:eastAsia="Arial" w:hAnsi="Arial"/>
          <w:color w:val="000000"/>
          <w:spacing w:val="-6"/>
          <w:sz w:val="21"/>
        </w:rPr>
        <w:t xml:space="preserve"> </w:t>
      </w:r>
      <w:r w:rsidR="005F5898" w:rsidRPr="00051DB2">
        <w:rPr>
          <w:rFonts w:ascii="Arial" w:eastAsia="Arial" w:hAnsi="Arial"/>
          <w:color w:val="000000"/>
          <w:spacing w:val="-6"/>
          <w:sz w:val="21"/>
        </w:rPr>
        <w:t>e</w:t>
      </w:r>
      <w:r w:rsidRPr="00051DB2">
        <w:rPr>
          <w:rFonts w:ascii="Arial" w:eastAsia="Arial" w:hAnsi="Arial"/>
          <w:color w:val="000000"/>
          <w:spacing w:val="-6"/>
          <w:sz w:val="21"/>
        </w:rPr>
        <w:t xml:space="preserve">quipment to the requirements of the </w:t>
      </w:r>
      <w:r w:rsidR="002E6E7C" w:rsidRPr="00051DB2">
        <w:rPr>
          <w:rFonts w:ascii="Arial" w:eastAsia="Arial" w:hAnsi="Arial"/>
          <w:color w:val="000000"/>
          <w:spacing w:val="-6"/>
          <w:sz w:val="21"/>
        </w:rPr>
        <w:t>STC</w:t>
      </w:r>
      <w:r w:rsidR="00F67BB0" w:rsidRPr="00051DB2">
        <w:rPr>
          <w:rFonts w:ascii="Arial" w:eastAsia="Arial" w:hAnsi="Arial"/>
          <w:color w:val="000000"/>
          <w:spacing w:val="-6"/>
          <w:sz w:val="21"/>
        </w:rPr>
        <w:t>,</w:t>
      </w:r>
      <w:r w:rsidR="004D6F2F" w:rsidRPr="00051DB2">
        <w:rPr>
          <w:rFonts w:ascii="Arial" w:eastAsia="Arial" w:hAnsi="Arial"/>
          <w:color w:val="000000"/>
          <w:spacing w:val="-6"/>
          <w:sz w:val="21"/>
        </w:rPr>
        <w:t xml:space="preserve"> </w:t>
      </w:r>
      <w:r w:rsidR="00CC6AC1" w:rsidRPr="00051DB2">
        <w:rPr>
          <w:rFonts w:ascii="Arial" w:eastAsia="Arial" w:hAnsi="Arial"/>
          <w:color w:val="000000"/>
          <w:spacing w:val="-6"/>
          <w:sz w:val="21"/>
        </w:rPr>
        <w:t>the</w:t>
      </w:r>
      <w:r w:rsidRPr="00051DB2">
        <w:rPr>
          <w:rFonts w:ascii="Arial" w:eastAsia="Arial" w:hAnsi="Arial"/>
          <w:color w:val="000000"/>
          <w:spacing w:val="-6"/>
          <w:sz w:val="21"/>
        </w:rPr>
        <w:t xml:space="preserve"> </w:t>
      </w:r>
      <w:r w:rsidR="004504C8" w:rsidRPr="00051DB2">
        <w:rPr>
          <w:rFonts w:ascii="Arial" w:eastAsia="Arial" w:hAnsi="Arial"/>
          <w:color w:val="000000"/>
          <w:spacing w:val="-6"/>
          <w:sz w:val="21"/>
        </w:rPr>
        <w:t xml:space="preserve">Grid Interface </w:t>
      </w:r>
      <w:r w:rsidR="00CC6AC1" w:rsidRPr="00051DB2">
        <w:rPr>
          <w:rFonts w:ascii="Arial" w:eastAsia="Arial" w:hAnsi="Arial"/>
          <w:color w:val="000000"/>
          <w:spacing w:val="-6"/>
          <w:sz w:val="21"/>
        </w:rPr>
        <w:t>Data File Structure agreement</w:t>
      </w:r>
      <w:r w:rsidR="00F67BB0" w:rsidRPr="00051DB2">
        <w:rPr>
          <w:rFonts w:ascii="Arial" w:eastAsia="Arial" w:hAnsi="Arial"/>
          <w:color w:val="000000"/>
          <w:spacing w:val="-6"/>
          <w:sz w:val="21"/>
        </w:rPr>
        <w:t xml:space="preserve">, and as per </w:t>
      </w:r>
      <w:r w:rsidR="009F005B" w:rsidRPr="00051DB2">
        <w:rPr>
          <w:rFonts w:ascii="Arial" w:eastAsia="Arial" w:hAnsi="Arial"/>
          <w:color w:val="000000"/>
          <w:spacing w:val="-6"/>
          <w:sz w:val="21"/>
        </w:rPr>
        <w:t>the procedure outlined</w:t>
      </w:r>
      <w:r w:rsidR="006B5267" w:rsidRPr="00051DB2">
        <w:rPr>
          <w:rFonts w:ascii="Arial" w:eastAsia="Arial" w:hAnsi="Arial"/>
          <w:color w:val="000000"/>
          <w:spacing w:val="-6"/>
          <w:sz w:val="21"/>
        </w:rPr>
        <w:t xml:space="preserve"> in Appendix </w:t>
      </w:r>
      <w:r w:rsidR="008124B9" w:rsidRPr="00051DB2">
        <w:rPr>
          <w:rFonts w:ascii="Arial" w:eastAsia="Arial" w:hAnsi="Arial"/>
          <w:color w:val="000000"/>
          <w:spacing w:val="-6"/>
          <w:sz w:val="21"/>
        </w:rPr>
        <w:t>A7</w:t>
      </w:r>
      <w:r w:rsidR="006C027C">
        <w:rPr>
          <w:rFonts w:ascii="Arial" w:eastAsia="Arial" w:hAnsi="Arial"/>
          <w:color w:val="000000"/>
          <w:spacing w:val="-6"/>
          <w:sz w:val="21"/>
        </w:rPr>
        <w:t>/8</w:t>
      </w:r>
      <w:r w:rsidR="00FC0A4F" w:rsidRPr="00051DB2">
        <w:rPr>
          <w:rFonts w:ascii="Arial" w:eastAsia="Arial" w:hAnsi="Arial"/>
          <w:color w:val="000000"/>
          <w:spacing w:val="-6"/>
          <w:sz w:val="21"/>
        </w:rPr>
        <w:t xml:space="preserve"> of this</w:t>
      </w:r>
      <w:r w:rsidR="00E64235">
        <w:rPr>
          <w:rFonts w:ascii="Arial" w:eastAsia="Arial" w:hAnsi="Arial"/>
          <w:color w:val="000000"/>
          <w:spacing w:val="-6"/>
          <w:sz w:val="21"/>
        </w:rPr>
        <w:t xml:space="preserve"> STCP.</w:t>
      </w:r>
    </w:p>
    <w:p w14:paraId="31C94D58" w14:textId="58AA7188" w:rsidR="00A65E95" w:rsidRPr="00051DB2" w:rsidRDefault="00BF272D" w:rsidP="00A60F43">
      <w:pPr>
        <w:spacing w:before="143" w:line="221" w:lineRule="exact"/>
        <w:ind w:left="720" w:hanging="576"/>
        <w:textAlignment w:val="baseline"/>
        <w:rPr>
          <w:rFonts w:ascii="Arial" w:eastAsia="Arial" w:hAnsi="Arial"/>
          <w:color w:val="000000"/>
          <w:spacing w:val="-4"/>
          <w:sz w:val="21"/>
        </w:rPr>
      </w:pPr>
      <w:r w:rsidRPr="00051DB2">
        <w:rPr>
          <w:rFonts w:ascii="Arial" w:eastAsia="Arial" w:hAnsi="Arial"/>
          <w:color w:val="000000"/>
          <w:spacing w:val="-4"/>
          <w:sz w:val="21"/>
        </w:rPr>
        <w:t xml:space="preserve">2.1.3 </w:t>
      </w:r>
      <w:r w:rsidRPr="00051DB2">
        <w:rPr>
          <w:rFonts w:ascii="Arial" w:eastAsia="Arial" w:hAnsi="Arial"/>
          <w:b/>
          <w:bCs/>
          <w:color w:val="000000"/>
          <w:spacing w:val="-4"/>
          <w:sz w:val="21"/>
        </w:rPr>
        <w:t>C</w:t>
      </w:r>
      <w:r w:rsidRPr="00051DB2">
        <w:rPr>
          <w:rFonts w:ascii="Arial" w:eastAsia="Arial" w:hAnsi="Arial"/>
          <w:b/>
          <w:color w:val="000000"/>
          <w:spacing w:val="-4"/>
          <w:sz w:val="21"/>
        </w:rPr>
        <w:t>omplianc</w:t>
      </w:r>
      <w:r w:rsidRPr="00051DB2">
        <w:rPr>
          <w:rFonts w:ascii="Arial" w:eastAsia="Arial" w:hAnsi="Arial"/>
          <w:b/>
          <w:bCs/>
          <w:color w:val="000000"/>
          <w:spacing w:val="-4"/>
          <w:sz w:val="21"/>
        </w:rPr>
        <w:t>e Monitoring Statement</w:t>
      </w:r>
      <w:r w:rsidRPr="00051DB2">
        <w:rPr>
          <w:rFonts w:ascii="Arial" w:eastAsia="Arial" w:hAnsi="Arial"/>
          <w:color w:val="000000"/>
          <w:spacing w:val="-4"/>
          <w:sz w:val="21"/>
        </w:rPr>
        <w:t xml:space="preserve"> means a statement produced by </w:t>
      </w:r>
      <w:r w:rsidR="0088564C">
        <w:rPr>
          <w:rFonts w:ascii="Arial" w:eastAsia="Arial" w:hAnsi="Arial"/>
          <w:color w:val="000000"/>
          <w:spacing w:val="-4"/>
          <w:sz w:val="21"/>
        </w:rPr>
        <w:t>The Company</w:t>
      </w:r>
      <w:r w:rsidRPr="00051DB2">
        <w:rPr>
          <w:rFonts w:ascii="Arial" w:eastAsia="Arial" w:hAnsi="Arial"/>
          <w:color w:val="000000"/>
          <w:spacing w:val="-4"/>
          <w:sz w:val="21"/>
        </w:rPr>
        <w:t xml:space="preserve"> or </w:t>
      </w:r>
      <w:r w:rsidR="00D55780" w:rsidRPr="00051DB2">
        <w:rPr>
          <w:rFonts w:ascii="Arial" w:eastAsia="Arial" w:hAnsi="Arial"/>
          <w:color w:val="000000"/>
          <w:spacing w:val="-4"/>
          <w:sz w:val="21"/>
        </w:rPr>
        <w:t>the</w:t>
      </w:r>
      <w:r w:rsidRPr="00051DB2">
        <w:rPr>
          <w:rFonts w:ascii="Arial" w:eastAsia="Arial" w:hAnsi="Arial"/>
          <w:color w:val="000000"/>
          <w:spacing w:val="-4"/>
          <w:sz w:val="21"/>
        </w:rPr>
        <w:t xml:space="preserve"> </w:t>
      </w:r>
      <w:r w:rsidR="00D55780" w:rsidRPr="00051DB2">
        <w:rPr>
          <w:rFonts w:ascii="Arial" w:eastAsia="Arial" w:hAnsi="Arial"/>
          <w:color w:val="000000"/>
          <w:spacing w:val="-4"/>
          <w:sz w:val="21"/>
        </w:rPr>
        <w:t>P</w:t>
      </w:r>
      <w:r w:rsidRPr="00051DB2">
        <w:rPr>
          <w:rFonts w:ascii="Arial" w:eastAsia="Arial" w:hAnsi="Arial"/>
          <w:color w:val="000000"/>
          <w:spacing w:val="-4"/>
          <w:sz w:val="21"/>
        </w:rPr>
        <w:t>TO (in accordance with Appendix A1 for each new</w:t>
      </w:r>
      <w:r w:rsidR="00FB1A97" w:rsidRPr="00051DB2">
        <w:rPr>
          <w:rFonts w:ascii="Arial" w:eastAsia="Arial" w:hAnsi="Arial"/>
          <w:color w:val="000000"/>
          <w:spacing w:val="-4"/>
          <w:sz w:val="21"/>
        </w:rPr>
        <w:t xml:space="preserve"> </w:t>
      </w:r>
      <w:r w:rsidR="005B6624" w:rsidRPr="00051DB2">
        <w:rPr>
          <w:rFonts w:ascii="Arial" w:eastAsia="Arial" w:hAnsi="Arial"/>
          <w:color w:val="000000"/>
          <w:spacing w:val="-4"/>
          <w:sz w:val="21"/>
        </w:rPr>
        <w:t xml:space="preserve">CATO </w:t>
      </w:r>
      <w:r w:rsidRPr="00051DB2">
        <w:rPr>
          <w:rFonts w:ascii="Arial" w:eastAsia="Arial" w:hAnsi="Arial"/>
          <w:color w:val="000000"/>
          <w:spacing w:val="-4"/>
          <w:sz w:val="21"/>
        </w:rPr>
        <w:t xml:space="preserve">connection covering all areas of Compliance. </w:t>
      </w:r>
      <w:r w:rsidR="00FB1A97" w:rsidRPr="00051DB2">
        <w:rPr>
          <w:rFonts w:ascii="Arial" w:eastAsia="Arial" w:hAnsi="Arial"/>
          <w:color w:val="000000"/>
          <w:spacing w:val="-4"/>
          <w:sz w:val="21"/>
        </w:rPr>
        <w:t>T</w:t>
      </w:r>
      <w:r w:rsidRPr="00051DB2">
        <w:rPr>
          <w:rFonts w:ascii="Arial" w:eastAsia="Arial" w:hAnsi="Arial"/>
          <w:color w:val="000000"/>
          <w:spacing w:val="-4"/>
          <w:sz w:val="21"/>
        </w:rPr>
        <w:t xml:space="preserve">he </w:t>
      </w:r>
      <w:r w:rsidR="00084AD0" w:rsidRPr="00051DB2">
        <w:rPr>
          <w:rFonts w:ascii="Arial" w:eastAsia="Arial" w:hAnsi="Arial"/>
          <w:color w:val="000000"/>
          <w:spacing w:val="-4"/>
          <w:sz w:val="21"/>
        </w:rPr>
        <w:t>P</w:t>
      </w:r>
      <w:r w:rsidRPr="00051DB2">
        <w:rPr>
          <w:rFonts w:ascii="Arial" w:eastAsia="Arial" w:hAnsi="Arial"/>
          <w:color w:val="000000"/>
          <w:spacing w:val="-4"/>
          <w:sz w:val="21"/>
        </w:rPr>
        <w:t xml:space="preserve">TO </w:t>
      </w:r>
      <w:r w:rsidR="00FB1A97" w:rsidRPr="00051DB2">
        <w:rPr>
          <w:rFonts w:ascii="Arial" w:eastAsia="Arial" w:hAnsi="Arial"/>
          <w:color w:val="000000"/>
          <w:spacing w:val="-4"/>
          <w:sz w:val="21"/>
        </w:rPr>
        <w:t>and the connecting CATO</w:t>
      </w:r>
      <w:r w:rsidR="00E91822" w:rsidRPr="00051DB2">
        <w:rPr>
          <w:rFonts w:ascii="Arial" w:eastAsia="Arial" w:hAnsi="Arial"/>
          <w:color w:val="000000"/>
          <w:spacing w:val="-4"/>
          <w:sz w:val="21"/>
        </w:rPr>
        <w:t xml:space="preserve"> </w:t>
      </w:r>
      <w:r w:rsidRPr="00051DB2">
        <w:rPr>
          <w:rFonts w:ascii="Arial" w:eastAsia="Arial" w:hAnsi="Arial"/>
          <w:color w:val="000000"/>
          <w:spacing w:val="-4"/>
          <w:sz w:val="21"/>
        </w:rPr>
        <w:t>are to produce their own Compliance Monitoring Statement.</w:t>
      </w:r>
    </w:p>
    <w:p w14:paraId="12A8E597" w14:textId="4577ECF3" w:rsidR="00A65E95" w:rsidRPr="00051DB2" w:rsidRDefault="00BF272D" w:rsidP="00AC70D2">
      <w:pPr>
        <w:spacing w:before="143" w:line="221" w:lineRule="exact"/>
        <w:ind w:left="720" w:hanging="576"/>
        <w:textAlignment w:val="baseline"/>
        <w:rPr>
          <w:rFonts w:ascii="Arial" w:eastAsia="Arial" w:hAnsi="Arial"/>
          <w:color w:val="000000"/>
          <w:spacing w:val="-4"/>
          <w:sz w:val="21"/>
        </w:rPr>
      </w:pPr>
      <w:r w:rsidRPr="00051DB2">
        <w:rPr>
          <w:rFonts w:ascii="Arial" w:eastAsia="Arial" w:hAnsi="Arial"/>
          <w:color w:val="000000"/>
          <w:spacing w:val="-4"/>
          <w:sz w:val="21"/>
        </w:rPr>
        <w:t xml:space="preserve">2.1.4 </w:t>
      </w:r>
      <w:r w:rsidRPr="00051DB2">
        <w:rPr>
          <w:rFonts w:ascii="Arial" w:eastAsia="Arial" w:hAnsi="Arial"/>
          <w:b/>
          <w:bCs/>
          <w:color w:val="000000"/>
          <w:spacing w:val="-4"/>
          <w:sz w:val="21"/>
        </w:rPr>
        <w:t xml:space="preserve">Compliance Testing </w:t>
      </w:r>
      <w:r w:rsidRPr="00051DB2">
        <w:rPr>
          <w:rFonts w:ascii="Arial" w:eastAsia="Arial" w:hAnsi="Arial"/>
          <w:color w:val="000000"/>
          <w:spacing w:val="-4"/>
          <w:sz w:val="21"/>
        </w:rPr>
        <w:t xml:space="preserve">means the process validating </w:t>
      </w:r>
      <w:r w:rsidR="00326992" w:rsidRPr="00051DB2">
        <w:rPr>
          <w:rFonts w:ascii="Arial" w:eastAsia="Arial" w:hAnsi="Arial"/>
          <w:color w:val="000000"/>
          <w:spacing w:val="-4"/>
          <w:sz w:val="21"/>
        </w:rPr>
        <w:t>CATO</w:t>
      </w:r>
      <w:r w:rsidRPr="00051DB2">
        <w:rPr>
          <w:rFonts w:ascii="Arial" w:eastAsia="Arial" w:hAnsi="Arial"/>
          <w:color w:val="000000"/>
          <w:spacing w:val="-4"/>
          <w:sz w:val="21"/>
        </w:rPr>
        <w:t xml:space="preserve"> </w:t>
      </w:r>
      <w:r w:rsidR="00B769C2" w:rsidRPr="00051DB2">
        <w:rPr>
          <w:rFonts w:ascii="Arial" w:eastAsia="Arial" w:hAnsi="Arial"/>
          <w:color w:val="000000"/>
          <w:spacing w:val="-4"/>
          <w:sz w:val="21"/>
        </w:rPr>
        <w:t>e</w:t>
      </w:r>
      <w:r w:rsidRPr="00051DB2">
        <w:rPr>
          <w:rFonts w:ascii="Arial" w:eastAsia="Arial" w:hAnsi="Arial"/>
          <w:color w:val="000000"/>
          <w:spacing w:val="-4"/>
          <w:sz w:val="21"/>
        </w:rPr>
        <w:t xml:space="preserve">quipment for Compliance. </w:t>
      </w:r>
    </w:p>
    <w:p w14:paraId="57FBCD5B" w14:textId="667FDD01" w:rsidR="00471041" w:rsidRPr="00051DB2" w:rsidRDefault="00BF272D" w:rsidP="55004988">
      <w:pPr>
        <w:spacing w:before="143" w:line="221" w:lineRule="exact"/>
        <w:ind w:left="720" w:hanging="576"/>
        <w:textAlignment w:val="baseline"/>
        <w:rPr>
          <w:rFonts w:ascii="Arial" w:eastAsia="Arial" w:hAnsi="Arial"/>
          <w:color w:val="000000"/>
          <w:sz w:val="21"/>
          <w:szCs w:val="21"/>
        </w:rPr>
      </w:pPr>
      <w:r w:rsidRPr="00051DB2">
        <w:rPr>
          <w:rFonts w:ascii="Arial" w:eastAsia="Arial" w:hAnsi="Arial"/>
          <w:color w:val="000000"/>
          <w:spacing w:val="-4"/>
          <w:sz w:val="21"/>
          <w:szCs w:val="21"/>
        </w:rPr>
        <w:t>2.1.</w:t>
      </w:r>
      <w:r w:rsidR="00D1255A">
        <w:rPr>
          <w:rFonts w:ascii="Arial" w:eastAsia="Arial" w:hAnsi="Arial"/>
          <w:color w:val="000000"/>
          <w:spacing w:val="-4"/>
          <w:sz w:val="21"/>
          <w:szCs w:val="21"/>
        </w:rPr>
        <w:t>5</w:t>
      </w:r>
      <w:r w:rsidRPr="00051DB2">
        <w:rPr>
          <w:rFonts w:ascii="Arial" w:eastAsia="Arial" w:hAnsi="Arial"/>
          <w:color w:val="000000"/>
          <w:spacing w:val="-4"/>
          <w:sz w:val="21"/>
          <w:szCs w:val="21"/>
        </w:rPr>
        <w:t xml:space="preserve"> </w:t>
      </w:r>
      <w:r w:rsidRPr="00051DB2">
        <w:rPr>
          <w:rFonts w:ascii="Arial" w:eastAsia="Arial" w:hAnsi="Arial"/>
          <w:b/>
          <w:bCs/>
          <w:color w:val="000000"/>
          <w:spacing w:val="-4"/>
          <w:sz w:val="21"/>
          <w:szCs w:val="21"/>
        </w:rPr>
        <w:t>Energisation Operational Notification (EON)</w:t>
      </w:r>
      <w:r w:rsidRPr="00051DB2">
        <w:rPr>
          <w:rFonts w:ascii="Arial" w:eastAsia="Arial" w:hAnsi="Arial"/>
          <w:color w:val="000000"/>
          <w:spacing w:val="-4"/>
          <w:sz w:val="21"/>
          <w:szCs w:val="21"/>
        </w:rPr>
        <w:t xml:space="preserve"> means</w:t>
      </w:r>
      <w:r w:rsidR="00B27B13" w:rsidRPr="00051DB2">
        <w:rPr>
          <w:rFonts w:ascii="Arial" w:eastAsia="Arial" w:hAnsi="Arial"/>
          <w:color w:val="000000"/>
          <w:spacing w:val="-4"/>
          <w:sz w:val="21"/>
          <w:szCs w:val="21"/>
        </w:rPr>
        <w:t xml:space="preserve"> </w:t>
      </w:r>
      <w:r w:rsidRPr="00051DB2">
        <w:rPr>
          <w:rFonts w:ascii="Arial" w:eastAsia="Arial" w:hAnsi="Arial"/>
          <w:color w:val="000000"/>
          <w:spacing w:val="-4"/>
          <w:sz w:val="21"/>
          <w:szCs w:val="21"/>
        </w:rPr>
        <w:t xml:space="preserve">a certificate issued by </w:t>
      </w:r>
      <w:r w:rsidR="00B541B8">
        <w:rPr>
          <w:rFonts w:ascii="Arial" w:eastAsia="Arial" w:hAnsi="Arial"/>
          <w:color w:val="000000"/>
          <w:spacing w:val="-4"/>
          <w:sz w:val="21"/>
          <w:szCs w:val="21"/>
        </w:rPr>
        <w:t>The Company</w:t>
      </w:r>
      <w:r w:rsidR="00B27B13" w:rsidRPr="00051DB2">
        <w:rPr>
          <w:rFonts w:ascii="Arial" w:eastAsia="Arial" w:hAnsi="Arial"/>
          <w:color w:val="000000"/>
          <w:spacing w:val="-4"/>
          <w:sz w:val="21"/>
          <w:szCs w:val="21"/>
        </w:rPr>
        <w:t xml:space="preserve"> </w:t>
      </w:r>
      <w:r w:rsidRPr="00051DB2">
        <w:rPr>
          <w:rFonts w:ascii="Arial" w:eastAsia="Arial" w:hAnsi="Arial"/>
          <w:color w:val="000000"/>
          <w:spacing w:val="-4"/>
          <w:sz w:val="21"/>
          <w:szCs w:val="21"/>
        </w:rPr>
        <w:t xml:space="preserve">to the </w:t>
      </w:r>
      <w:r w:rsidR="00B27B13" w:rsidRPr="00051DB2">
        <w:rPr>
          <w:rFonts w:ascii="Arial" w:eastAsia="Arial" w:hAnsi="Arial"/>
          <w:color w:val="000000"/>
          <w:spacing w:val="-4"/>
          <w:sz w:val="21"/>
          <w:szCs w:val="21"/>
        </w:rPr>
        <w:t>CATO</w:t>
      </w:r>
      <w:r w:rsidRPr="00051DB2">
        <w:rPr>
          <w:rFonts w:ascii="Arial" w:eastAsia="Arial" w:hAnsi="Arial"/>
          <w:color w:val="000000"/>
          <w:spacing w:val="-4"/>
          <w:sz w:val="21"/>
          <w:szCs w:val="21"/>
        </w:rPr>
        <w:t xml:space="preserve"> prior to energisation (see example in Appendix A3), as per the procedure outlined in the</w:t>
      </w:r>
      <w:r w:rsidR="00471041" w:rsidRPr="00051DB2">
        <w:rPr>
          <w:rFonts w:ascii="Arial" w:eastAsia="Arial" w:hAnsi="Arial"/>
          <w:color w:val="000000"/>
          <w:sz w:val="21"/>
          <w:szCs w:val="21"/>
        </w:rPr>
        <w:t xml:space="preserve"> </w:t>
      </w:r>
      <w:r w:rsidRPr="00051DB2">
        <w:rPr>
          <w:rFonts w:ascii="Arial" w:eastAsia="Arial" w:hAnsi="Arial"/>
          <w:color w:val="000000"/>
          <w:sz w:val="21"/>
          <w:szCs w:val="21"/>
        </w:rPr>
        <w:t xml:space="preserve">Compliance Process </w:t>
      </w:r>
      <w:r w:rsidR="00B23423" w:rsidRPr="00051DB2">
        <w:rPr>
          <w:rFonts w:ascii="Arial" w:eastAsia="Arial" w:hAnsi="Arial"/>
          <w:color w:val="000000"/>
          <w:sz w:val="21"/>
          <w:szCs w:val="21"/>
        </w:rPr>
        <w:t xml:space="preserve">(Appendix </w:t>
      </w:r>
      <w:r w:rsidR="00DC13D3" w:rsidRPr="00051DB2">
        <w:rPr>
          <w:rFonts w:ascii="Arial" w:eastAsia="Arial" w:hAnsi="Arial"/>
          <w:color w:val="000000"/>
          <w:sz w:val="21"/>
          <w:szCs w:val="21"/>
        </w:rPr>
        <w:t>A1</w:t>
      </w:r>
      <w:r w:rsidR="00B23423" w:rsidRPr="00051DB2">
        <w:rPr>
          <w:rFonts w:ascii="Arial" w:eastAsia="Arial" w:hAnsi="Arial"/>
          <w:color w:val="000000"/>
          <w:sz w:val="21"/>
          <w:szCs w:val="21"/>
        </w:rPr>
        <w:t>)</w:t>
      </w:r>
      <w:r w:rsidRPr="00051DB2">
        <w:rPr>
          <w:rFonts w:ascii="Arial" w:eastAsia="Arial" w:hAnsi="Arial"/>
          <w:color w:val="000000"/>
          <w:sz w:val="21"/>
          <w:szCs w:val="21"/>
        </w:rPr>
        <w:t>.</w:t>
      </w:r>
    </w:p>
    <w:p w14:paraId="67C6430A" w14:textId="013C3D2B" w:rsidR="00A65E95" w:rsidRPr="00051DB2" w:rsidRDefault="00BF272D" w:rsidP="00CB16D7">
      <w:pPr>
        <w:spacing w:before="143" w:line="221" w:lineRule="exact"/>
        <w:ind w:left="720" w:hanging="576"/>
        <w:textAlignment w:val="baseline"/>
        <w:rPr>
          <w:rFonts w:ascii="Arial" w:eastAsia="Arial" w:hAnsi="Arial"/>
          <w:color w:val="000000"/>
          <w:sz w:val="21"/>
        </w:rPr>
      </w:pPr>
      <w:r w:rsidRPr="00051DB2">
        <w:rPr>
          <w:rFonts w:ascii="Arial" w:eastAsia="Arial" w:hAnsi="Arial"/>
          <w:color w:val="000000"/>
          <w:sz w:val="21"/>
        </w:rPr>
        <w:t>2.1.</w:t>
      </w:r>
      <w:r w:rsidR="00D1255A">
        <w:rPr>
          <w:rFonts w:ascii="Arial" w:eastAsia="Arial" w:hAnsi="Arial"/>
          <w:color w:val="000000"/>
          <w:sz w:val="21"/>
        </w:rPr>
        <w:t>6</w:t>
      </w:r>
      <w:r w:rsidRPr="00051DB2">
        <w:rPr>
          <w:rFonts w:ascii="Arial" w:eastAsia="Arial" w:hAnsi="Arial"/>
          <w:color w:val="000000"/>
          <w:sz w:val="21"/>
        </w:rPr>
        <w:tab/>
      </w:r>
      <w:r w:rsidRPr="00051DB2">
        <w:rPr>
          <w:rFonts w:ascii="Arial" w:eastAsia="Arial" w:hAnsi="Arial"/>
          <w:b/>
          <w:color w:val="000000"/>
          <w:sz w:val="21"/>
        </w:rPr>
        <w:t xml:space="preserve">Final Operational Notification </w:t>
      </w:r>
      <w:r w:rsidRPr="00051DB2">
        <w:rPr>
          <w:rFonts w:ascii="Arial" w:eastAsia="Arial" w:hAnsi="Arial"/>
          <w:b/>
          <w:color w:val="000000"/>
          <w:sz w:val="21"/>
        </w:rPr>
        <w:br/>
        <w:t xml:space="preserve">(FON) </w:t>
      </w:r>
      <w:r w:rsidRPr="00051DB2">
        <w:rPr>
          <w:rFonts w:ascii="Arial" w:eastAsia="Arial" w:hAnsi="Arial"/>
          <w:color w:val="000000"/>
          <w:sz w:val="21"/>
        </w:rPr>
        <w:t>means a certificate issued b</w:t>
      </w:r>
      <w:r w:rsidR="005A5B21" w:rsidRPr="00051DB2">
        <w:rPr>
          <w:rFonts w:ascii="Arial" w:eastAsia="Arial" w:hAnsi="Arial"/>
          <w:color w:val="000000"/>
          <w:sz w:val="21"/>
        </w:rPr>
        <w:t xml:space="preserve">y </w:t>
      </w:r>
      <w:r w:rsidR="00AC70D2" w:rsidRPr="00051DB2">
        <w:rPr>
          <w:rFonts w:ascii="Arial" w:eastAsia="Arial" w:hAnsi="Arial"/>
          <w:color w:val="000000"/>
          <w:sz w:val="21"/>
        </w:rPr>
        <w:t>T</w:t>
      </w:r>
      <w:r w:rsidR="005A5B21" w:rsidRPr="00051DB2">
        <w:rPr>
          <w:rFonts w:ascii="Arial" w:eastAsia="Arial" w:hAnsi="Arial"/>
          <w:color w:val="000000"/>
          <w:sz w:val="21"/>
        </w:rPr>
        <w:t>he Company</w:t>
      </w:r>
      <w:r w:rsidRPr="00051DB2">
        <w:rPr>
          <w:rFonts w:ascii="Arial" w:eastAsia="Arial" w:hAnsi="Arial"/>
          <w:color w:val="000000"/>
          <w:sz w:val="21"/>
        </w:rPr>
        <w:t xml:space="preserve"> to the</w:t>
      </w:r>
      <w:r w:rsidR="00B27B13" w:rsidRPr="00051DB2">
        <w:rPr>
          <w:rFonts w:ascii="Arial" w:eastAsia="Arial" w:hAnsi="Arial"/>
          <w:color w:val="000000"/>
          <w:sz w:val="21"/>
        </w:rPr>
        <w:t xml:space="preserve"> CATO</w:t>
      </w:r>
      <w:r w:rsidRPr="00051DB2">
        <w:rPr>
          <w:rFonts w:ascii="Arial" w:eastAsia="Arial" w:hAnsi="Arial"/>
          <w:color w:val="000000"/>
          <w:sz w:val="21"/>
        </w:rPr>
        <w:t xml:space="preserve"> </w:t>
      </w:r>
      <w:r w:rsidR="00B460B5" w:rsidRPr="00051DB2">
        <w:rPr>
          <w:rFonts w:ascii="Arial" w:eastAsia="Arial" w:hAnsi="Arial"/>
          <w:color w:val="000000"/>
          <w:sz w:val="21"/>
        </w:rPr>
        <w:t xml:space="preserve">(see example in Appendix A6) </w:t>
      </w:r>
      <w:r w:rsidRPr="00051DB2">
        <w:rPr>
          <w:rFonts w:ascii="Arial" w:eastAsia="Arial" w:hAnsi="Arial"/>
          <w:color w:val="000000"/>
          <w:sz w:val="21"/>
        </w:rPr>
        <w:t>following successful completion of the Compliance process (</w:t>
      </w:r>
      <w:r w:rsidR="00FB32A0" w:rsidRPr="00051DB2">
        <w:rPr>
          <w:rFonts w:ascii="Arial" w:eastAsia="Arial" w:hAnsi="Arial"/>
          <w:color w:val="000000"/>
          <w:sz w:val="21"/>
        </w:rPr>
        <w:t xml:space="preserve">Appendix </w:t>
      </w:r>
      <w:r w:rsidR="00F82990" w:rsidRPr="00051DB2">
        <w:rPr>
          <w:rFonts w:ascii="Arial" w:eastAsia="Arial" w:hAnsi="Arial"/>
          <w:color w:val="000000"/>
          <w:sz w:val="21"/>
        </w:rPr>
        <w:t>A1</w:t>
      </w:r>
      <w:r w:rsidR="00FB32A0" w:rsidRPr="00051DB2">
        <w:rPr>
          <w:rFonts w:ascii="Arial" w:eastAsia="Arial" w:hAnsi="Arial"/>
          <w:color w:val="000000"/>
          <w:sz w:val="21"/>
        </w:rPr>
        <w:t>)</w:t>
      </w:r>
      <w:r w:rsidRPr="00051DB2">
        <w:rPr>
          <w:rFonts w:ascii="Arial" w:eastAsia="Arial" w:hAnsi="Arial"/>
          <w:color w:val="000000"/>
          <w:sz w:val="21"/>
        </w:rPr>
        <w:t>.</w:t>
      </w:r>
    </w:p>
    <w:bookmarkEnd w:id="1"/>
    <w:p w14:paraId="15300467" w14:textId="186F5DDF" w:rsidR="00471041" w:rsidRPr="00051DB2" w:rsidRDefault="00BF272D" w:rsidP="00AC70D2">
      <w:pPr>
        <w:spacing w:before="108" w:line="242"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2.1.</w:t>
      </w:r>
      <w:r w:rsidR="00D1255A">
        <w:rPr>
          <w:rFonts w:ascii="Arial" w:eastAsia="Arial" w:hAnsi="Arial"/>
          <w:color w:val="000000"/>
          <w:spacing w:val="3"/>
          <w:sz w:val="21"/>
        </w:rPr>
        <w:t>7</w:t>
      </w:r>
      <w:r w:rsidR="00200DFD" w:rsidRPr="00051DB2">
        <w:rPr>
          <w:rFonts w:ascii="Arial" w:eastAsia="Arial" w:hAnsi="Arial"/>
          <w:color w:val="000000"/>
          <w:spacing w:val="3"/>
          <w:sz w:val="21"/>
        </w:rPr>
        <w:t xml:space="preserve"> </w:t>
      </w:r>
      <w:r w:rsidR="00200DFD" w:rsidRPr="00140EED">
        <w:rPr>
          <w:rFonts w:ascii="Arial" w:eastAsia="Arial" w:hAnsi="Arial"/>
          <w:b/>
          <w:color w:val="000000"/>
          <w:spacing w:val="3"/>
          <w:sz w:val="21"/>
        </w:rPr>
        <w:t>Pre-existing</w:t>
      </w:r>
      <w:r w:rsidR="00A47B9F" w:rsidRPr="00051DB2">
        <w:rPr>
          <w:rFonts w:ascii="Arial" w:eastAsia="Arial" w:hAnsi="Arial"/>
          <w:b/>
          <w:color w:val="000000"/>
          <w:spacing w:val="3"/>
          <w:sz w:val="21"/>
        </w:rPr>
        <w:t xml:space="preserve"> </w:t>
      </w:r>
      <w:r w:rsidRPr="00051DB2">
        <w:rPr>
          <w:rFonts w:ascii="Arial" w:eastAsia="Arial" w:hAnsi="Arial"/>
          <w:b/>
          <w:color w:val="000000"/>
          <w:spacing w:val="3"/>
          <w:sz w:val="21"/>
        </w:rPr>
        <w:t>T</w:t>
      </w:r>
      <w:r w:rsidR="004B21E1" w:rsidRPr="00051DB2">
        <w:rPr>
          <w:rFonts w:ascii="Arial" w:eastAsia="Arial" w:hAnsi="Arial"/>
          <w:b/>
          <w:color w:val="000000"/>
          <w:spacing w:val="3"/>
          <w:sz w:val="21"/>
        </w:rPr>
        <w:t>ransmission Owner</w:t>
      </w:r>
      <w:r w:rsidR="00471041" w:rsidRPr="00051DB2">
        <w:rPr>
          <w:rFonts w:ascii="Arial" w:eastAsia="Arial" w:hAnsi="Arial"/>
          <w:b/>
          <w:color w:val="000000"/>
          <w:spacing w:val="3"/>
          <w:sz w:val="21"/>
        </w:rPr>
        <w:t xml:space="preserve"> (</w:t>
      </w:r>
      <w:r w:rsidR="00B729B2" w:rsidRPr="00051DB2">
        <w:rPr>
          <w:rFonts w:ascii="Arial" w:eastAsia="Arial" w:hAnsi="Arial"/>
          <w:b/>
          <w:color w:val="000000"/>
          <w:spacing w:val="3"/>
          <w:sz w:val="21"/>
        </w:rPr>
        <w:t>P</w:t>
      </w:r>
      <w:r w:rsidR="00471041" w:rsidRPr="00051DB2">
        <w:rPr>
          <w:rFonts w:ascii="Arial" w:eastAsia="Arial" w:hAnsi="Arial"/>
          <w:b/>
          <w:color w:val="000000"/>
          <w:spacing w:val="3"/>
          <w:sz w:val="21"/>
        </w:rPr>
        <w:t>TO)</w:t>
      </w:r>
      <w:r w:rsidRPr="00051DB2">
        <w:rPr>
          <w:rFonts w:ascii="Arial" w:eastAsia="Arial" w:hAnsi="Arial"/>
          <w:b/>
          <w:color w:val="000000"/>
          <w:spacing w:val="3"/>
          <w:sz w:val="21"/>
        </w:rPr>
        <w:t xml:space="preserve"> </w:t>
      </w:r>
      <w:proofErr w:type="gramStart"/>
      <w:r w:rsidRPr="00051DB2">
        <w:rPr>
          <w:rFonts w:ascii="Arial" w:eastAsia="Arial" w:hAnsi="Arial"/>
          <w:color w:val="000000"/>
          <w:spacing w:val="3"/>
          <w:sz w:val="21"/>
        </w:rPr>
        <w:t>means</w:t>
      </w:r>
      <w:r w:rsidR="00B729B2" w:rsidRPr="00051DB2">
        <w:rPr>
          <w:rFonts w:ascii="Arial" w:eastAsia="Arial" w:hAnsi="Arial"/>
          <w:color w:val="000000"/>
          <w:spacing w:val="-3"/>
          <w:sz w:val="21"/>
        </w:rPr>
        <w:t>;</w:t>
      </w:r>
      <w:proofErr w:type="gramEnd"/>
      <w:r w:rsidR="00B729B2" w:rsidRPr="00051DB2">
        <w:rPr>
          <w:rFonts w:ascii="Arial" w:eastAsia="Arial" w:hAnsi="Arial"/>
          <w:color w:val="000000"/>
          <w:spacing w:val="-3"/>
          <w:sz w:val="21"/>
        </w:rPr>
        <w:t xml:space="preserve"> </w:t>
      </w:r>
      <w:r w:rsidR="005F2539">
        <w:rPr>
          <w:rFonts w:ascii="Arial" w:eastAsia="Arial" w:hAnsi="Arial"/>
          <w:color w:val="000000"/>
          <w:spacing w:val="-3"/>
          <w:sz w:val="21"/>
        </w:rPr>
        <w:t xml:space="preserve">as defined in </w:t>
      </w:r>
      <w:r w:rsidR="004871F5">
        <w:rPr>
          <w:rFonts w:ascii="Arial" w:eastAsia="Arial" w:hAnsi="Arial"/>
          <w:color w:val="000000"/>
          <w:spacing w:val="-3"/>
          <w:sz w:val="21"/>
        </w:rPr>
        <w:t>Section J of the STC</w:t>
      </w:r>
      <w:r w:rsidR="00E6381F" w:rsidRPr="00051DB2">
        <w:rPr>
          <w:rFonts w:ascii="Arial" w:eastAsia="Arial" w:hAnsi="Arial"/>
          <w:color w:val="000000"/>
          <w:spacing w:val="-3"/>
          <w:sz w:val="21"/>
        </w:rPr>
        <w:t>.</w:t>
      </w:r>
    </w:p>
    <w:p w14:paraId="3BD71280" w14:textId="0F8D42B1" w:rsidR="00A65E95" w:rsidRPr="00051DB2" w:rsidRDefault="00BF272D" w:rsidP="00CB16D7">
      <w:pPr>
        <w:spacing w:before="147" w:line="22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2.1.</w:t>
      </w:r>
      <w:r w:rsidR="00D1255A">
        <w:rPr>
          <w:rFonts w:ascii="Arial" w:eastAsia="Arial" w:hAnsi="Arial"/>
          <w:color w:val="000000"/>
          <w:sz w:val="21"/>
        </w:rPr>
        <w:t>8</w:t>
      </w:r>
      <w:r w:rsidRPr="00051DB2">
        <w:rPr>
          <w:rFonts w:ascii="Arial" w:eastAsia="Arial" w:hAnsi="Arial"/>
          <w:color w:val="000000"/>
          <w:sz w:val="21"/>
        </w:rPr>
        <w:t xml:space="preserve"> </w:t>
      </w:r>
      <w:r w:rsidR="00CC02F1">
        <w:rPr>
          <w:rFonts w:ascii="Arial" w:eastAsia="Arial" w:hAnsi="Arial"/>
          <w:b/>
          <w:color w:val="000000"/>
          <w:sz w:val="21"/>
        </w:rPr>
        <w:t>Permission to Load (</w:t>
      </w:r>
      <w:proofErr w:type="spellStart"/>
      <w:r w:rsidR="00CC02F1">
        <w:rPr>
          <w:rFonts w:ascii="Arial" w:eastAsia="Arial" w:hAnsi="Arial"/>
          <w:b/>
          <w:color w:val="000000"/>
          <w:sz w:val="21"/>
        </w:rPr>
        <w:t>P</w:t>
      </w:r>
      <w:r w:rsidR="00F92222">
        <w:rPr>
          <w:rFonts w:ascii="Arial" w:eastAsia="Arial" w:hAnsi="Arial"/>
          <w:b/>
          <w:color w:val="000000"/>
          <w:sz w:val="21"/>
        </w:rPr>
        <w:t>t</w:t>
      </w:r>
      <w:r w:rsidR="00CC02F1">
        <w:rPr>
          <w:rFonts w:ascii="Arial" w:eastAsia="Arial" w:hAnsi="Arial"/>
          <w:b/>
          <w:color w:val="000000"/>
          <w:sz w:val="21"/>
        </w:rPr>
        <w:t>L</w:t>
      </w:r>
      <w:proofErr w:type="spellEnd"/>
      <w:r w:rsidRPr="00051DB2">
        <w:rPr>
          <w:rFonts w:ascii="Arial" w:eastAsia="Arial" w:hAnsi="Arial"/>
          <w:b/>
          <w:color w:val="000000"/>
          <w:sz w:val="21"/>
        </w:rPr>
        <w:t>)</w:t>
      </w:r>
      <w:r w:rsidR="00E668D3" w:rsidRPr="00051DB2">
        <w:rPr>
          <w:rFonts w:ascii="Arial" w:eastAsia="Arial" w:hAnsi="Arial"/>
          <w:b/>
          <w:color w:val="000000"/>
          <w:sz w:val="21"/>
        </w:rPr>
        <w:t xml:space="preserve"> </w:t>
      </w:r>
      <w:r w:rsidRPr="00051DB2">
        <w:rPr>
          <w:rFonts w:ascii="Arial" w:eastAsia="Arial" w:hAnsi="Arial"/>
          <w:color w:val="000000"/>
          <w:sz w:val="21"/>
        </w:rPr>
        <w:t xml:space="preserve">means a certificate issued by </w:t>
      </w:r>
      <w:r w:rsidR="00AC70D2" w:rsidRPr="00051DB2">
        <w:rPr>
          <w:rFonts w:ascii="Arial" w:eastAsia="Arial" w:hAnsi="Arial"/>
          <w:color w:val="000000"/>
          <w:sz w:val="21"/>
        </w:rPr>
        <w:t>T</w:t>
      </w:r>
      <w:r w:rsidR="00C5503A" w:rsidRPr="00051DB2">
        <w:rPr>
          <w:rFonts w:ascii="Arial" w:eastAsia="Arial" w:hAnsi="Arial"/>
          <w:color w:val="000000"/>
          <w:sz w:val="21"/>
        </w:rPr>
        <w:t xml:space="preserve">he Company </w:t>
      </w:r>
      <w:r w:rsidRPr="00051DB2">
        <w:rPr>
          <w:rFonts w:ascii="Arial" w:eastAsia="Arial" w:hAnsi="Arial"/>
          <w:color w:val="000000"/>
          <w:sz w:val="21"/>
        </w:rPr>
        <w:t xml:space="preserve">to the </w:t>
      </w:r>
      <w:r w:rsidR="000F68A8" w:rsidRPr="00051DB2">
        <w:rPr>
          <w:rFonts w:ascii="Arial" w:eastAsia="Arial" w:hAnsi="Arial"/>
          <w:color w:val="000000"/>
          <w:sz w:val="21"/>
        </w:rPr>
        <w:t>CATO</w:t>
      </w:r>
      <w:r w:rsidRPr="00051DB2">
        <w:rPr>
          <w:rFonts w:ascii="Arial" w:eastAsia="Arial" w:hAnsi="Arial"/>
          <w:color w:val="000000"/>
          <w:sz w:val="21"/>
        </w:rPr>
        <w:t xml:space="preserve"> prior to synchronisation (see example in Appendix A5), as per the procedure outlined in the Compliance </w:t>
      </w:r>
      <w:proofErr w:type="gramStart"/>
      <w:r w:rsidRPr="00051DB2">
        <w:rPr>
          <w:rFonts w:ascii="Arial" w:eastAsia="Arial" w:hAnsi="Arial"/>
          <w:color w:val="000000"/>
          <w:sz w:val="21"/>
        </w:rPr>
        <w:t>Process</w:t>
      </w:r>
      <w:r w:rsidR="00D45257" w:rsidRPr="00051DB2">
        <w:rPr>
          <w:rFonts w:ascii="Arial" w:eastAsia="Arial" w:hAnsi="Arial"/>
          <w:color w:val="000000"/>
          <w:sz w:val="21"/>
        </w:rPr>
        <w:t>(</w:t>
      </w:r>
      <w:proofErr w:type="gramEnd"/>
      <w:r w:rsidR="00D45257" w:rsidRPr="00051DB2">
        <w:rPr>
          <w:rFonts w:ascii="Arial" w:eastAsia="Arial" w:hAnsi="Arial"/>
          <w:color w:val="000000"/>
          <w:sz w:val="21"/>
        </w:rPr>
        <w:t xml:space="preserve">Appendix </w:t>
      </w:r>
      <w:r w:rsidR="00EF3D41" w:rsidRPr="00051DB2">
        <w:rPr>
          <w:rFonts w:ascii="Arial" w:eastAsia="Arial" w:hAnsi="Arial"/>
          <w:color w:val="000000"/>
          <w:sz w:val="21"/>
        </w:rPr>
        <w:t>A1</w:t>
      </w:r>
      <w:r w:rsidR="00D45257" w:rsidRPr="00051DB2">
        <w:rPr>
          <w:rFonts w:ascii="Arial" w:eastAsia="Arial" w:hAnsi="Arial"/>
          <w:color w:val="000000"/>
          <w:sz w:val="21"/>
        </w:rPr>
        <w:t>)</w:t>
      </w:r>
      <w:r w:rsidRPr="00051DB2">
        <w:rPr>
          <w:rFonts w:ascii="Arial" w:eastAsia="Arial" w:hAnsi="Arial"/>
          <w:color w:val="000000"/>
          <w:sz w:val="21"/>
        </w:rPr>
        <w:t>.</w:t>
      </w:r>
    </w:p>
    <w:p w14:paraId="2EC9C308" w14:textId="394442EA" w:rsidR="00D92C4A" w:rsidRPr="00051DB2" w:rsidRDefault="00BF272D" w:rsidP="00D92C4A">
      <w:pPr>
        <w:spacing w:before="126" w:line="225"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2.1.</w:t>
      </w:r>
      <w:r w:rsidR="00D1255A">
        <w:rPr>
          <w:rFonts w:ascii="Arial" w:eastAsia="Arial" w:hAnsi="Arial"/>
          <w:color w:val="000000"/>
          <w:sz w:val="21"/>
        </w:rPr>
        <w:t>9</w:t>
      </w:r>
      <w:r w:rsidRPr="00051DB2">
        <w:rPr>
          <w:rFonts w:ascii="Arial" w:eastAsia="Arial" w:hAnsi="Arial"/>
          <w:color w:val="000000"/>
          <w:sz w:val="21"/>
        </w:rPr>
        <w:t xml:space="preserve"> </w:t>
      </w:r>
      <w:r w:rsidRPr="00051DB2">
        <w:rPr>
          <w:rFonts w:ascii="Arial" w:eastAsia="Arial" w:hAnsi="Arial"/>
          <w:b/>
          <w:color w:val="000000"/>
          <w:sz w:val="21"/>
        </w:rPr>
        <w:t xml:space="preserve">Operational Notification Panel (ONP) </w:t>
      </w:r>
      <w:r w:rsidRPr="00051DB2">
        <w:rPr>
          <w:rFonts w:ascii="Arial" w:eastAsia="Arial" w:hAnsi="Arial"/>
          <w:color w:val="000000"/>
          <w:sz w:val="21"/>
        </w:rPr>
        <w:t xml:space="preserve">means a panel chaired by </w:t>
      </w:r>
      <w:r w:rsidR="00C5503A" w:rsidRPr="00051DB2">
        <w:rPr>
          <w:rFonts w:ascii="Arial" w:eastAsia="Arial" w:hAnsi="Arial"/>
          <w:color w:val="000000"/>
          <w:sz w:val="21"/>
        </w:rPr>
        <w:t xml:space="preserve">The Company </w:t>
      </w:r>
      <w:r w:rsidRPr="00051DB2">
        <w:rPr>
          <w:rFonts w:ascii="Arial" w:eastAsia="Arial" w:hAnsi="Arial"/>
          <w:color w:val="000000"/>
          <w:sz w:val="21"/>
        </w:rPr>
        <w:t>comprising of the parties in 3.</w:t>
      </w:r>
      <w:r w:rsidR="009B2CD8" w:rsidRPr="00051DB2">
        <w:rPr>
          <w:rFonts w:ascii="Arial" w:eastAsia="Arial" w:hAnsi="Arial"/>
          <w:color w:val="000000"/>
          <w:sz w:val="21"/>
        </w:rPr>
        <w:t>2.1</w:t>
      </w:r>
      <w:r w:rsidRPr="00051DB2">
        <w:rPr>
          <w:rFonts w:ascii="Arial" w:eastAsia="Arial" w:hAnsi="Arial"/>
          <w:color w:val="000000"/>
          <w:sz w:val="21"/>
        </w:rPr>
        <w:t xml:space="preserve"> to ensure Compliance.</w:t>
      </w:r>
    </w:p>
    <w:p w14:paraId="68D1C840" w14:textId="0AC7D0D8" w:rsidR="00A65E95" w:rsidRPr="00051DB2" w:rsidRDefault="00BF272D" w:rsidP="00CB16D7">
      <w:pPr>
        <w:spacing w:before="94" w:line="242" w:lineRule="exact"/>
        <w:ind w:left="720" w:hanging="576"/>
        <w:textAlignment w:val="baseline"/>
        <w:rPr>
          <w:rFonts w:ascii="Arial" w:eastAsia="Arial" w:hAnsi="Arial"/>
          <w:color w:val="000000"/>
          <w:spacing w:val="-1"/>
          <w:sz w:val="21"/>
        </w:rPr>
      </w:pPr>
      <w:r w:rsidRPr="00051DB2">
        <w:rPr>
          <w:rFonts w:ascii="Arial" w:eastAsia="Arial" w:hAnsi="Arial"/>
          <w:color w:val="000000"/>
          <w:spacing w:val="-1"/>
          <w:sz w:val="21"/>
        </w:rPr>
        <w:t>2.1.1</w:t>
      </w:r>
      <w:r w:rsidR="00D1255A">
        <w:rPr>
          <w:rFonts w:ascii="Arial" w:eastAsia="Arial" w:hAnsi="Arial"/>
          <w:color w:val="000000"/>
          <w:spacing w:val="-1"/>
          <w:sz w:val="21"/>
        </w:rPr>
        <w:t>0</w:t>
      </w:r>
      <w:r w:rsidRPr="00051DB2">
        <w:rPr>
          <w:rFonts w:ascii="Arial" w:eastAsia="Arial" w:hAnsi="Arial"/>
          <w:color w:val="000000"/>
          <w:spacing w:val="-1"/>
          <w:sz w:val="21"/>
        </w:rPr>
        <w:t xml:space="preserve"> </w:t>
      </w:r>
      <w:r w:rsidRPr="00051DB2">
        <w:rPr>
          <w:rFonts w:ascii="Arial" w:eastAsia="Arial" w:hAnsi="Arial"/>
          <w:b/>
          <w:color w:val="000000"/>
          <w:spacing w:val="-1"/>
          <w:sz w:val="21"/>
        </w:rPr>
        <w:t xml:space="preserve">Relevant Standards </w:t>
      </w:r>
      <w:r w:rsidRPr="00051DB2">
        <w:rPr>
          <w:rFonts w:ascii="Arial" w:eastAsia="Arial" w:hAnsi="Arial"/>
          <w:color w:val="000000"/>
          <w:spacing w:val="-1"/>
          <w:sz w:val="21"/>
        </w:rPr>
        <w:t>means the NETS SQSS.</w:t>
      </w:r>
    </w:p>
    <w:p w14:paraId="52FC2AB2" w14:textId="7C08395F" w:rsidR="00A65E95" w:rsidRPr="00051DB2" w:rsidRDefault="00BF272D" w:rsidP="00CB16D7">
      <w:pPr>
        <w:spacing w:before="144" w:line="226"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2.1.1</w:t>
      </w:r>
      <w:r w:rsidR="00D1255A">
        <w:rPr>
          <w:rFonts w:ascii="Arial" w:eastAsia="Arial" w:hAnsi="Arial"/>
          <w:color w:val="000000"/>
          <w:spacing w:val="-4"/>
          <w:sz w:val="21"/>
        </w:rPr>
        <w:t>1</w:t>
      </w:r>
      <w:r w:rsidRPr="00051DB2">
        <w:rPr>
          <w:rFonts w:ascii="Arial" w:eastAsia="Arial" w:hAnsi="Arial"/>
          <w:color w:val="000000"/>
          <w:spacing w:val="-4"/>
          <w:sz w:val="21"/>
        </w:rPr>
        <w:t xml:space="preserve"> </w:t>
      </w:r>
      <w:r w:rsidRPr="00051DB2">
        <w:rPr>
          <w:rFonts w:ascii="Arial" w:eastAsia="Arial" w:hAnsi="Arial"/>
          <w:b/>
          <w:color w:val="000000"/>
          <w:spacing w:val="-4"/>
          <w:sz w:val="21"/>
        </w:rPr>
        <w:t xml:space="preserve">Schedule of Unresolved Compliance Issues </w:t>
      </w:r>
      <w:r w:rsidRPr="00051DB2">
        <w:rPr>
          <w:rFonts w:ascii="Arial" w:eastAsia="Arial" w:hAnsi="Arial"/>
          <w:color w:val="000000"/>
          <w:spacing w:val="-4"/>
          <w:sz w:val="21"/>
        </w:rPr>
        <w:t xml:space="preserve">means a register of outstanding Compliance issues attached to the </w:t>
      </w:r>
      <w:proofErr w:type="spellStart"/>
      <w:r w:rsidR="004C0A0B">
        <w:rPr>
          <w:rFonts w:ascii="Arial" w:eastAsia="Arial" w:hAnsi="Arial"/>
          <w:color w:val="000000"/>
          <w:spacing w:val="-4"/>
          <w:sz w:val="21"/>
        </w:rPr>
        <w:t>PtL</w:t>
      </w:r>
      <w:proofErr w:type="spellEnd"/>
      <w:r w:rsidR="004C0A0B" w:rsidRPr="00051DB2">
        <w:rPr>
          <w:rFonts w:ascii="Arial" w:eastAsia="Arial" w:hAnsi="Arial"/>
          <w:color w:val="000000"/>
          <w:spacing w:val="-4"/>
          <w:sz w:val="21"/>
        </w:rPr>
        <w:t xml:space="preserve"> </w:t>
      </w:r>
      <w:r w:rsidRPr="00051DB2">
        <w:rPr>
          <w:rFonts w:ascii="Arial" w:eastAsia="Arial" w:hAnsi="Arial"/>
          <w:color w:val="000000"/>
          <w:spacing w:val="-4"/>
          <w:sz w:val="21"/>
        </w:rPr>
        <w:t>which require resolution prior to the issue of the FON.</w:t>
      </w:r>
    </w:p>
    <w:p w14:paraId="3A574DF9" w14:textId="5831FF72" w:rsidR="00D1255A" w:rsidRPr="00051DB2" w:rsidRDefault="00BF272D" w:rsidP="005D76B1">
      <w:pPr>
        <w:spacing w:before="138" w:after="240" w:line="22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2.1.1</w:t>
      </w:r>
      <w:r w:rsidR="00D1255A">
        <w:rPr>
          <w:rFonts w:ascii="Arial" w:eastAsia="Arial" w:hAnsi="Arial"/>
          <w:color w:val="000000"/>
          <w:sz w:val="21"/>
        </w:rPr>
        <w:t>2</w:t>
      </w:r>
      <w:r w:rsidRPr="00051DB2">
        <w:rPr>
          <w:rFonts w:ascii="Arial" w:eastAsia="Arial" w:hAnsi="Arial"/>
          <w:color w:val="000000"/>
          <w:sz w:val="21"/>
        </w:rPr>
        <w:t xml:space="preserve"> </w:t>
      </w:r>
      <w:r w:rsidRPr="00051DB2">
        <w:rPr>
          <w:rFonts w:ascii="Arial" w:eastAsia="Arial" w:hAnsi="Arial"/>
          <w:b/>
          <w:color w:val="000000"/>
          <w:sz w:val="21"/>
        </w:rPr>
        <w:t xml:space="preserve">Certificate of Readiness (COR) </w:t>
      </w:r>
      <w:r w:rsidRPr="00051DB2">
        <w:rPr>
          <w:rFonts w:ascii="Arial" w:eastAsia="Arial" w:hAnsi="Arial"/>
          <w:color w:val="000000"/>
          <w:sz w:val="21"/>
        </w:rPr>
        <w:t xml:space="preserve">means a statement from a </w:t>
      </w:r>
      <w:r w:rsidR="00CB1A49" w:rsidRPr="00051DB2">
        <w:rPr>
          <w:rFonts w:ascii="Arial" w:eastAsia="Arial" w:hAnsi="Arial"/>
          <w:color w:val="000000"/>
          <w:sz w:val="21"/>
        </w:rPr>
        <w:t>CATO</w:t>
      </w:r>
      <w:r w:rsidRPr="00051DB2">
        <w:rPr>
          <w:rFonts w:ascii="Arial" w:eastAsia="Arial" w:hAnsi="Arial"/>
          <w:color w:val="000000"/>
          <w:sz w:val="21"/>
        </w:rPr>
        <w:t xml:space="preserve"> indicating that </w:t>
      </w:r>
      <w:r w:rsidR="00CB1A49" w:rsidRPr="00051DB2">
        <w:rPr>
          <w:rFonts w:ascii="Arial" w:eastAsia="Arial" w:hAnsi="Arial"/>
          <w:color w:val="000000"/>
          <w:sz w:val="21"/>
        </w:rPr>
        <w:t>CATO</w:t>
      </w:r>
      <w:r w:rsidRPr="00051DB2">
        <w:rPr>
          <w:rFonts w:ascii="Arial" w:eastAsia="Arial" w:hAnsi="Arial"/>
          <w:color w:val="000000"/>
          <w:sz w:val="21"/>
        </w:rPr>
        <w:t xml:space="preserve"> Equipment is ready to be energised or synchronised, as appropriate.</w:t>
      </w:r>
    </w:p>
    <w:p w14:paraId="02166F3E" w14:textId="5078D356" w:rsidR="00A65E95" w:rsidRPr="00051DB2" w:rsidRDefault="00BF272D" w:rsidP="00AC70D2">
      <w:pPr>
        <w:spacing w:line="22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2.1.1</w:t>
      </w:r>
      <w:r w:rsidR="00D1255A">
        <w:rPr>
          <w:rFonts w:ascii="Arial" w:eastAsia="Arial" w:hAnsi="Arial"/>
          <w:color w:val="000000"/>
          <w:sz w:val="21"/>
        </w:rPr>
        <w:t>3</w:t>
      </w:r>
      <w:r w:rsidRPr="00051DB2">
        <w:rPr>
          <w:rFonts w:ascii="Arial" w:eastAsia="Arial" w:hAnsi="Arial"/>
          <w:color w:val="000000"/>
          <w:sz w:val="21"/>
        </w:rPr>
        <w:t xml:space="preserve"> </w:t>
      </w:r>
      <w:r w:rsidR="004E3FA6" w:rsidRPr="00051DB2">
        <w:rPr>
          <w:rFonts w:ascii="Arial" w:eastAsia="Arial" w:hAnsi="Arial"/>
          <w:b/>
          <w:color w:val="000000"/>
          <w:sz w:val="21"/>
        </w:rPr>
        <w:t>Grid Interface</w:t>
      </w:r>
      <w:r w:rsidRPr="00051DB2">
        <w:rPr>
          <w:rFonts w:ascii="Arial" w:eastAsia="Arial" w:hAnsi="Arial"/>
          <w:b/>
          <w:color w:val="000000"/>
          <w:sz w:val="21"/>
        </w:rPr>
        <w:t xml:space="preserve"> Data File Structure </w:t>
      </w:r>
      <w:r w:rsidRPr="00051DB2">
        <w:rPr>
          <w:rFonts w:ascii="Arial" w:eastAsia="Arial" w:hAnsi="Arial"/>
          <w:color w:val="000000"/>
          <w:sz w:val="21"/>
        </w:rPr>
        <w:t>(</w:t>
      </w:r>
      <w:r w:rsidR="004E3FA6" w:rsidRPr="00051DB2">
        <w:rPr>
          <w:rFonts w:ascii="Arial" w:eastAsia="Arial" w:hAnsi="Arial"/>
          <w:color w:val="000000"/>
          <w:sz w:val="21"/>
        </w:rPr>
        <w:t>GID</w:t>
      </w:r>
      <w:r w:rsidRPr="00051DB2">
        <w:rPr>
          <w:rFonts w:ascii="Arial" w:eastAsia="Arial" w:hAnsi="Arial"/>
          <w:color w:val="000000"/>
          <w:sz w:val="21"/>
        </w:rPr>
        <w:t xml:space="preserve">FS) means the file structure specified by </w:t>
      </w:r>
      <w:r w:rsidR="005E1A41" w:rsidRPr="00051DB2">
        <w:rPr>
          <w:rFonts w:ascii="Arial" w:eastAsia="Arial" w:hAnsi="Arial"/>
          <w:color w:val="000000"/>
          <w:sz w:val="21"/>
        </w:rPr>
        <w:t>The Company</w:t>
      </w:r>
      <w:r w:rsidRPr="00051DB2">
        <w:rPr>
          <w:rFonts w:ascii="Arial" w:eastAsia="Arial" w:hAnsi="Arial"/>
          <w:color w:val="000000"/>
          <w:sz w:val="21"/>
        </w:rPr>
        <w:t xml:space="preserve"> which will be used by the </w:t>
      </w:r>
      <w:r w:rsidR="00B962F7" w:rsidRPr="00051DB2">
        <w:rPr>
          <w:rFonts w:ascii="Arial" w:eastAsia="Arial" w:hAnsi="Arial"/>
          <w:color w:val="000000"/>
          <w:sz w:val="21"/>
        </w:rPr>
        <w:t>CATO</w:t>
      </w:r>
      <w:r w:rsidRPr="00051DB2">
        <w:rPr>
          <w:rFonts w:ascii="Arial" w:eastAsia="Arial" w:hAnsi="Arial"/>
          <w:color w:val="000000"/>
          <w:sz w:val="21"/>
        </w:rPr>
        <w:t xml:space="preserve"> to submit information demonstrating Compliance. The </w:t>
      </w:r>
      <w:r w:rsidR="002C5E07" w:rsidRPr="00051DB2">
        <w:rPr>
          <w:rFonts w:ascii="Arial" w:eastAsia="Arial" w:hAnsi="Arial"/>
          <w:color w:val="000000"/>
          <w:sz w:val="21"/>
        </w:rPr>
        <w:t xml:space="preserve">GIDFS </w:t>
      </w:r>
      <w:r w:rsidRPr="00051DB2">
        <w:rPr>
          <w:rFonts w:ascii="Arial" w:eastAsia="Arial" w:hAnsi="Arial"/>
          <w:color w:val="000000"/>
          <w:sz w:val="21"/>
        </w:rPr>
        <w:t xml:space="preserve">is submitted by the </w:t>
      </w:r>
      <w:r w:rsidR="00B962F7" w:rsidRPr="00051DB2">
        <w:rPr>
          <w:rFonts w:ascii="Arial" w:eastAsia="Arial" w:hAnsi="Arial"/>
          <w:color w:val="000000"/>
          <w:sz w:val="21"/>
        </w:rPr>
        <w:t>CATO</w:t>
      </w:r>
      <w:r w:rsidRPr="00051DB2">
        <w:rPr>
          <w:rFonts w:ascii="Arial" w:eastAsia="Arial" w:hAnsi="Arial"/>
          <w:color w:val="000000"/>
          <w:sz w:val="21"/>
        </w:rPr>
        <w:t xml:space="preserve"> prior to issue of an EON/</w:t>
      </w:r>
      <w:proofErr w:type="spellStart"/>
      <w:r w:rsidR="006F517A">
        <w:rPr>
          <w:rFonts w:ascii="Arial" w:eastAsia="Arial" w:hAnsi="Arial"/>
          <w:color w:val="000000"/>
          <w:sz w:val="21"/>
        </w:rPr>
        <w:t>PtL</w:t>
      </w:r>
      <w:proofErr w:type="spellEnd"/>
      <w:r w:rsidRPr="00051DB2">
        <w:rPr>
          <w:rFonts w:ascii="Arial" w:eastAsia="Arial" w:hAnsi="Arial"/>
          <w:color w:val="000000"/>
          <w:sz w:val="21"/>
        </w:rPr>
        <w:t>/FON. (see example in Appendix A8).</w:t>
      </w:r>
    </w:p>
    <w:p w14:paraId="699E021A" w14:textId="77777777" w:rsidR="00A65E95" w:rsidRPr="00051DB2" w:rsidRDefault="00A65E95" w:rsidP="00CB16D7">
      <w:pPr>
        <w:ind w:left="720" w:hanging="576"/>
      </w:pPr>
    </w:p>
    <w:p w14:paraId="1B0FD547" w14:textId="77777777" w:rsidR="001566AF" w:rsidRPr="00051DB2" w:rsidRDefault="001566AF" w:rsidP="00CB16D7">
      <w:pPr>
        <w:ind w:left="720" w:hanging="576"/>
      </w:pPr>
    </w:p>
    <w:p w14:paraId="48F0FC3A" w14:textId="77777777" w:rsidR="001566AF" w:rsidRPr="00051DB2" w:rsidRDefault="001566AF" w:rsidP="00CB16D7">
      <w:pPr>
        <w:ind w:left="720" w:hanging="576"/>
      </w:pPr>
    </w:p>
    <w:p w14:paraId="4F4C0149" w14:textId="77777777" w:rsidR="001566AF" w:rsidRPr="00051DB2" w:rsidRDefault="001566AF" w:rsidP="00CB16D7">
      <w:pPr>
        <w:ind w:left="720" w:hanging="576"/>
      </w:pPr>
    </w:p>
    <w:p w14:paraId="10319F03" w14:textId="77777777" w:rsidR="001566AF" w:rsidRPr="00051DB2" w:rsidRDefault="001566AF" w:rsidP="00CB16D7">
      <w:pPr>
        <w:ind w:left="720" w:hanging="576"/>
      </w:pPr>
    </w:p>
    <w:p w14:paraId="356F957D" w14:textId="77777777" w:rsidR="001566AF" w:rsidRPr="00051DB2" w:rsidRDefault="001566AF" w:rsidP="00CB16D7">
      <w:pPr>
        <w:ind w:left="720" w:hanging="576"/>
      </w:pPr>
    </w:p>
    <w:p w14:paraId="01345AEC" w14:textId="77777777" w:rsidR="001566AF" w:rsidRPr="00051DB2" w:rsidRDefault="001566AF" w:rsidP="00CB16D7">
      <w:pPr>
        <w:ind w:left="720" w:hanging="576"/>
      </w:pPr>
    </w:p>
    <w:p w14:paraId="2A2C5FD8" w14:textId="77777777" w:rsidR="001566AF" w:rsidRPr="00051DB2" w:rsidRDefault="001566AF" w:rsidP="00CB16D7">
      <w:pPr>
        <w:ind w:left="720" w:hanging="576"/>
      </w:pPr>
    </w:p>
    <w:p w14:paraId="6EC8FCDE" w14:textId="77777777" w:rsidR="001566AF" w:rsidRPr="00051DB2" w:rsidRDefault="001566AF" w:rsidP="00CB16D7">
      <w:pPr>
        <w:ind w:left="720" w:hanging="576"/>
      </w:pPr>
    </w:p>
    <w:p w14:paraId="2C796DC1" w14:textId="77777777" w:rsidR="001566AF" w:rsidRPr="00051DB2" w:rsidRDefault="001566AF" w:rsidP="00CB16D7">
      <w:pPr>
        <w:ind w:left="720" w:hanging="576"/>
      </w:pPr>
    </w:p>
    <w:p w14:paraId="31B650B3" w14:textId="2A429B9F" w:rsidR="001566AF" w:rsidRPr="00051DB2" w:rsidRDefault="001566AF" w:rsidP="00962B70">
      <w:pPr>
        <w:sectPr w:rsidR="001566AF" w:rsidRPr="00051DB2">
          <w:footerReference w:type="default" r:id="rId14"/>
          <w:pgSz w:w="11904" w:h="16834"/>
          <w:pgMar w:top="680" w:right="1373" w:bottom="678" w:left="1411" w:header="720" w:footer="720" w:gutter="0"/>
          <w:cols w:space="720"/>
        </w:sectPr>
      </w:pPr>
    </w:p>
    <w:p w14:paraId="2DAD9551" w14:textId="77777777" w:rsidR="00A65E95" w:rsidRPr="00051DB2" w:rsidRDefault="00BF272D" w:rsidP="00CB16D7">
      <w:pPr>
        <w:tabs>
          <w:tab w:val="left" w:pos="720"/>
        </w:tabs>
        <w:spacing w:before="119" w:line="328" w:lineRule="exact"/>
        <w:ind w:left="720" w:hanging="576"/>
        <w:textAlignment w:val="baseline"/>
        <w:rPr>
          <w:rFonts w:ascii="Arial" w:eastAsia="Arial" w:hAnsi="Arial"/>
          <w:b/>
          <w:color w:val="000000"/>
          <w:spacing w:val="-1"/>
          <w:sz w:val="29"/>
        </w:rPr>
      </w:pPr>
      <w:r w:rsidRPr="00051DB2">
        <w:rPr>
          <w:rFonts w:ascii="Arial" w:eastAsia="Arial" w:hAnsi="Arial"/>
          <w:b/>
          <w:color w:val="000000"/>
          <w:spacing w:val="-1"/>
          <w:sz w:val="29"/>
        </w:rPr>
        <w:lastRenderedPageBreak/>
        <w:t>3</w:t>
      </w:r>
      <w:r w:rsidRPr="00051DB2">
        <w:rPr>
          <w:rFonts w:ascii="Arial" w:eastAsia="Arial" w:hAnsi="Arial"/>
          <w:b/>
          <w:color w:val="000000"/>
          <w:spacing w:val="-1"/>
          <w:sz w:val="29"/>
        </w:rPr>
        <w:tab/>
        <w:t>Procedure</w:t>
      </w:r>
    </w:p>
    <w:p w14:paraId="77460815" w14:textId="77777777" w:rsidR="00A65E95" w:rsidRPr="00051DB2" w:rsidRDefault="00BF272D" w:rsidP="00CB16D7">
      <w:pPr>
        <w:tabs>
          <w:tab w:val="left" w:pos="720"/>
        </w:tabs>
        <w:spacing w:before="228" w:line="279" w:lineRule="exact"/>
        <w:ind w:left="720" w:hanging="576"/>
        <w:textAlignment w:val="baseline"/>
        <w:rPr>
          <w:rFonts w:ascii="Arial" w:eastAsia="Arial" w:hAnsi="Arial"/>
          <w:b/>
          <w:color w:val="000000"/>
          <w:sz w:val="24"/>
        </w:rPr>
      </w:pPr>
      <w:r w:rsidRPr="00051DB2">
        <w:rPr>
          <w:rFonts w:ascii="Arial" w:eastAsia="Arial" w:hAnsi="Arial"/>
          <w:b/>
          <w:color w:val="000000"/>
          <w:sz w:val="24"/>
        </w:rPr>
        <w:t>3.1</w:t>
      </w:r>
      <w:r w:rsidRPr="00051DB2">
        <w:rPr>
          <w:rFonts w:ascii="Arial" w:eastAsia="Arial" w:hAnsi="Arial"/>
          <w:b/>
          <w:color w:val="000000"/>
          <w:sz w:val="24"/>
        </w:rPr>
        <w:tab/>
        <w:t>Operational Notification Panel (ONP)</w:t>
      </w:r>
    </w:p>
    <w:p w14:paraId="54B10EA8" w14:textId="07A6FADB" w:rsidR="00A65E95" w:rsidRPr="00051DB2" w:rsidRDefault="00BF272D" w:rsidP="00CB16D7">
      <w:pPr>
        <w:spacing w:before="214" w:line="225"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3.1.1 The ONP’s function is to assist the Compliance process. For the avoidance of doubt, the ONP’s objectives do not remove a similar obligation placed on a Party, and where an objective of the ONP is not achieved, a similar obligation shall remain on the relevant Party, where one exists.</w:t>
      </w:r>
      <w:r w:rsidR="009B3ECC" w:rsidRPr="00051DB2">
        <w:rPr>
          <w:rFonts w:ascii="Arial" w:eastAsia="Arial" w:hAnsi="Arial"/>
          <w:color w:val="000000"/>
          <w:sz w:val="21"/>
        </w:rPr>
        <w:t xml:space="preserve"> The ONP does not preclude or replace direct discussions between the </w:t>
      </w:r>
      <w:r w:rsidR="0095365E" w:rsidRPr="00051DB2">
        <w:rPr>
          <w:rFonts w:ascii="Arial" w:eastAsia="Arial" w:hAnsi="Arial"/>
          <w:color w:val="000000"/>
          <w:sz w:val="21"/>
        </w:rPr>
        <w:t>CATO</w:t>
      </w:r>
      <w:r w:rsidR="009B3ECC" w:rsidRPr="00051DB2">
        <w:rPr>
          <w:rFonts w:ascii="Arial" w:eastAsia="Arial" w:hAnsi="Arial"/>
          <w:color w:val="000000"/>
          <w:sz w:val="21"/>
        </w:rPr>
        <w:t xml:space="preserve"> and the </w:t>
      </w:r>
      <w:r w:rsidR="00BA3A62" w:rsidRPr="00051DB2">
        <w:rPr>
          <w:rFonts w:ascii="Arial" w:eastAsia="Arial" w:hAnsi="Arial"/>
          <w:color w:val="000000"/>
          <w:sz w:val="21"/>
        </w:rPr>
        <w:t>P</w:t>
      </w:r>
      <w:r w:rsidR="009B3ECC" w:rsidRPr="00051DB2">
        <w:rPr>
          <w:rFonts w:ascii="Arial" w:eastAsia="Arial" w:hAnsi="Arial"/>
          <w:color w:val="000000"/>
          <w:sz w:val="21"/>
        </w:rPr>
        <w:t xml:space="preserve">TO or the </w:t>
      </w:r>
      <w:r w:rsidR="00B052ED" w:rsidRPr="00051DB2">
        <w:rPr>
          <w:rFonts w:ascii="Arial" w:eastAsia="Arial" w:hAnsi="Arial"/>
          <w:color w:val="000000"/>
          <w:sz w:val="21"/>
        </w:rPr>
        <w:t>CATO</w:t>
      </w:r>
      <w:r w:rsidR="009B3ECC" w:rsidRPr="00051DB2">
        <w:rPr>
          <w:rFonts w:ascii="Arial" w:eastAsia="Arial" w:hAnsi="Arial"/>
          <w:color w:val="000000"/>
          <w:sz w:val="21"/>
        </w:rPr>
        <w:t xml:space="preserve"> and other relevant parties.</w:t>
      </w:r>
    </w:p>
    <w:p w14:paraId="278C14C8" w14:textId="2B70983F" w:rsidR="00A65E95" w:rsidRPr="00051DB2" w:rsidRDefault="00BF272D" w:rsidP="00CB16D7">
      <w:pPr>
        <w:spacing w:before="140" w:line="225"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3.1.2 The ONP shall comprise technical, </w:t>
      </w:r>
      <w:r w:rsidR="00592E6B" w:rsidRPr="00051DB2">
        <w:rPr>
          <w:rFonts w:ascii="Arial" w:eastAsia="Arial" w:hAnsi="Arial"/>
          <w:color w:val="000000"/>
          <w:sz w:val="21"/>
        </w:rPr>
        <w:t>operational,</w:t>
      </w:r>
      <w:r w:rsidRPr="00051DB2">
        <w:rPr>
          <w:rFonts w:ascii="Arial" w:eastAsia="Arial" w:hAnsi="Arial"/>
          <w:color w:val="000000"/>
          <w:sz w:val="21"/>
        </w:rPr>
        <w:t xml:space="preserve"> and commercial representation from </w:t>
      </w:r>
      <w:r w:rsidR="00BA3A62" w:rsidRPr="00051DB2">
        <w:rPr>
          <w:rFonts w:ascii="Arial" w:eastAsia="Arial" w:hAnsi="Arial"/>
          <w:color w:val="000000"/>
          <w:sz w:val="21"/>
        </w:rPr>
        <w:t xml:space="preserve">The Company </w:t>
      </w:r>
      <w:r w:rsidRPr="00051DB2">
        <w:rPr>
          <w:rFonts w:ascii="Arial" w:eastAsia="Arial" w:hAnsi="Arial"/>
          <w:color w:val="000000"/>
          <w:sz w:val="21"/>
        </w:rPr>
        <w:t>and the</w:t>
      </w:r>
      <w:r w:rsidR="00EB4C6C" w:rsidRPr="00051DB2">
        <w:rPr>
          <w:rFonts w:ascii="Arial" w:eastAsia="Arial" w:hAnsi="Arial"/>
          <w:color w:val="000000"/>
          <w:sz w:val="21"/>
        </w:rPr>
        <w:t xml:space="preserve"> </w:t>
      </w:r>
      <w:r w:rsidR="002779DF" w:rsidRPr="00051DB2">
        <w:rPr>
          <w:rFonts w:ascii="Arial" w:eastAsia="Arial" w:hAnsi="Arial"/>
          <w:color w:val="000000"/>
          <w:sz w:val="21"/>
        </w:rPr>
        <w:t>CATO</w:t>
      </w:r>
      <w:r w:rsidRPr="00051DB2">
        <w:rPr>
          <w:rFonts w:ascii="Arial" w:eastAsia="Arial" w:hAnsi="Arial"/>
          <w:color w:val="000000"/>
          <w:sz w:val="21"/>
        </w:rPr>
        <w:t>, and technical and operational representation from the</w:t>
      </w:r>
      <w:r w:rsidR="004E3FA6" w:rsidRPr="00051DB2">
        <w:rPr>
          <w:rFonts w:ascii="Arial" w:eastAsia="Arial" w:hAnsi="Arial"/>
          <w:color w:val="000000"/>
          <w:sz w:val="21"/>
        </w:rPr>
        <w:t xml:space="preserve"> </w:t>
      </w:r>
      <w:r w:rsidR="007D6802" w:rsidRPr="00051DB2">
        <w:rPr>
          <w:rFonts w:ascii="Arial" w:eastAsia="Arial" w:hAnsi="Arial"/>
          <w:color w:val="000000"/>
          <w:sz w:val="21"/>
        </w:rPr>
        <w:t>P</w:t>
      </w:r>
      <w:r w:rsidRPr="00051DB2">
        <w:rPr>
          <w:rFonts w:ascii="Arial" w:eastAsia="Arial" w:hAnsi="Arial"/>
          <w:color w:val="000000"/>
          <w:sz w:val="21"/>
        </w:rPr>
        <w:t>TO.</w:t>
      </w:r>
    </w:p>
    <w:p w14:paraId="4405F6A7" w14:textId="77777777" w:rsidR="00A65E95" w:rsidRPr="00051DB2" w:rsidRDefault="00BF272D" w:rsidP="00CB16D7">
      <w:pPr>
        <w:spacing w:before="111" w:line="225" w:lineRule="exact"/>
        <w:ind w:left="720" w:hanging="576"/>
        <w:textAlignment w:val="baseline"/>
        <w:rPr>
          <w:rFonts w:ascii="Arial" w:eastAsia="Arial" w:hAnsi="Arial"/>
          <w:color w:val="000000"/>
          <w:spacing w:val="1"/>
          <w:sz w:val="21"/>
        </w:rPr>
      </w:pPr>
      <w:r w:rsidRPr="00051DB2">
        <w:rPr>
          <w:rFonts w:ascii="Arial" w:eastAsia="Arial" w:hAnsi="Arial"/>
          <w:color w:val="000000"/>
          <w:spacing w:val="1"/>
          <w:sz w:val="21"/>
        </w:rPr>
        <w:t xml:space="preserve">3.1.3 The objectives of the ONP may </w:t>
      </w:r>
      <w:proofErr w:type="gramStart"/>
      <w:r w:rsidRPr="00051DB2">
        <w:rPr>
          <w:rFonts w:ascii="Arial" w:eastAsia="Arial" w:hAnsi="Arial"/>
          <w:color w:val="000000"/>
          <w:spacing w:val="1"/>
          <w:sz w:val="21"/>
        </w:rPr>
        <w:t>include :</w:t>
      </w:r>
      <w:proofErr w:type="gramEnd"/>
      <w:r w:rsidRPr="00051DB2">
        <w:rPr>
          <w:rFonts w:ascii="Arial" w:eastAsia="Arial" w:hAnsi="Arial"/>
          <w:color w:val="000000"/>
          <w:spacing w:val="1"/>
          <w:sz w:val="21"/>
        </w:rPr>
        <w:t>-</w:t>
      </w:r>
    </w:p>
    <w:p w14:paraId="33D42EC6" w14:textId="25EF3116" w:rsidR="00A65E95" w:rsidRPr="00051DB2" w:rsidRDefault="00BF272D" w:rsidP="00CB16D7">
      <w:pPr>
        <w:numPr>
          <w:ilvl w:val="0"/>
          <w:numId w:val="2"/>
        </w:numPr>
        <w:tabs>
          <w:tab w:val="clear" w:pos="576"/>
          <w:tab w:val="left" w:pos="1440"/>
        </w:tabs>
        <w:spacing w:before="82" w:line="225"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to exchange </w:t>
      </w:r>
      <w:r w:rsidR="007D6802" w:rsidRPr="00051DB2">
        <w:rPr>
          <w:rFonts w:ascii="Arial" w:eastAsia="Arial" w:hAnsi="Arial"/>
          <w:color w:val="000000"/>
          <w:spacing w:val="-3"/>
          <w:sz w:val="21"/>
        </w:rPr>
        <w:t xml:space="preserve">Lead </w:t>
      </w:r>
      <w:proofErr w:type="gramStart"/>
      <w:r w:rsidRPr="00051DB2">
        <w:rPr>
          <w:rFonts w:ascii="Arial" w:eastAsia="Arial" w:hAnsi="Arial"/>
          <w:color w:val="000000"/>
          <w:spacing w:val="-3"/>
          <w:sz w:val="21"/>
        </w:rPr>
        <w:t>Parties</w:t>
      </w:r>
      <w:r w:rsidR="00BF6746" w:rsidRPr="00051DB2">
        <w:rPr>
          <w:rFonts w:ascii="Arial" w:eastAsia="Arial" w:hAnsi="Arial"/>
          <w:color w:val="000000"/>
          <w:spacing w:val="-3"/>
          <w:sz w:val="21"/>
        </w:rPr>
        <w:t>’</w:t>
      </w:r>
      <w:proofErr w:type="gramEnd"/>
      <w:r w:rsidRPr="00051DB2">
        <w:rPr>
          <w:rFonts w:ascii="Arial" w:eastAsia="Arial" w:hAnsi="Arial"/>
          <w:color w:val="000000"/>
          <w:spacing w:val="-3"/>
          <w:sz w:val="21"/>
        </w:rPr>
        <w:t xml:space="preserve"> contact details with the </w:t>
      </w:r>
      <w:r w:rsidR="00EB4C6C" w:rsidRPr="00051DB2">
        <w:rPr>
          <w:rFonts w:ascii="Arial" w:eastAsia="Arial" w:hAnsi="Arial"/>
          <w:color w:val="000000"/>
          <w:spacing w:val="-3"/>
          <w:sz w:val="21"/>
        </w:rPr>
        <w:t xml:space="preserve">relevant parties </w:t>
      </w:r>
      <w:r w:rsidRPr="00051DB2">
        <w:rPr>
          <w:rFonts w:ascii="Arial" w:eastAsia="Arial" w:hAnsi="Arial"/>
          <w:color w:val="000000"/>
          <w:spacing w:val="-3"/>
          <w:sz w:val="21"/>
        </w:rPr>
        <w:t xml:space="preserve">for Compliance </w:t>
      </w:r>
      <w:proofErr w:type="gramStart"/>
      <w:r w:rsidRPr="00051DB2">
        <w:rPr>
          <w:rFonts w:ascii="Arial" w:eastAsia="Arial" w:hAnsi="Arial"/>
          <w:color w:val="000000"/>
          <w:spacing w:val="-3"/>
          <w:sz w:val="21"/>
        </w:rPr>
        <w:t>issues;</w:t>
      </w:r>
      <w:proofErr w:type="gramEnd"/>
    </w:p>
    <w:p w14:paraId="6E132E0E" w14:textId="0938CF04" w:rsidR="00A65E95" w:rsidRPr="00051DB2" w:rsidRDefault="00BF272D" w:rsidP="00CB16D7">
      <w:pPr>
        <w:spacing w:before="131" w:line="225" w:lineRule="exact"/>
        <w:ind w:left="720" w:hanging="576"/>
        <w:textAlignment w:val="baseline"/>
        <w:rPr>
          <w:rFonts w:ascii="Arial" w:eastAsia="Arial" w:hAnsi="Arial"/>
          <w:color w:val="000000"/>
          <w:spacing w:val="2"/>
          <w:sz w:val="24"/>
        </w:rPr>
      </w:pPr>
      <w:r w:rsidRPr="00051DB2">
        <w:rPr>
          <w:rFonts w:ascii="Arial" w:eastAsia="Arial" w:hAnsi="Arial"/>
          <w:color w:val="000000"/>
          <w:spacing w:val="2"/>
          <w:sz w:val="24"/>
        </w:rPr>
        <w:t>•</w:t>
      </w:r>
      <w:r w:rsidRPr="00051DB2">
        <w:rPr>
          <w:rFonts w:ascii="Arial" w:eastAsia="Arial" w:hAnsi="Arial"/>
          <w:color w:val="000000"/>
          <w:spacing w:val="2"/>
          <w:sz w:val="24"/>
        </w:rPr>
        <w:tab/>
      </w:r>
      <w:r w:rsidRPr="00051DB2">
        <w:rPr>
          <w:rFonts w:ascii="Arial" w:eastAsia="Arial" w:hAnsi="Arial"/>
          <w:color w:val="000000"/>
          <w:spacing w:val="2"/>
          <w:sz w:val="21"/>
        </w:rPr>
        <w:t xml:space="preserve">to provide the </w:t>
      </w:r>
      <w:r w:rsidR="00021330" w:rsidRPr="00051DB2">
        <w:rPr>
          <w:rFonts w:ascii="Arial" w:eastAsia="Arial" w:hAnsi="Arial"/>
          <w:color w:val="000000"/>
          <w:spacing w:val="2"/>
          <w:sz w:val="21"/>
        </w:rPr>
        <w:t xml:space="preserve">CATO </w:t>
      </w:r>
      <w:r w:rsidRPr="00051DB2">
        <w:rPr>
          <w:rFonts w:ascii="Arial" w:eastAsia="Arial" w:hAnsi="Arial"/>
          <w:color w:val="000000"/>
          <w:spacing w:val="2"/>
          <w:sz w:val="21"/>
        </w:rPr>
        <w:t xml:space="preserve">with generic guidance about the Compliance </w:t>
      </w:r>
      <w:proofErr w:type="gramStart"/>
      <w:r w:rsidRPr="00051DB2">
        <w:rPr>
          <w:rFonts w:ascii="Arial" w:eastAsia="Arial" w:hAnsi="Arial"/>
          <w:color w:val="000000"/>
          <w:spacing w:val="2"/>
          <w:sz w:val="21"/>
        </w:rPr>
        <w:t>process;</w:t>
      </w:r>
      <w:proofErr w:type="gramEnd"/>
    </w:p>
    <w:p w14:paraId="70DABDE7" w14:textId="49F8DC38" w:rsidR="00A65E95" w:rsidRPr="00051DB2" w:rsidRDefault="00BF272D" w:rsidP="00CB16D7">
      <w:pPr>
        <w:numPr>
          <w:ilvl w:val="0"/>
          <w:numId w:val="2"/>
        </w:numPr>
        <w:tabs>
          <w:tab w:val="clear" w:pos="576"/>
          <w:tab w:val="left" w:pos="1440"/>
        </w:tabs>
        <w:spacing w:before="168" w:line="211" w:lineRule="exact"/>
        <w:ind w:hanging="576"/>
        <w:jc w:val="both"/>
        <w:textAlignment w:val="baseline"/>
        <w:rPr>
          <w:rFonts w:ascii="Arial" w:eastAsia="Arial" w:hAnsi="Arial"/>
          <w:color w:val="000000"/>
          <w:sz w:val="21"/>
        </w:rPr>
      </w:pPr>
      <w:r w:rsidRPr="00051DB2">
        <w:rPr>
          <w:rFonts w:ascii="Arial" w:eastAsia="Arial" w:hAnsi="Arial"/>
          <w:color w:val="000000"/>
          <w:sz w:val="21"/>
        </w:rPr>
        <w:t>to ensure that the process leading to the issue of an EON/</w:t>
      </w:r>
      <w:proofErr w:type="spellStart"/>
      <w:r w:rsidR="006F517A">
        <w:rPr>
          <w:rFonts w:ascii="Arial" w:eastAsia="Arial" w:hAnsi="Arial"/>
          <w:color w:val="000000"/>
          <w:sz w:val="21"/>
        </w:rPr>
        <w:t>PtL</w:t>
      </w:r>
      <w:proofErr w:type="spellEnd"/>
      <w:r w:rsidRPr="00051DB2">
        <w:rPr>
          <w:rFonts w:ascii="Arial" w:eastAsia="Arial" w:hAnsi="Arial"/>
          <w:color w:val="000000"/>
          <w:sz w:val="21"/>
        </w:rPr>
        <w:t xml:space="preserve">/FON is implemented as </w:t>
      </w:r>
      <w:proofErr w:type="gramStart"/>
      <w:r w:rsidRPr="00051DB2">
        <w:rPr>
          <w:rFonts w:ascii="Arial" w:eastAsia="Arial" w:hAnsi="Arial"/>
          <w:color w:val="000000"/>
          <w:sz w:val="21"/>
        </w:rPr>
        <w:t>appropriate;</w:t>
      </w:r>
      <w:proofErr w:type="gramEnd"/>
    </w:p>
    <w:p w14:paraId="12B439A3" w14:textId="31BFC755" w:rsidR="00A65E95" w:rsidRPr="00051DB2" w:rsidRDefault="00BF272D" w:rsidP="00CB16D7">
      <w:pPr>
        <w:numPr>
          <w:ilvl w:val="0"/>
          <w:numId w:val="2"/>
        </w:numPr>
        <w:tabs>
          <w:tab w:val="clear" w:pos="576"/>
          <w:tab w:val="left" w:pos="1440"/>
        </w:tabs>
        <w:spacing w:before="155" w:line="225" w:lineRule="exact"/>
        <w:ind w:hanging="576"/>
        <w:jc w:val="both"/>
        <w:textAlignment w:val="baseline"/>
        <w:rPr>
          <w:rFonts w:ascii="Arial" w:eastAsia="Arial" w:hAnsi="Arial"/>
          <w:color w:val="000000"/>
          <w:sz w:val="21"/>
        </w:rPr>
      </w:pPr>
      <w:r w:rsidRPr="00051DB2">
        <w:rPr>
          <w:rFonts w:ascii="Arial" w:eastAsia="Arial" w:hAnsi="Arial"/>
          <w:color w:val="000000"/>
          <w:sz w:val="21"/>
        </w:rPr>
        <w:t>to discuss /</w:t>
      </w:r>
      <w:r w:rsidR="00BB599B">
        <w:rPr>
          <w:rFonts w:ascii="Arial" w:eastAsia="Arial" w:hAnsi="Arial"/>
          <w:color w:val="000000"/>
          <w:sz w:val="21"/>
        </w:rPr>
        <w:t xml:space="preserve"> </w:t>
      </w:r>
      <w:r w:rsidRPr="00051DB2">
        <w:rPr>
          <w:rFonts w:ascii="Arial" w:eastAsia="Arial" w:hAnsi="Arial"/>
          <w:color w:val="000000"/>
          <w:sz w:val="21"/>
        </w:rPr>
        <w:t xml:space="preserve">explain the technical requirements the </w:t>
      </w:r>
      <w:r w:rsidR="00370C64" w:rsidRPr="00051DB2">
        <w:rPr>
          <w:rFonts w:ascii="Arial" w:eastAsia="Arial" w:hAnsi="Arial"/>
          <w:color w:val="000000"/>
          <w:sz w:val="21"/>
        </w:rPr>
        <w:t xml:space="preserve">CATO </w:t>
      </w:r>
      <w:r w:rsidRPr="00051DB2">
        <w:rPr>
          <w:rFonts w:ascii="Arial" w:eastAsia="Arial" w:hAnsi="Arial"/>
          <w:color w:val="000000"/>
          <w:sz w:val="21"/>
        </w:rPr>
        <w:t>will have to meet in relation to the Relevant Standards</w:t>
      </w:r>
      <w:r w:rsidR="009F0587" w:rsidRPr="00051DB2">
        <w:rPr>
          <w:rFonts w:ascii="Arial" w:eastAsia="Arial" w:hAnsi="Arial"/>
          <w:color w:val="000000"/>
          <w:sz w:val="21"/>
        </w:rPr>
        <w:t>, STC</w:t>
      </w:r>
      <w:r w:rsidRPr="00051DB2">
        <w:rPr>
          <w:rFonts w:ascii="Arial" w:eastAsia="Arial" w:hAnsi="Arial"/>
          <w:color w:val="000000"/>
          <w:sz w:val="21"/>
        </w:rPr>
        <w:t xml:space="preserve"> and </w:t>
      </w:r>
      <w:r w:rsidR="00F9155D">
        <w:rPr>
          <w:rFonts w:ascii="Arial" w:eastAsia="Arial" w:hAnsi="Arial"/>
          <w:color w:val="000000"/>
          <w:sz w:val="21"/>
        </w:rPr>
        <w:t>o</w:t>
      </w:r>
      <w:r w:rsidRPr="00051DB2">
        <w:rPr>
          <w:rFonts w:ascii="Arial" w:eastAsia="Arial" w:hAnsi="Arial"/>
          <w:color w:val="000000"/>
          <w:sz w:val="21"/>
        </w:rPr>
        <w:t xml:space="preserve">ther Codes, and enduring data and data submission requirements and to implement this </w:t>
      </w:r>
      <w:proofErr w:type="gramStart"/>
      <w:r w:rsidRPr="00051DB2">
        <w:rPr>
          <w:rFonts w:ascii="Arial" w:eastAsia="Arial" w:hAnsi="Arial"/>
          <w:color w:val="000000"/>
          <w:sz w:val="21"/>
        </w:rPr>
        <w:t>process;</w:t>
      </w:r>
      <w:proofErr w:type="gramEnd"/>
    </w:p>
    <w:p w14:paraId="3F83B2C4" w14:textId="14F67F5A" w:rsidR="00A65E95" w:rsidRPr="00051DB2" w:rsidRDefault="00BF272D" w:rsidP="00CB16D7">
      <w:pPr>
        <w:numPr>
          <w:ilvl w:val="0"/>
          <w:numId w:val="2"/>
        </w:numPr>
        <w:tabs>
          <w:tab w:val="clear" w:pos="576"/>
          <w:tab w:val="left" w:pos="1440"/>
        </w:tabs>
        <w:spacing w:before="155" w:line="225" w:lineRule="exact"/>
        <w:ind w:hanging="576"/>
        <w:jc w:val="both"/>
        <w:textAlignment w:val="baseline"/>
        <w:rPr>
          <w:rFonts w:ascii="Arial" w:eastAsia="Arial" w:hAnsi="Arial"/>
          <w:color w:val="000000"/>
          <w:sz w:val="21"/>
          <w:szCs w:val="21"/>
        </w:rPr>
      </w:pPr>
      <w:r w:rsidRPr="00051DB2">
        <w:rPr>
          <w:rFonts w:ascii="Arial" w:eastAsia="Arial" w:hAnsi="Arial"/>
          <w:color w:val="000000" w:themeColor="text1"/>
          <w:sz w:val="21"/>
          <w:szCs w:val="21"/>
        </w:rPr>
        <w:t xml:space="preserve">to </w:t>
      </w:r>
      <w:proofErr w:type="gramStart"/>
      <w:r w:rsidRPr="00051DB2">
        <w:rPr>
          <w:rFonts w:ascii="Arial" w:eastAsia="Arial" w:hAnsi="Arial"/>
          <w:color w:val="000000" w:themeColor="text1"/>
          <w:sz w:val="21"/>
          <w:szCs w:val="21"/>
        </w:rPr>
        <w:t>effect</w:t>
      </w:r>
      <w:proofErr w:type="gramEnd"/>
      <w:r w:rsidRPr="00051DB2">
        <w:rPr>
          <w:rFonts w:ascii="Arial" w:eastAsia="Arial" w:hAnsi="Arial"/>
          <w:color w:val="000000" w:themeColor="text1"/>
          <w:sz w:val="21"/>
          <w:szCs w:val="21"/>
        </w:rPr>
        <w:t xml:space="preserve"> the exchange of the Safety Rules (in accordance with </w:t>
      </w:r>
      <w:r w:rsidR="009F0587" w:rsidRPr="00051DB2">
        <w:rPr>
          <w:rFonts w:ascii="Arial" w:eastAsia="Arial" w:hAnsi="Arial"/>
          <w:color w:val="000000" w:themeColor="text1"/>
          <w:sz w:val="21"/>
          <w:szCs w:val="21"/>
        </w:rPr>
        <w:t xml:space="preserve">STC </w:t>
      </w:r>
      <w:r w:rsidRPr="00051DB2">
        <w:rPr>
          <w:rFonts w:ascii="Arial" w:eastAsia="Arial" w:hAnsi="Arial"/>
          <w:color w:val="000000" w:themeColor="text1"/>
          <w:sz w:val="21"/>
          <w:szCs w:val="21"/>
        </w:rPr>
        <w:t xml:space="preserve">and Grid Code requirements) and make the </w:t>
      </w:r>
      <w:r w:rsidR="00596435" w:rsidRPr="00051DB2">
        <w:rPr>
          <w:rFonts w:ascii="Arial" w:eastAsia="Arial" w:hAnsi="Arial"/>
          <w:color w:val="000000" w:themeColor="text1"/>
          <w:sz w:val="21"/>
          <w:szCs w:val="21"/>
        </w:rPr>
        <w:t xml:space="preserve">CATO </w:t>
      </w:r>
      <w:r w:rsidRPr="00051DB2">
        <w:rPr>
          <w:rFonts w:ascii="Arial" w:eastAsia="Arial" w:hAnsi="Arial"/>
          <w:color w:val="000000" w:themeColor="text1"/>
          <w:sz w:val="21"/>
          <w:szCs w:val="21"/>
        </w:rPr>
        <w:t>aware of the</w:t>
      </w:r>
      <w:r w:rsidR="00277DFC" w:rsidRPr="00051DB2">
        <w:rPr>
          <w:rFonts w:ascii="Arial" w:eastAsia="Arial" w:hAnsi="Arial"/>
          <w:color w:val="000000" w:themeColor="text1"/>
          <w:sz w:val="21"/>
          <w:szCs w:val="21"/>
        </w:rPr>
        <w:t xml:space="preserve"> </w:t>
      </w:r>
      <w:r w:rsidRPr="00051DB2">
        <w:rPr>
          <w:rFonts w:ascii="Arial" w:eastAsia="Arial" w:hAnsi="Arial"/>
          <w:color w:val="000000" w:themeColor="text1"/>
          <w:sz w:val="21"/>
          <w:szCs w:val="21"/>
        </w:rPr>
        <w:t>safety authorisation requirements</w:t>
      </w:r>
      <w:r w:rsidR="009F0587" w:rsidRPr="00051DB2">
        <w:rPr>
          <w:rFonts w:ascii="Arial" w:eastAsia="Arial" w:hAnsi="Arial"/>
          <w:color w:val="000000" w:themeColor="text1"/>
          <w:sz w:val="21"/>
          <w:szCs w:val="21"/>
        </w:rPr>
        <w:t xml:space="preserve"> as defined in </w:t>
      </w:r>
      <w:r w:rsidR="002060AD" w:rsidRPr="00051DB2">
        <w:rPr>
          <w:rFonts w:ascii="Arial" w:eastAsia="Arial" w:hAnsi="Arial"/>
          <w:color w:val="000000" w:themeColor="text1"/>
          <w:sz w:val="21"/>
          <w:szCs w:val="21"/>
        </w:rPr>
        <w:t>STCP</w:t>
      </w:r>
      <w:r w:rsidR="003E7824" w:rsidRPr="00051DB2">
        <w:rPr>
          <w:rFonts w:ascii="Arial" w:eastAsia="Arial" w:hAnsi="Arial"/>
          <w:color w:val="000000" w:themeColor="text1"/>
          <w:sz w:val="21"/>
          <w:szCs w:val="21"/>
        </w:rPr>
        <w:t xml:space="preserve"> </w:t>
      </w:r>
      <w:proofErr w:type="gramStart"/>
      <w:r w:rsidR="00C25F81" w:rsidRPr="00051DB2">
        <w:rPr>
          <w:rFonts w:ascii="Arial" w:eastAsia="Arial" w:hAnsi="Arial"/>
          <w:color w:val="000000" w:themeColor="text1"/>
          <w:sz w:val="21"/>
          <w:szCs w:val="21"/>
        </w:rPr>
        <w:t>09-1</w:t>
      </w:r>
      <w:r w:rsidRPr="00051DB2">
        <w:rPr>
          <w:rFonts w:ascii="Arial" w:eastAsia="Arial" w:hAnsi="Arial"/>
          <w:color w:val="000000" w:themeColor="text1"/>
          <w:sz w:val="21"/>
          <w:szCs w:val="21"/>
        </w:rPr>
        <w:t>;</w:t>
      </w:r>
      <w:proofErr w:type="gramEnd"/>
    </w:p>
    <w:p w14:paraId="3A6DDC99" w14:textId="5474CC70" w:rsidR="00A65E95" w:rsidRPr="00051DB2" w:rsidRDefault="00BF272D" w:rsidP="00CB16D7">
      <w:pPr>
        <w:numPr>
          <w:ilvl w:val="0"/>
          <w:numId w:val="2"/>
        </w:numPr>
        <w:tabs>
          <w:tab w:val="clear" w:pos="576"/>
          <w:tab w:val="left" w:pos="1440"/>
        </w:tabs>
        <w:spacing w:before="145" w:line="225" w:lineRule="exact"/>
        <w:ind w:hanging="576"/>
        <w:jc w:val="both"/>
        <w:textAlignment w:val="baseline"/>
        <w:rPr>
          <w:rFonts w:ascii="Arial" w:eastAsia="Arial" w:hAnsi="Arial"/>
          <w:color w:val="000000"/>
          <w:sz w:val="21"/>
        </w:rPr>
      </w:pPr>
      <w:r w:rsidRPr="00051DB2">
        <w:rPr>
          <w:rFonts w:ascii="Arial" w:eastAsia="Arial" w:hAnsi="Arial"/>
          <w:color w:val="000000"/>
          <w:sz w:val="21"/>
        </w:rPr>
        <w:t xml:space="preserve">to exchange the names of Safety Co-ordinators acting on behalf of the </w:t>
      </w:r>
      <w:r w:rsidR="00A729AC" w:rsidRPr="00051DB2">
        <w:rPr>
          <w:rFonts w:ascii="Arial" w:eastAsia="Arial" w:hAnsi="Arial"/>
          <w:color w:val="000000"/>
          <w:sz w:val="21"/>
        </w:rPr>
        <w:t>CATO</w:t>
      </w:r>
      <w:r w:rsidRPr="00051DB2">
        <w:rPr>
          <w:rFonts w:ascii="Arial" w:eastAsia="Arial" w:hAnsi="Arial"/>
          <w:color w:val="000000"/>
          <w:sz w:val="21"/>
        </w:rPr>
        <w:t xml:space="preserve"> and </w:t>
      </w:r>
      <w:r w:rsidR="00CC2567" w:rsidRPr="00051DB2">
        <w:rPr>
          <w:rFonts w:ascii="Arial" w:eastAsia="Arial" w:hAnsi="Arial"/>
          <w:color w:val="000000"/>
          <w:sz w:val="21"/>
        </w:rPr>
        <w:t>P</w:t>
      </w:r>
      <w:r w:rsidRPr="00051DB2">
        <w:rPr>
          <w:rFonts w:ascii="Arial" w:eastAsia="Arial" w:hAnsi="Arial"/>
          <w:color w:val="000000"/>
          <w:sz w:val="21"/>
        </w:rPr>
        <w:t xml:space="preserve">TO (in accordance with </w:t>
      </w:r>
      <w:r w:rsidR="002C7158" w:rsidRPr="00051DB2">
        <w:rPr>
          <w:rFonts w:ascii="Arial" w:eastAsia="Arial" w:hAnsi="Arial"/>
          <w:color w:val="000000"/>
          <w:sz w:val="21"/>
        </w:rPr>
        <w:t>STCP</w:t>
      </w:r>
      <w:r w:rsidR="003E7824" w:rsidRPr="00051DB2">
        <w:rPr>
          <w:rFonts w:ascii="Arial" w:eastAsia="Arial" w:hAnsi="Arial"/>
          <w:color w:val="000000"/>
          <w:sz w:val="21"/>
        </w:rPr>
        <w:t xml:space="preserve"> </w:t>
      </w:r>
      <w:r w:rsidR="002C7158" w:rsidRPr="00051DB2">
        <w:rPr>
          <w:rFonts w:ascii="Arial" w:eastAsia="Arial" w:hAnsi="Arial"/>
          <w:color w:val="000000"/>
          <w:sz w:val="21"/>
        </w:rPr>
        <w:t>09-1</w:t>
      </w:r>
      <w:r w:rsidRPr="00051DB2">
        <w:rPr>
          <w:rFonts w:ascii="Arial" w:eastAsia="Arial" w:hAnsi="Arial"/>
          <w:color w:val="000000"/>
          <w:sz w:val="21"/>
        </w:rPr>
        <w:t>).</w:t>
      </w:r>
    </w:p>
    <w:p w14:paraId="23B4B9CB" w14:textId="11AC35E9" w:rsidR="00A65E95" w:rsidRPr="00051DB2" w:rsidRDefault="00BF272D" w:rsidP="00CB16D7">
      <w:pPr>
        <w:numPr>
          <w:ilvl w:val="0"/>
          <w:numId w:val="2"/>
        </w:numPr>
        <w:tabs>
          <w:tab w:val="clear" w:pos="576"/>
          <w:tab w:val="left" w:pos="1440"/>
        </w:tabs>
        <w:spacing w:before="141" w:line="225" w:lineRule="exact"/>
        <w:ind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to obtain confirmation that the Safety Co-ordinators acting on behalf of the </w:t>
      </w:r>
      <w:r w:rsidR="004E3FA6" w:rsidRPr="00051DB2">
        <w:rPr>
          <w:rFonts w:ascii="Arial" w:eastAsia="Arial" w:hAnsi="Arial"/>
          <w:color w:val="000000"/>
          <w:spacing w:val="-4"/>
          <w:sz w:val="21"/>
        </w:rPr>
        <w:t xml:space="preserve">CATO </w:t>
      </w:r>
      <w:r w:rsidRPr="00051DB2">
        <w:rPr>
          <w:rFonts w:ascii="Arial" w:eastAsia="Arial" w:hAnsi="Arial"/>
          <w:color w:val="000000"/>
          <w:spacing w:val="-4"/>
          <w:sz w:val="21"/>
        </w:rPr>
        <w:t xml:space="preserve">and </w:t>
      </w:r>
      <w:r w:rsidR="000B59DE" w:rsidRPr="00051DB2">
        <w:rPr>
          <w:rFonts w:ascii="Arial" w:eastAsia="Arial" w:hAnsi="Arial"/>
          <w:color w:val="000000"/>
          <w:spacing w:val="-4"/>
          <w:sz w:val="21"/>
        </w:rPr>
        <w:t>P</w:t>
      </w:r>
      <w:r w:rsidRPr="00051DB2">
        <w:rPr>
          <w:rFonts w:ascii="Arial" w:eastAsia="Arial" w:hAnsi="Arial"/>
          <w:color w:val="000000"/>
          <w:spacing w:val="-4"/>
          <w:sz w:val="21"/>
        </w:rPr>
        <w:t xml:space="preserve">TO are authorised and competent pursuant to the requirements of </w:t>
      </w:r>
      <w:r w:rsidR="002924C9" w:rsidRPr="00051DB2">
        <w:rPr>
          <w:rFonts w:ascii="Arial" w:eastAsia="Arial" w:hAnsi="Arial"/>
          <w:color w:val="000000"/>
          <w:spacing w:val="-4"/>
          <w:sz w:val="21"/>
        </w:rPr>
        <w:t>STCP</w:t>
      </w:r>
      <w:r w:rsidR="003E7824" w:rsidRPr="00051DB2">
        <w:rPr>
          <w:rFonts w:ascii="Arial" w:eastAsia="Arial" w:hAnsi="Arial"/>
          <w:color w:val="000000"/>
          <w:spacing w:val="-4"/>
          <w:sz w:val="21"/>
        </w:rPr>
        <w:t xml:space="preserve"> </w:t>
      </w:r>
      <w:r w:rsidR="002924C9" w:rsidRPr="00051DB2">
        <w:rPr>
          <w:rFonts w:ascii="Arial" w:eastAsia="Arial" w:hAnsi="Arial"/>
          <w:color w:val="000000"/>
          <w:spacing w:val="-4"/>
          <w:sz w:val="21"/>
        </w:rPr>
        <w:t>09-1</w:t>
      </w:r>
      <w:r w:rsidR="00D9654C" w:rsidRPr="00051DB2">
        <w:rPr>
          <w:rFonts w:ascii="Arial" w:eastAsia="Arial" w:hAnsi="Arial"/>
          <w:color w:val="000000"/>
          <w:spacing w:val="-4"/>
          <w:sz w:val="21"/>
        </w:rPr>
        <w:t>.</w:t>
      </w:r>
    </w:p>
    <w:p w14:paraId="67485CE9" w14:textId="7E00311F" w:rsidR="00A65E95" w:rsidRPr="00051DB2" w:rsidRDefault="00BF272D" w:rsidP="00CB16D7">
      <w:pPr>
        <w:numPr>
          <w:ilvl w:val="0"/>
          <w:numId w:val="2"/>
        </w:numPr>
        <w:tabs>
          <w:tab w:val="clear" w:pos="576"/>
          <w:tab w:val="left" w:pos="1440"/>
        </w:tabs>
        <w:spacing w:before="174" w:line="211" w:lineRule="exact"/>
        <w:ind w:hanging="576"/>
        <w:jc w:val="both"/>
        <w:textAlignment w:val="baseline"/>
        <w:rPr>
          <w:rFonts w:ascii="Arial" w:eastAsia="Arial" w:hAnsi="Arial"/>
          <w:color w:val="000000"/>
          <w:sz w:val="21"/>
        </w:rPr>
      </w:pPr>
      <w:r w:rsidRPr="00051DB2">
        <w:rPr>
          <w:rFonts w:ascii="Arial" w:eastAsia="Arial" w:hAnsi="Arial"/>
          <w:color w:val="000000"/>
          <w:sz w:val="21"/>
        </w:rPr>
        <w:t xml:space="preserve">to facilitate the exchange of technical and non-technical data between the </w:t>
      </w:r>
      <w:r w:rsidR="004E1B83" w:rsidRPr="00051DB2">
        <w:rPr>
          <w:rFonts w:ascii="Arial" w:eastAsia="Arial" w:hAnsi="Arial"/>
          <w:color w:val="000000"/>
          <w:sz w:val="21"/>
        </w:rPr>
        <w:t>CATO</w:t>
      </w:r>
      <w:r w:rsidRPr="00051DB2">
        <w:rPr>
          <w:rFonts w:ascii="Arial" w:eastAsia="Arial" w:hAnsi="Arial"/>
          <w:color w:val="000000"/>
          <w:sz w:val="21"/>
        </w:rPr>
        <w:t>,</w:t>
      </w:r>
      <w:r w:rsidR="000B59DE" w:rsidRPr="00051DB2">
        <w:rPr>
          <w:rFonts w:ascii="Arial" w:eastAsia="Arial" w:hAnsi="Arial"/>
          <w:color w:val="000000"/>
          <w:sz w:val="21"/>
        </w:rPr>
        <w:t xml:space="preserve"> The Company </w:t>
      </w:r>
      <w:r w:rsidRPr="00051DB2">
        <w:rPr>
          <w:rFonts w:ascii="Arial" w:eastAsia="Arial" w:hAnsi="Arial"/>
          <w:color w:val="000000"/>
          <w:sz w:val="21"/>
        </w:rPr>
        <w:t xml:space="preserve">and the </w:t>
      </w:r>
      <w:r w:rsidR="000B59DE" w:rsidRPr="00051DB2">
        <w:rPr>
          <w:rFonts w:ascii="Arial" w:eastAsia="Arial" w:hAnsi="Arial"/>
          <w:color w:val="000000"/>
          <w:sz w:val="21"/>
        </w:rPr>
        <w:t>P</w:t>
      </w:r>
      <w:r w:rsidRPr="00051DB2">
        <w:rPr>
          <w:rFonts w:ascii="Arial" w:eastAsia="Arial" w:hAnsi="Arial"/>
          <w:color w:val="000000"/>
          <w:sz w:val="21"/>
        </w:rPr>
        <w:t xml:space="preserve">TO relating to the </w:t>
      </w:r>
      <w:r w:rsidR="004E1B83" w:rsidRPr="00051DB2">
        <w:rPr>
          <w:rFonts w:ascii="Arial" w:eastAsia="Arial" w:hAnsi="Arial"/>
          <w:color w:val="000000"/>
          <w:sz w:val="21"/>
        </w:rPr>
        <w:t xml:space="preserve">Grid </w:t>
      </w:r>
      <w:proofErr w:type="gramStart"/>
      <w:r w:rsidRPr="00051DB2">
        <w:rPr>
          <w:rFonts w:ascii="Arial" w:eastAsia="Arial" w:hAnsi="Arial"/>
          <w:color w:val="000000"/>
          <w:sz w:val="21"/>
        </w:rPr>
        <w:t>Connection;</w:t>
      </w:r>
      <w:proofErr w:type="gramEnd"/>
    </w:p>
    <w:p w14:paraId="5E215160" w14:textId="69EF4F27" w:rsidR="00A65E95" w:rsidRPr="00051DB2" w:rsidRDefault="00BF272D" w:rsidP="00CB16D7">
      <w:pPr>
        <w:numPr>
          <w:ilvl w:val="0"/>
          <w:numId w:val="2"/>
        </w:numPr>
        <w:tabs>
          <w:tab w:val="clear" w:pos="576"/>
          <w:tab w:val="left" w:pos="1440"/>
        </w:tabs>
        <w:spacing w:before="144" w:line="225" w:lineRule="exact"/>
        <w:ind w:hanging="576"/>
        <w:jc w:val="both"/>
        <w:textAlignment w:val="baseline"/>
        <w:rPr>
          <w:rFonts w:ascii="Arial" w:eastAsia="Arial" w:hAnsi="Arial"/>
          <w:color w:val="000000"/>
          <w:spacing w:val="-3"/>
          <w:sz w:val="21"/>
        </w:rPr>
      </w:pPr>
      <w:r w:rsidRPr="00051DB2">
        <w:rPr>
          <w:rFonts w:ascii="Arial" w:eastAsia="Arial" w:hAnsi="Arial"/>
          <w:color w:val="000000"/>
          <w:spacing w:val="-3"/>
          <w:sz w:val="21"/>
        </w:rPr>
        <w:t xml:space="preserve">to establish a forum for the review of the </w:t>
      </w:r>
      <w:r w:rsidR="00C06725" w:rsidRPr="00051DB2">
        <w:rPr>
          <w:rFonts w:ascii="Arial" w:eastAsia="Arial" w:hAnsi="Arial"/>
          <w:color w:val="000000"/>
          <w:spacing w:val="-3"/>
          <w:sz w:val="21"/>
        </w:rPr>
        <w:t xml:space="preserve">GIDFS </w:t>
      </w:r>
      <w:r w:rsidRPr="00051DB2">
        <w:rPr>
          <w:rFonts w:ascii="Arial" w:eastAsia="Arial" w:hAnsi="Arial"/>
          <w:color w:val="000000"/>
          <w:spacing w:val="-3"/>
          <w:sz w:val="21"/>
        </w:rPr>
        <w:t xml:space="preserve">following submission by the </w:t>
      </w:r>
      <w:proofErr w:type="gramStart"/>
      <w:r w:rsidR="00C06725" w:rsidRPr="00051DB2">
        <w:rPr>
          <w:rFonts w:ascii="Arial" w:eastAsia="Arial" w:hAnsi="Arial"/>
          <w:color w:val="000000"/>
          <w:spacing w:val="-3"/>
          <w:sz w:val="21"/>
        </w:rPr>
        <w:t>CATO</w:t>
      </w:r>
      <w:r w:rsidRPr="00051DB2">
        <w:rPr>
          <w:rFonts w:ascii="Arial" w:eastAsia="Arial" w:hAnsi="Arial"/>
          <w:color w:val="000000"/>
          <w:spacing w:val="-3"/>
          <w:sz w:val="21"/>
        </w:rPr>
        <w:t>;</w:t>
      </w:r>
      <w:proofErr w:type="gramEnd"/>
    </w:p>
    <w:p w14:paraId="3F3BBDF2" w14:textId="198D705F" w:rsidR="00A65E95" w:rsidRPr="00051DB2" w:rsidRDefault="00BF272D" w:rsidP="00CB16D7">
      <w:pPr>
        <w:numPr>
          <w:ilvl w:val="0"/>
          <w:numId w:val="2"/>
        </w:numPr>
        <w:tabs>
          <w:tab w:val="clear" w:pos="576"/>
          <w:tab w:val="left" w:pos="1440"/>
        </w:tabs>
        <w:spacing w:before="141" w:line="225" w:lineRule="exact"/>
        <w:ind w:hanging="576"/>
        <w:jc w:val="both"/>
        <w:textAlignment w:val="baseline"/>
        <w:rPr>
          <w:rFonts w:ascii="Arial" w:eastAsia="Arial" w:hAnsi="Arial"/>
          <w:color w:val="000000"/>
          <w:sz w:val="21"/>
        </w:rPr>
      </w:pPr>
      <w:r w:rsidRPr="00051DB2">
        <w:rPr>
          <w:rFonts w:ascii="Arial" w:eastAsia="Arial" w:hAnsi="Arial"/>
          <w:color w:val="000000"/>
          <w:sz w:val="21"/>
        </w:rPr>
        <w:t xml:space="preserve">to agree with the </w:t>
      </w:r>
      <w:r w:rsidR="00707CAA" w:rsidRPr="00051DB2">
        <w:rPr>
          <w:rFonts w:ascii="Arial" w:eastAsia="Arial" w:hAnsi="Arial"/>
          <w:color w:val="000000"/>
          <w:sz w:val="21"/>
        </w:rPr>
        <w:t xml:space="preserve">CATO </w:t>
      </w:r>
      <w:r w:rsidRPr="00051DB2">
        <w:rPr>
          <w:rFonts w:ascii="Arial" w:eastAsia="Arial" w:hAnsi="Arial"/>
          <w:color w:val="000000"/>
          <w:sz w:val="21"/>
        </w:rPr>
        <w:t xml:space="preserve">the programme for checking the theoretical Compliance </w:t>
      </w:r>
      <w:r w:rsidR="00CF043A" w:rsidRPr="00051DB2">
        <w:rPr>
          <w:rFonts w:ascii="Arial" w:eastAsia="Arial" w:hAnsi="Arial"/>
          <w:color w:val="000000"/>
          <w:sz w:val="21"/>
        </w:rPr>
        <w:t>(</w:t>
      </w:r>
      <w:r w:rsidR="00A0640E" w:rsidRPr="00051DB2">
        <w:rPr>
          <w:rFonts w:ascii="Arial" w:eastAsia="Arial" w:hAnsi="Arial"/>
          <w:color w:val="000000"/>
          <w:sz w:val="21"/>
        </w:rPr>
        <w:t xml:space="preserve">in accordance with Appendix </w:t>
      </w:r>
      <w:r w:rsidR="001A4F24" w:rsidRPr="00051DB2">
        <w:rPr>
          <w:rFonts w:ascii="Arial" w:eastAsia="Arial" w:hAnsi="Arial"/>
          <w:color w:val="000000"/>
          <w:sz w:val="21"/>
        </w:rPr>
        <w:t>A1</w:t>
      </w:r>
      <w:r w:rsidR="00A0640E" w:rsidRPr="00051DB2">
        <w:rPr>
          <w:rFonts w:ascii="Arial" w:eastAsia="Arial" w:hAnsi="Arial"/>
          <w:color w:val="000000"/>
          <w:sz w:val="21"/>
        </w:rPr>
        <w:t>)</w:t>
      </w:r>
    </w:p>
    <w:p w14:paraId="71F2C03B" w14:textId="07AEB386" w:rsidR="00A65E95" w:rsidRPr="00051DB2" w:rsidRDefault="00BF272D" w:rsidP="00CB16D7">
      <w:pPr>
        <w:numPr>
          <w:ilvl w:val="0"/>
          <w:numId w:val="2"/>
        </w:numPr>
        <w:tabs>
          <w:tab w:val="clear" w:pos="576"/>
          <w:tab w:val="left" w:pos="1440"/>
        </w:tabs>
        <w:spacing w:before="168" w:line="216" w:lineRule="exact"/>
        <w:ind w:hanging="576"/>
        <w:jc w:val="both"/>
        <w:textAlignment w:val="baseline"/>
        <w:rPr>
          <w:rFonts w:ascii="Arial" w:eastAsia="Arial" w:hAnsi="Arial"/>
          <w:color w:val="000000"/>
          <w:sz w:val="21"/>
        </w:rPr>
      </w:pPr>
      <w:r w:rsidRPr="00051DB2">
        <w:rPr>
          <w:rFonts w:ascii="Arial" w:eastAsia="Arial" w:hAnsi="Arial"/>
          <w:color w:val="000000"/>
          <w:sz w:val="21"/>
        </w:rPr>
        <w:t xml:space="preserve">to ensure the </w:t>
      </w:r>
      <w:r w:rsidR="00707CAA" w:rsidRPr="00051DB2">
        <w:rPr>
          <w:rFonts w:ascii="Arial" w:eastAsia="Arial" w:hAnsi="Arial"/>
          <w:color w:val="000000"/>
          <w:sz w:val="21"/>
        </w:rPr>
        <w:t xml:space="preserve">CATO </w:t>
      </w:r>
      <w:r w:rsidRPr="00051DB2">
        <w:rPr>
          <w:rFonts w:ascii="Arial" w:eastAsia="Arial" w:hAnsi="Arial"/>
          <w:color w:val="000000"/>
          <w:sz w:val="21"/>
        </w:rPr>
        <w:t xml:space="preserve">submits the relevant documentation to demonstrate that their Plant and/or Apparatus is compliant to the </w:t>
      </w:r>
      <w:r w:rsidR="004E14F0" w:rsidRPr="00051DB2">
        <w:rPr>
          <w:rFonts w:ascii="Arial" w:eastAsia="Arial" w:hAnsi="Arial"/>
          <w:color w:val="000000"/>
          <w:sz w:val="21"/>
        </w:rPr>
        <w:t xml:space="preserve">STC, </w:t>
      </w:r>
      <w:r w:rsidRPr="00051DB2">
        <w:rPr>
          <w:rFonts w:ascii="Arial" w:eastAsia="Arial" w:hAnsi="Arial"/>
          <w:color w:val="000000"/>
          <w:sz w:val="21"/>
        </w:rPr>
        <w:t xml:space="preserve">Relevant Standards and Other Codes, during the different stages of the </w:t>
      </w:r>
      <w:proofErr w:type="gramStart"/>
      <w:r w:rsidRPr="00051DB2">
        <w:rPr>
          <w:rFonts w:ascii="Arial" w:eastAsia="Arial" w:hAnsi="Arial"/>
          <w:color w:val="000000"/>
          <w:sz w:val="21"/>
        </w:rPr>
        <w:t>project;</w:t>
      </w:r>
      <w:proofErr w:type="gramEnd"/>
    </w:p>
    <w:p w14:paraId="08C5970A" w14:textId="77777777" w:rsidR="00A65E95" w:rsidRPr="00051DB2" w:rsidRDefault="00BF272D" w:rsidP="00CB16D7">
      <w:pPr>
        <w:numPr>
          <w:ilvl w:val="0"/>
          <w:numId w:val="2"/>
        </w:numPr>
        <w:tabs>
          <w:tab w:val="clear" w:pos="576"/>
          <w:tab w:val="left" w:pos="1440"/>
        </w:tabs>
        <w:spacing w:before="159" w:line="225" w:lineRule="exact"/>
        <w:ind w:hanging="576"/>
        <w:jc w:val="both"/>
        <w:textAlignment w:val="baseline"/>
        <w:rPr>
          <w:rFonts w:ascii="Arial" w:eastAsia="Arial" w:hAnsi="Arial"/>
          <w:color w:val="000000"/>
          <w:sz w:val="21"/>
        </w:rPr>
      </w:pPr>
      <w:r w:rsidRPr="00051DB2">
        <w:rPr>
          <w:rFonts w:ascii="Arial" w:eastAsia="Arial" w:hAnsi="Arial"/>
          <w:color w:val="000000"/>
          <w:sz w:val="21"/>
        </w:rPr>
        <w:t xml:space="preserve">to agree the connection requirements for the first energisation or synchronisation, and identify any issues or restrictions relating to the assets </w:t>
      </w:r>
      <w:proofErr w:type="gramStart"/>
      <w:r w:rsidRPr="00051DB2">
        <w:rPr>
          <w:rFonts w:ascii="Arial" w:eastAsia="Arial" w:hAnsi="Arial"/>
          <w:color w:val="000000"/>
          <w:sz w:val="21"/>
        </w:rPr>
        <w:t>involved;</w:t>
      </w:r>
      <w:proofErr w:type="gramEnd"/>
    </w:p>
    <w:p w14:paraId="1F401B00" w14:textId="5429D8D2" w:rsidR="00A65E95" w:rsidRPr="00051DB2" w:rsidRDefault="00BF272D" w:rsidP="00CB16D7">
      <w:pPr>
        <w:numPr>
          <w:ilvl w:val="0"/>
          <w:numId w:val="2"/>
        </w:numPr>
        <w:tabs>
          <w:tab w:val="clear" w:pos="576"/>
          <w:tab w:val="left" w:pos="1440"/>
        </w:tabs>
        <w:spacing w:before="141" w:line="225" w:lineRule="exact"/>
        <w:ind w:hanging="576"/>
        <w:jc w:val="both"/>
        <w:textAlignment w:val="baseline"/>
        <w:rPr>
          <w:rFonts w:ascii="Arial" w:eastAsia="Arial" w:hAnsi="Arial"/>
          <w:color w:val="000000"/>
          <w:sz w:val="21"/>
        </w:rPr>
      </w:pPr>
      <w:r w:rsidRPr="00051DB2">
        <w:rPr>
          <w:rFonts w:ascii="Arial" w:eastAsia="Arial" w:hAnsi="Arial"/>
          <w:color w:val="000000"/>
          <w:sz w:val="21"/>
        </w:rPr>
        <w:t xml:space="preserve">to ensure that the programme of Compliance Testing and checks have been successfully completed to allow either energisation or synchronisation of the </w:t>
      </w:r>
      <w:r w:rsidR="00AB3388" w:rsidRPr="00051DB2">
        <w:rPr>
          <w:rFonts w:ascii="Arial" w:eastAsia="Arial" w:hAnsi="Arial"/>
          <w:color w:val="000000"/>
          <w:sz w:val="21"/>
        </w:rPr>
        <w:t xml:space="preserve">CATO </w:t>
      </w:r>
      <w:r w:rsidRPr="00051DB2">
        <w:rPr>
          <w:rFonts w:ascii="Arial" w:eastAsia="Arial" w:hAnsi="Arial"/>
          <w:color w:val="000000"/>
          <w:sz w:val="21"/>
        </w:rPr>
        <w:t>Equipment to the system; and</w:t>
      </w:r>
    </w:p>
    <w:p w14:paraId="79588399" w14:textId="77777777" w:rsidR="00A65E95" w:rsidRPr="00051DB2" w:rsidRDefault="00BF272D" w:rsidP="00CB16D7">
      <w:pPr>
        <w:numPr>
          <w:ilvl w:val="0"/>
          <w:numId w:val="2"/>
        </w:numPr>
        <w:tabs>
          <w:tab w:val="clear" w:pos="576"/>
          <w:tab w:val="left" w:pos="1440"/>
        </w:tabs>
        <w:spacing w:before="145" w:line="225" w:lineRule="exact"/>
        <w:ind w:hanging="576"/>
        <w:jc w:val="both"/>
        <w:textAlignment w:val="baseline"/>
        <w:rPr>
          <w:rFonts w:ascii="Arial" w:eastAsia="Arial" w:hAnsi="Arial"/>
          <w:color w:val="000000"/>
          <w:spacing w:val="-3"/>
          <w:sz w:val="21"/>
        </w:rPr>
      </w:pPr>
      <w:r w:rsidRPr="00051DB2">
        <w:rPr>
          <w:rFonts w:ascii="Arial" w:eastAsia="Arial" w:hAnsi="Arial"/>
          <w:color w:val="000000"/>
          <w:spacing w:val="-3"/>
          <w:sz w:val="21"/>
        </w:rPr>
        <w:t xml:space="preserve">to provide a forum to progress any issue of non-Compliance that may </w:t>
      </w:r>
      <w:proofErr w:type="gramStart"/>
      <w:r w:rsidRPr="00051DB2">
        <w:rPr>
          <w:rFonts w:ascii="Arial" w:eastAsia="Arial" w:hAnsi="Arial"/>
          <w:color w:val="000000"/>
          <w:spacing w:val="-3"/>
          <w:sz w:val="21"/>
        </w:rPr>
        <w:t>arise;</w:t>
      </w:r>
      <w:proofErr w:type="gramEnd"/>
    </w:p>
    <w:p w14:paraId="7B447558" w14:textId="77777777" w:rsidR="00977BF5" w:rsidRPr="00051DB2" w:rsidRDefault="00977BF5" w:rsidP="00977BF5">
      <w:pPr>
        <w:rPr>
          <w:rFonts w:ascii="Arial" w:eastAsia="Arial" w:hAnsi="Arial"/>
          <w:color w:val="000000"/>
          <w:sz w:val="21"/>
        </w:rPr>
      </w:pPr>
    </w:p>
    <w:p w14:paraId="53BD720D" w14:textId="5CE29394" w:rsidR="00A65E95" w:rsidRPr="00051DB2" w:rsidRDefault="00BF272D" w:rsidP="00977BF5">
      <w:pPr>
        <w:rPr>
          <w:rFonts w:ascii="Arial" w:eastAsia="Arial" w:hAnsi="Arial"/>
          <w:color w:val="000000"/>
          <w:sz w:val="21"/>
        </w:rPr>
      </w:pPr>
      <w:r w:rsidRPr="00051DB2">
        <w:rPr>
          <w:rFonts w:ascii="Arial" w:eastAsia="Arial" w:hAnsi="Arial"/>
          <w:color w:val="000000"/>
          <w:sz w:val="21"/>
        </w:rPr>
        <w:t xml:space="preserve">3.1.4 </w:t>
      </w:r>
      <w:r w:rsidR="009B0181" w:rsidRPr="00051DB2">
        <w:rPr>
          <w:rFonts w:ascii="Arial" w:eastAsia="Arial" w:hAnsi="Arial"/>
          <w:color w:val="000000"/>
          <w:sz w:val="21"/>
        </w:rPr>
        <w:t xml:space="preserve">The Company </w:t>
      </w:r>
      <w:r w:rsidRPr="00051DB2">
        <w:rPr>
          <w:rFonts w:ascii="Arial" w:eastAsia="Arial" w:hAnsi="Arial"/>
          <w:color w:val="000000"/>
          <w:sz w:val="21"/>
        </w:rPr>
        <w:t>shall maintain notes of the meetings containing the actions, and the progress records</w:t>
      </w:r>
      <w:r w:rsidR="00015513" w:rsidRPr="00051DB2">
        <w:rPr>
          <w:rFonts w:ascii="Arial" w:eastAsia="Arial" w:hAnsi="Arial"/>
          <w:color w:val="000000"/>
          <w:sz w:val="21"/>
        </w:rPr>
        <w:t>. I</w:t>
      </w:r>
      <w:r w:rsidRPr="00051DB2">
        <w:rPr>
          <w:rFonts w:ascii="Arial" w:eastAsia="Arial" w:hAnsi="Arial"/>
          <w:color w:val="000000"/>
          <w:sz w:val="21"/>
        </w:rPr>
        <w:t>t may also receive progress reports from the Commissioning Panels as required. The ONP shall agree the schedule and nature of its meetings.</w:t>
      </w:r>
    </w:p>
    <w:p w14:paraId="25CD451A" w14:textId="77777777" w:rsidR="00A65E95" w:rsidRPr="00051DB2" w:rsidRDefault="00A65E95" w:rsidP="00CB16D7">
      <w:pPr>
        <w:ind w:left="720" w:hanging="576"/>
        <w:sectPr w:rsidR="00A65E95" w:rsidRPr="00051DB2">
          <w:footerReference w:type="default" r:id="rId15"/>
          <w:pgSz w:w="11904" w:h="16834"/>
          <w:pgMar w:top="680" w:right="1373" w:bottom="678" w:left="1411" w:header="720" w:footer="720" w:gutter="0"/>
          <w:cols w:space="720"/>
        </w:sectPr>
      </w:pPr>
    </w:p>
    <w:p w14:paraId="1C08F2BA" w14:textId="77777777" w:rsidR="00A65E95" w:rsidRPr="00051DB2" w:rsidRDefault="00BF272D" w:rsidP="00CB16D7">
      <w:pPr>
        <w:tabs>
          <w:tab w:val="left" w:pos="720"/>
        </w:tabs>
        <w:spacing w:before="598" w:line="274" w:lineRule="exact"/>
        <w:ind w:left="720" w:hanging="576"/>
        <w:textAlignment w:val="baseline"/>
        <w:rPr>
          <w:rFonts w:ascii="Arial" w:eastAsia="Arial" w:hAnsi="Arial"/>
          <w:b/>
          <w:color w:val="000000"/>
          <w:spacing w:val="-1"/>
          <w:sz w:val="24"/>
        </w:rPr>
      </w:pPr>
      <w:r w:rsidRPr="00051DB2">
        <w:rPr>
          <w:rFonts w:ascii="Arial" w:eastAsia="Arial" w:hAnsi="Arial"/>
          <w:b/>
          <w:color w:val="000000"/>
          <w:spacing w:val="-1"/>
          <w:sz w:val="24"/>
        </w:rPr>
        <w:lastRenderedPageBreak/>
        <w:t>3.2</w:t>
      </w:r>
      <w:r w:rsidRPr="00051DB2">
        <w:rPr>
          <w:rFonts w:ascii="Arial" w:eastAsia="Arial" w:hAnsi="Arial"/>
          <w:b/>
          <w:color w:val="000000"/>
          <w:spacing w:val="-1"/>
          <w:sz w:val="24"/>
        </w:rPr>
        <w:tab/>
        <w:t>ONP Process</w:t>
      </w:r>
    </w:p>
    <w:p w14:paraId="1E5493C0" w14:textId="77777777" w:rsidR="00A65E95" w:rsidRPr="00051DB2" w:rsidRDefault="00BF272D" w:rsidP="00CB16D7">
      <w:pPr>
        <w:spacing w:before="167" w:line="242"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3.2.1 An ONP is required following:</w:t>
      </w:r>
    </w:p>
    <w:p w14:paraId="2DB4FFD9" w14:textId="5F28EA70" w:rsidR="00A65E95" w:rsidRPr="00051DB2" w:rsidRDefault="00E81289" w:rsidP="00CB16D7">
      <w:pPr>
        <w:numPr>
          <w:ilvl w:val="0"/>
          <w:numId w:val="2"/>
        </w:numPr>
        <w:tabs>
          <w:tab w:val="clear" w:pos="576"/>
          <w:tab w:val="left" w:pos="1440"/>
        </w:tabs>
        <w:spacing w:before="45"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The signing </w:t>
      </w:r>
      <w:r w:rsidR="000A641F" w:rsidRPr="00051DB2">
        <w:rPr>
          <w:rFonts w:ascii="Arial" w:eastAsia="Arial" w:hAnsi="Arial"/>
          <w:color w:val="000000"/>
          <w:spacing w:val="-3"/>
          <w:sz w:val="21"/>
        </w:rPr>
        <w:t xml:space="preserve">of a </w:t>
      </w:r>
      <w:r w:rsidR="00DC0C21" w:rsidRPr="00051DB2">
        <w:rPr>
          <w:rFonts w:ascii="Arial" w:eastAsia="Arial" w:hAnsi="Arial"/>
          <w:color w:val="000000"/>
          <w:spacing w:val="-3"/>
          <w:sz w:val="21"/>
        </w:rPr>
        <w:t xml:space="preserve">CATO </w:t>
      </w:r>
      <w:r w:rsidR="000A641F" w:rsidRPr="00051DB2">
        <w:rPr>
          <w:rFonts w:ascii="Arial" w:eastAsia="Arial" w:hAnsi="Arial"/>
          <w:color w:val="000000"/>
          <w:spacing w:val="-3"/>
          <w:sz w:val="21"/>
        </w:rPr>
        <w:t>Connection</w:t>
      </w:r>
      <w:r w:rsidR="00B554C9" w:rsidRPr="00051DB2">
        <w:rPr>
          <w:rFonts w:ascii="Arial" w:eastAsia="Arial" w:hAnsi="Arial"/>
          <w:color w:val="000000"/>
          <w:spacing w:val="-3"/>
          <w:sz w:val="21"/>
        </w:rPr>
        <w:t xml:space="preserve"> Schedule</w:t>
      </w:r>
      <w:r w:rsidR="00E77018">
        <w:rPr>
          <w:rFonts w:ascii="Arial" w:eastAsia="Arial" w:hAnsi="Arial"/>
          <w:color w:val="000000"/>
          <w:spacing w:val="-3"/>
          <w:sz w:val="21"/>
        </w:rPr>
        <w:t xml:space="preserve"> CTISS</w:t>
      </w:r>
      <w:r w:rsidR="005C5727" w:rsidRPr="00051DB2">
        <w:rPr>
          <w:rFonts w:ascii="Arial" w:eastAsia="Arial" w:hAnsi="Arial"/>
          <w:color w:val="000000"/>
          <w:spacing w:val="-3"/>
          <w:sz w:val="21"/>
        </w:rPr>
        <w:t xml:space="preserve"> (see STCP 18-5 Appendix </w:t>
      </w:r>
      <w:r w:rsidR="00090A50" w:rsidRPr="00051DB2">
        <w:rPr>
          <w:rFonts w:ascii="Arial" w:eastAsia="Arial" w:hAnsi="Arial"/>
          <w:color w:val="000000"/>
          <w:spacing w:val="-3"/>
          <w:sz w:val="21"/>
        </w:rPr>
        <w:t>A)</w:t>
      </w:r>
      <w:r w:rsidR="000A641F" w:rsidRPr="00051DB2">
        <w:rPr>
          <w:rFonts w:ascii="Arial" w:eastAsia="Arial" w:hAnsi="Arial"/>
          <w:color w:val="000000"/>
          <w:spacing w:val="-3"/>
          <w:sz w:val="21"/>
        </w:rPr>
        <w:t xml:space="preserve"> by the </w:t>
      </w:r>
      <w:r w:rsidR="00C46293" w:rsidRPr="00051DB2">
        <w:rPr>
          <w:rFonts w:ascii="Arial" w:eastAsia="Arial" w:hAnsi="Arial"/>
          <w:color w:val="000000"/>
          <w:spacing w:val="-3"/>
          <w:sz w:val="21"/>
        </w:rPr>
        <w:t>P</w:t>
      </w:r>
      <w:r w:rsidR="000A641F" w:rsidRPr="00051DB2">
        <w:rPr>
          <w:rFonts w:ascii="Arial" w:eastAsia="Arial" w:hAnsi="Arial"/>
          <w:color w:val="000000"/>
          <w:spacing w:val="-3"/>
          <w:sz w:val="21"/>
        </w:rPr>
        <w:t>TO</w:t>
      </w:r>
      <w:r w:rsidR="00A6684C">
        <w:rPr>
          <w:rFonts w:ascii="Arial" w:eastAsia="Arial" w:hAnsi="Arial"/>
          <w:color w:val="000000"/>
          <w:spacing w:val="-3"/>
          <w:sz w:val="21"/>
        </w:rPr>
        <w:t xml:space="preserve"> (or PTOs </w:t>
      </w:r>
      <w:r w:rsidR="00FF3B1C">
        <w:rPr>
          <w:rFonts w:ascii="Arial" w:eastAsia="Arial" w:hAnsi="Arial"/>
          <w:color w:val="000000"/>
          <w:spacing w:val="-3"/>
          <w:sz w:val="21"/>
        </w:rPr>
        <w:t>when CATO connects to more than one PTO)</w:t>
      </w:r>
      <w:r w:rsidR="000A641F" w:rsidRPr="00051DB2">
        <w:rPr>
          <w:rFonts w:ascii="Arial" w:eastAsia="Arial" w:hAnsi="Arial"/>
          <w:color w:val="000000"/>
          <w:spacing w:val="-3"/>
          <w:sz w:val="21"/>
        </w:rPr>
        <w:t xml:space="preserve">, the CATO and </w:t>
      </w:r>
      <w:r w:rsidR="00C46293" w:rsidRPr="00051DB2">
        <w:rPr>
          <w:rFonts w:ascii="Arial" w:eastAsia="Arial" w:hAnsi="Arial"/>
          <w:color w:val="000000"/>
          <w:spacing w:val="-3"/>
          <w:sz w:val="21"/>
        </w:rPr>
        <w:t>The Company</w:t>
      </w:r>
    </w:p>
    <w:p w14:paraId="3899B9EB" w14:textId="34896D90" w:rsidR="00A65E95" w:rsidRPr="00051DB2" w:rsidRDefault="00BF272D" w:rsidP="00CB16D7">
      <w:pPr>
        <w:spacing w:before="129" w:line="226"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3.2.</w:t>
      </w:r>
      <w:r w:rsidR="00AC4545" w:rsidRPr="00051DB2">
        <w:rPr>
          <w:rFonts w:ascii="Arial" w:eastAsia="Arial" w:hAnsi="Arial"/>
          <w:color w:val="000000"/>
          <w:spacing w:val="-4"/>
          <w:sz w:val="21"/>
        </w:rPr>
        <w:t>2</w:t>
      </w:r>
      <w:r w:rsidRPr="00051DB2">
        <w:rPr>
          <w:rFonts w:ascii="Arial" w:eastAsia="Arial" w:hAnsi="Arial"/>
          <w:color w:val="000000"/>
          <w:spacing w:val="-4"/>
          <w:sz w:val="21"/>
        </w:rPr>
        <w:t xml:space="preserve"> </w:t>
      </w:r>
      <w:r w:rsidR="00AC4545" w:rsidRPr="00051DB2">
        <w:rPr>
          <w:rFonts w:ascii="Arial" w:eastAsia="Arial" w:hAnsi="Arial"/>
          <w:color w:val="000000"/>
          <w:spacing w:val="-4"/>
          <w:sz w:val="21"/>
        </w:rPr>
        <w:t xml:space="preserve">   </w:t>
      </w:r>
      <w:r w:rsidR="00EA54B5" w:rsidRPr="00051DB2">
        <w:rPr>
          <w:rFonts w:ascii="Arial" w:eastAsia="Arial" w:hAnsi="Arial"/>
          <w:color w:val="000000"/>
          <w:spacing w:val="-4"/>
          <w:sz w:val="21"/>
        </w:rPr>
        <w:t xml:space="preserve">Each </w:t>
      </w:r>
      <w:r w:rsidR="00E45A3A" w:rsidRPr="00051DB2">
        <w:rPr>
          <w:rFonts w:ascii="Arial" w:eastAsia="Arial" w:hAnsi="Arial"/>
          <w:color w:val="000000"/>
          <w:spacing w:val="-4"/>
          <w:sz w:val="21"/>
        </w:rPr>
        <w:t>Lead Party</w:t>
      </w:r>
      <w:r w:rsidR="00EA54B5" w:rsidRPr="00051DB2">
        <w:rPr>
          <w:rFonts w:ascii="Arial" w:eastAsia="Arial" w:hAnsi="Arial"/>
          <w:color w:val="000000"/>
          <w:spacing w:val="-4"/>
          <w:sz w:val="21"/>
        </w:rPr>
        <w:t xml:space="preserve"> must </w:t>
      </w:r>
      <w:r w:rsidRPr="00051DB2">
        <w:rPr>
          <w:rFonts w:ascii="Arial" w:eastAsia="Arial" w:hAnsi="Arial"/>
          <w:color w:val="000000"/>
          <w:spacing w:val="-4"/>
          <w:sz w:val="21"/>
        </w:rPr>
        <w:t>nominate a lead representative.</w:t>
      </w:r>
    </w:p>
    <w:p w14:paraId="0F8FAE57" w14:textId="188C1F4C" w:rsidR="00A65E95" w:rsidRPr="00051DB2" w:rsidRDefault="00BF272D" w:rsidP="00CB16D7">
      <w:pPr>
        <w:spacing w:before="117" w:line="23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591EE9">
        <w:rPr>
          <w:rFonts w:ascii="Arial" w:eastAsia="Arial" w:hAnsi="Arial"/>
          <w:color w:val="000000"/>
          <w:sz w:val="21"/>
        </w:rPr>
        <w:t>3</w:t>
      </w:r>
      <w:r w:rsidRPr="00051DB2">
        <w:rPr>
          <w:rFonts w:ascii="Arial" w:eastAsia="Arial" w:hAnsi="Arial"/>
          <w:color w:val="000000"/>
          <w:sz w:val="21"/>
        </w:rPr>
        <w:t xml:space="preserve"> Any </w:t>
      </w:r>
      <w:r w:rsidR="00E45A3A" w:rsidRPr="00051DB2">
        <w:rPr>
          <w:rFonts w:ascii="Arial" w:eastAsia="Arial" w:hAnsi="Arial"/>
          <w:color w:val="000000"/>
          <w:sz w:val="21"/>
        </w:rPr>
        <w:t xml:space="preserve">Lead </w:t>
      </w:r>
      <w:r w:rsidRPr="00051DB2">
        <w:rPr>
          <w:rFonts w:ascii="Arial" w:eastAsia="Arial" w:hAnsi="Arial"/>
          <w:color w:val="000000"/>
          <w:sz w:val="21"/>
        </w:rPr>
        <w:t>Party may propose that an ONP is not required. If all</w:t>
      </w:r>
      <w:r w:rsidR="00E45A3A" w:rsidRPr="00051DB2">
        <w:rPr>
          <w:rFonts w:ascii="Arial" w:eastAsia="Arial" w:hAnsi="Arial"/>
          <w:color w:val="000000"/>
          <w:sz w:val="21"/>
        </w:rPr>
        <w:t xml:space="preserve"> Lead</w:t>
      </w:r>
      <w:r w:rsidRPr="00051DB2">
        <w:rPr>
          <w:rFonts w:ascii="Arial" w:eastAsia="Arial" w:hAnsi="Arial"/>
          <w:color w:val="000000"/>
          <w:sz w:val="21"/>
        </w:rPr>
        <w:t xml:space="preserve"> Parties agree that an ONP is not required, then any Compliance issues may be dealt with at any relevant Commissioning Panel(s).</w:t>
      </w:r>
    </w:p>
    <w:p w14:paraId="161FF27C" w14:textId="529976EF" w:rsidR="00A65E95" w:rsidRPr="00051DB2" w:rsidRDefault="00BF272D" w:rsidP="00CB16D7">
      <w:pPr>
        <w:spacing w:before="126" w:line="225"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591EE9">
        <w:rPr>
          <w:rFonts w:ascii="Arial" w:eastAsia="Arial" w:hAnsi="Arial"/>
          <w:color w:val="000000"/>
          <w:sz w:val="21"/>
        </w:rPr>
        <w:t>4</w:t>
      </w:r>
      <w:r w:rsidRPr="00051DB2">
        <w:rPr>
          <w:rFonts w:ascii="Arial" w:eastAsia="Arial" w:hAnsi="Arial"/>
          <w:color w:val="000000"/>
          <w:sz w:val="21"/>
        </w:rPr>
        <w:t xml:space="preserve"> If </w:t>
      </w:r>
      <w:r w:rsidR="00D43F7D" w:rsidRPr="00051DB2">
        <w:rPr>
          <w:rFonts w:ascii="Arial" w:eastAsia="Arial" w:hAnsi="Arial"/>
          <w:color w:val="000000"/>
          <w:sz w:val="21"/>
        </w:rPr>
        <w:t xml:space="preserve">Lead </w:t>
      </w:r>
      <w:r w:rsidRPr="00051DB2">
        <w:rPr>
          <w:rFonts w:ascii="Arial" w:eastAsia="Arial" w:hAnsi="Arial"/>
          <w:color w:val="000000"/>
          <w:sz w:val="21"/>
        </w:rPr>
        <w:t xml:space="preserve">Parties agree that an ONP is required, </w:t>
      </w:r>
      <w:r w:rsidR="00F57037" w:rsidRPr="00051DB2">
        <w:rPr>
          <w:rFonts w:ascii="Arial" w:eastAsia="Arial" w:hAnsi="Arial"/>
          <w:color w:val="000000"/>
          <w:sz w:val="21"/>
        </w:rPr>
        <w:t xml:space="preserve">The Company </w:t>
      </w:r>
      <w:r w:rsidRPr="00051DB2">
        <w:rPr>
          <w:rFonts w:ascii="Arial" w:eastAsia="Arial" w:hAnsi="Arial"/>
          <w:color w:val="000000"/>
          <w:sz w:val="21"/>
        </w:rPr>
        <w:t xml:space="preserve">shall organise a meeting between </w:t>
      </w:r>
      <w:r w:rsidR="0078361A" w:rsidRPr="00051DB2">
        <w:rPr>
          <w:rFonts w:ascii="Arial" w:eastAsia="Arial" w:hAnsi="Arial"/>
          <w:color w:val="000000"/>
          <w:sz w:val="21"/>
        </w:rPr>
        <w:t>all parties</w:t>
      </w:r>
      <w:r w:rsidRPr="00051DB2">
        <w:rPr>
          <w:rFonts w:ascii="Arial" w:eastAsia="Arial" w:hAnsi="Arial"/>
          <w:color w:val="000000"/>
          <w:sz w:val="21"/>
        </w:rPr>
        <w:t xml:space="preserve"> The purpose of this meeting is:</w:t>
      </w:r>
    </w:p>
    <w:p w14:paraId="62A63F55" w14:textId="77777777" w:rsidR="00A65E95" w:rsidRPr="00051DB2" w:rsidRDefault="00BF272D" w:rsidP="00CB16D7">
      <w:pPr>
        <w:numPr>
          <w:ilvl w:val="0"/>
          <w:numId w:val="2"/>
        </w:numPr>
        <w:tabs>
          <w:tab w:val="clear" w:pos="576"/>
          <w:tab w:val="left" w:pos="1440"/>
        </w:tabs>
        <w:spacing w:before="25"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to discuss/agree the timescales for Compliance Testing; and</w:t>
      </w:r>
    </w:p>
    <w:p w14:paraId="1ED89A3D" w14:textId="73D62FC9" w:rsidR="00A65E95" w:rsidRPr="00051DB2" w:rsidRDefault="00BF272D" w:rsidP="00CB16D7">
      <w:pPr>
        <w:numPr>
          <w:ilvl w:val="0"/>
          <w:numId w:val="2"/>
        </w:numPr>
        <w:tabs>
          <w:tab w:val="clear" w:pos="576"/>
          <w:tab w:val="left" w:pos="1440"/>
        </w:tabs>
        <w:spacing w:before="177" w:line="207" w:lineRule="exact"/>
        <w:ind w:hanging="576"/>
        <w:textAlignment w:val="baseline"/>
        <w:rPr>
          <w:rFonts w:ascii="Arial" w:eastAsia="Arial" w:hAnsi="Arial"/>
          <w:color w:val="000000"/>
          <w:sz w:val="21"/>
        </w:rPr>
      </w:pPr>
      <w:r w:rsidRPr="00051DB2">
        <w:rPr>
          <w:rFonts w:ascii="Arial" w:eastAsia="Arial" w:hAnsi="Arial"/>
          <w:color w:val="000000"/>
          <w:sz w:val="21"/>
        </w:rPr>
        <w:t>to discuss</w:t>
      </w:r>
      <w:r w:rsidR="004779D3">
        <w:rPr>
          <w:rFonts w:ascii="Arial" w:eastAsia="Arial" w:hAnsi="Arial"/>
          <w:color w:val="000000"/>
          <w:sz w:val="21"/>
        </w:rPr>
        <w:t xml:space="preserve"> </w:t>
      </w:r>
      <w:r w:rsidRPr="00051DB2">
        <w:rPr>
          <w:rFonts w:ascii="Arial" w:eastAsia="Arial" w:hAnsi="Arial"/>
          <w:color w:val="000000"/>
          <w:sz w:val="21"/>
        </w:rPr>
        <w:t xml:space="preserve">/ explain the Compliance process the </w:t>
      </w:r>
      <w:r w:rsidR="00BF2D2F" w:rsidRPr="00051DB2">
        <w:rPr>
          <w:rFonts w:ascii="Arial" w:eastAsia="Arial" w:hAnsi="Arial"/>
          <w:color w:val="000000"/>
          <w:sz w:val="21"/>
        </w:rPr>
        <w:t xml:space="preserve">CATO </w:t>
      </w:r>
      <w:r w:rsidRPr="00051DB2">
        <w:rPr>
          <w:rFonts w:ascii="Arial" w:eastAsia="Arial" w:hAnsi="Arial"/>
          <w:color w:val="000000"/>
          <w:sz w:val="21"/>
        </w:rPr>
        <w:t>shall be required to meet for the connection requested and how this will be achieved.</w:t>
      </w:r>
    </w:p>
    <w:p w14:paraId="76A1E163" w14:textId="64747DDF" w:rsidR="00A65E95" w:rsidRPr="00051DB2" w:rsidRDefault="00BF272D" w:rsidP="00CB16D7">
      <w:pPr>
        <w:spacing w:before="207" w:line="225"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3.2.</w:t>
      </w:r>
      <w:r w:rsidR="00591EE9">
        <w:rPr>
          <w:rFonts w:ascii="Arial" w:eastAsia="Arial" w:hAnsi="Arial"/>
          <w:color w:val="000000"/>
          <w:spacing w:val="-4"/>
          <w:sz w:val="21"/>
        </w:rPr>
        <w:t>5</w:t>
      </w:r>
      <w:r w:rsidRPr="00051DB2">
        <w:rPr>
          <w:rFonts w:ascii="Arial" w:eastAsia="Arial" w:hAnsi="Arial"/>
          <w:color w:val="000000"/>
          <w:spacing w:val="-4"/>
          <w:sz w:val="21"/>
        </w:rPr>
        <w:t xml:space="preserve"> When an ONP is required, </w:t>
      </w:r>
      <w:r w:rsidR="00F57037" w:rsidRPr="00051DB2">
        <w:rPr>
          <w:rFonts w:ascii="Arial" w:eastAsia="Arial" w:hAnsi="Arial"/>
          <w:color w:val="000000"/>
          <w:spacing w:val="-4"/>
          <w:sz w:val="21"/>
        </w:rPr>
        <w:t xml:space="preserve">The Company </w:t>
      </w:r>
      <w:r w:rsidRPr="00051DB2">
        <w:rPr>
          <w:rFonts w:ascii="Arial" w:eastAsia="Arial" w:hAnsi="Arial"/>
          <w:color w:val="000000"/>
          <w:spacing w:val="-4"/>
          <w:sz w:val="21"/>
        </w:rPr>
        <w:t xml:space="preserve">shall set up and </w:t>
      </w:r>
      <w:r w:rsidR="002456B8" w:rsidRPr="00051DB2">
        <w:rPr>
          <w:rFonts w:ascii="Arial" w:eastAsia="Arial" w:hAnsi="Arial"/>
          <w:color w:val="000000"/>
          <w:spacing w:val="-4"/>
          <w:sz w:val="21"/>
        </w:rPr>
        <w:t xml:space="preserve">act as </w:t>
      </w:r>
      <w:r w:rsidRPr="00051DB2">
        <w:rPr>
          <w:rFonts w:ascii="Arial" w:eastAsia="Arial" w:hAnsi="Arial"/>
          <w:color w:val="000000"/>
          <w:spacing w:val="-4"/>
          <w:sz w:val="21"/>
        </w:rPr>
        <w:t>chair</w:t>
      </w:r>
      <w:r w:rsidR="002456B8" w:rsidRPr="00051DB2">
        <w:rPr>
          <w:rFonts w:ascii="Arial" w:eastAsia="Arial" w:hAnsi="Arial"/>
          <w:color w:val="000000"/>
          <w:spacing w:val="-4"/>
          <w:sz w:val="21"/>
        </w:rPr>
        <w:t>person for</w:t>
      </w:r>
      <w:r w:rsidRPr="00051DB2">
        <w:rPr>
          <w:rFonts w:ascii="Arial" w:eastAsia="Arial" w:hAnsi="Arial"/>
          <w:color w:val="000000"/>
          <w:spacing w:val="-4"/>
          <w:sz w:val="21"/>
        </w:rPr>
        <w:t xml:space="preserve"> the ONP, provide a point of contact for Compliance issues and ensure the operational notification process is implemented.</w:t>
      </w:r>
    </w:p>
    <w:p w14:paraId="3B507AE4" w14:textId="640DC60D" w:rsidR="00A65E95" w:rsidRPr="00051DB2" w:rsidRDefault="00BF272D" w:rsidP="00CB16D7">
      <w:pPr>
        <w:spacing w:before="144" w:line="22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591EE9">
        <w:rPr>
          <w:rFonts w:ascii="Arial" w:eastAsia="Arial" w:hAnsi="Arial"/>
          <w:color w:val="000000"/>
          <w:sz w:val="21"/>
        </w:rPr>
        <w:t>6</w:t>
      </w:r>
      <w:r w:rsidRPr="00051DB2">
        <w:rPr>
          <w:rFonts w:ascii="Arial" w:eastAsia="Arial" w:hAnsi="Arial"/>
          <w:color w:val="000000"/>
          <w:sz w:val="21"/>
        </w:rPr>
        <w:t xml:space="preserve"> Following the establishment of the ONP, </w:t>
      </w:r>
      <w:r w:rsidR="00192545" w:rsidRPr="00051DB2">
        <w:rPr>
          <w:rFonts w:ascii="Arial" w:eastAsia="Arial" w:hAnsi="Arial"/>
          <w:color w:val="000000"/>
          <w:sz w:val="21"/>
        </w:rPr>
        <w:t xml:space="preserve">all </w:t>
      </w:r>
      <w:r w:rsidRPr="00051DB2">
        <w:rPr>
          <w:rFonts w:ascii="Arial" w:eastAsia="Arial" w:hAnsi="Arial"/>
          <w:color w:val="000000"/>
          <w:sz w:val="21"/>
        </w:rPr>
        <w:t>Parties shall exchange contact names and contact details.</w:t>
      </w:r>
    </w:p>
    <w:p w14:paraId="19875446" w14:textId="14F5E73A" w:rsidR="00A65E95" w:rsidRPr="00051DB2" w:rsidRDefault="00BF272D" w:rsidP="00CB16D7">
      <w:pPr>
        <w:spacing w:before="124" w:line="228"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591EE9">
        <w:rPr>
          <w:rFonts w:ascii="Arial" w:eastAsia="Arial" w:hAnsi="Arial"/>
          <w:color w:val="000000"/>
          <w:sz w:val="21"/>
        </w:rPr>
        <w:t>7</w:t>
      </w:r>
      <w:r w:rsidRPr="00051DB2">
        <w:rPr>
          <w:rFonts w:ascii="Arial" w:eastAsia="Arial" w:hAnsi="Arial"/>
          <w:color w:val="000000"/>
          <w:sz w:val="21"/>
        </w:rPr>
        <w:t xml:space="preserve"> In accordance with the </w:t>
      </w:r>
      <w:r w:rsidR="00455C82" w:rsidRPr="00051DB2">
        <w:rPr>
          <w:rFonts w:ascii="Arial" w:eastAsia="Arial" w:hAnsi="Arial"/>
          <w:color w:val="000000"/>
          <w:sz w:val="21"/>
        </w:rPr>
        <w:t>STC</w:t>
      </w:r>
      <w:r w:rsidR="00564656">
        <w:rPr>
          <w:rFonts w:ascii="Arial" w:eastAsia="Arial" w:hAnsi="Arial"/>
          <w:color w:val="000000"/>
          <w:sz w:val="21"/>
        </w:rPr>
        <w:t>P19-4</w:t>
      </w:r>
      <w:r w:rsidRPr="00051DB2">
        <w:rPr>
          <w:rFonts w:ascii="Arial" w:eastAsia="Arial" w:hAnsi="Arial"/>
          <w:color w:val="000000"/>
          <w:sz w:val="21"/>
        </w:rPr>
        <w:t>,</w:t>
      </w:r>
      <w:r w:rsidR="00B42FC2" w:rsidRPr="00051DB2">
        <w:rPr>
          <w:rFonts w:ascii="Arial" w:eastAsia="Arial" w:hAnsi="Arial"/>
          <w:color w:val="000000"/>
          <w:sz w:val="21"/>
        </w:rPr>
        <w:t xml:space="preserve"> </w:t>
      </w:r>
      <w:r w:rsidR="00444A48" w:rsidRPr="00051DB2">
        <w:rPr>
          <w:rFonts w:ascii="Arial" w:eastAsia="Arial" w:hAnsi="Arial"/>
          <w:color w:val="000000"/>
          <w:sz w:val="21"/>
        </w:rPr>
        <w:t>t</w:t>
      </w:r>
      <w:r w:rsidR="009B3ECC" w:rsidRPr="00051DB2">
        <w:rPr>
          <w:rFonts w:ascii="Arial" w:eastAsia="Arial" w:hAnsi="Arial"/>
          <w:color w:val="000000"/>
          <w:sz w:val="21"/>
        </w:rPr>
        <w:t xml:space="preserve">he </w:t>
      </w:r>
      <w:r w:rsidR="00B052ED" w:rsidRPr="00051DB2">
        <w:rPr>
          <w:rFonts w:ascii="Arial" w:eastAsia="Arial" w:hAnsi="Arial"/>
          <w:color w:val="000000"/>
          <w:sz w:val="21"/>
        </w:rPr>
        <w:t>CATO</w:t>
      </w:r>
      <w:r w:rsidR="009B3ECC" w:rsidRPr="00051DB2">
        <w:rPr>
          <w:rFonts w:ascii="Arial" w:eastAsia="Arial" w:hAnsi="Arial"/>
          <w:color w:val="000000"/>
          <w:sz w:val="21"/>
        </w:rPr>
        <w:t xml:space="preserve"> </w:t>
      </w:r>
      <w:r w:rsidR="008E420C">
        <w:rPr>
          <w:rFonts w:ascii="Arial" w:eastAsia="Arial" w:hAnsi="Arial"/>
          <w:color w:val="000000"/>
          <w:sz w:val="21"/>
        </w:rPr>
        <w:t xml:space="preserve">shall </w:t>
      </w:r>
      <w:r w:rsidR="009B3ECC" w:rsidRPr="00051DB2">
        <w:rPr>
          <w:rFonts w:ascii="Arial" w:eastAsia="Arial" w:hAnsi="Arial"/>
          <w:color w:val="000000"/>
          <w:sz w:val="21"/>
        </w:rPr>
        <w:t>provide to the</w:t>
      </w:r>
      <w:r w:rsidRPr="00051DB2">
        <w:rPr>
          <w:rFonts w:ascii="Arial" w:eastAsia="Arial" w:hAnsi="Arial"/>
          <w:color w:val="000000"/>
          <w:sz w:val="21"/>
        </w:rPr>
        <w:t xml:space="preserve"> </w:t>
      </w:r>
      <w:r w:rsidR="00D354B0" w:rsidRPr="00051DB2">
        <w:rPr>
          <w:rFonts w:ascii="Arial" w:eastAsia="Arial" w:hAnsi="Arial"/>
          <w:color w:val="000000"/>
          <w:sz w:val="21"/>
        </w:rPr>
        <w:t>P</w:t>
      </w:r>
      <w:r w:rsidRPr="00051DB2">
        <w:rPr>
          <w:rFonts w:ascii="Arial" w:eastAsia="Arial" w:hAnsi="Arial"/>
          <w:color w:val="000000"/>
          <w:sz w:val="21"/>
        </w:rPr>
        <w:t xml:space="preserve">TO the list of the names of Safety Co-ordinators, together with written confirmation that the Safety Co-ordinators acting on behalf of the </w:t>
      </w:r>
      <w:r w:rsidR="00C06F88" w:rsidRPr="00051DB2">
        <w:rPr>
          <w:rFonts w:ascii="Arial" w:eastAsia="Arial" w:hAnsi="Arial"/>
          <w:color w:val="000000"/>
          <w:sz w:val="21"/>
        </w:rPr>
        <w:t>CATO</w:t>
      </w:r>
      <w:r w:rsidRPr="00051DB2">
        <w:rPr>
          <w:rFonts w:ascii="Arial" w:eastAsia="Arial" w:hAnsi="Arial"/>
          <w:color w:val="000000"/>
          <w:sz w:val="21"/>
        </w:rPr>
        <w:t xml:space="preserve"> have been certified</w:t>
      </w:r>
      <w:r w:rsidR="00723824">
        <w:rPr>
          <w:rFonts w:ascii="Arial" w:eastAsia="Arial" w:hAnsi="Arial"/>
          <w:color w:val="000000"/>
          <w:sz w:val="21"/>
        </w:rPr>
        <w:t xml:space="preserve"> as</w:t>
      </w:r>
      <w:r w:rsidRPr="00051DB2">
        <w:rPr>
          <w:rFonts w:ascii="Arial" w:eastAsia="Arial" w:hAnsi="Arial"/>
          <w:color w:val="000000"/>
          <w:sz w:val="21"/>
        </w:rPr>
        <w:t xml:space="preserve"> authorised and competent by the </w:t>
      </w:r>
      <w:r w:rsidR="00C06F88" w:rsidRPr="00051DB2">
        <w:rPr>
          <w:rFonts w:ascii="Arial" w:eastAsia="Arial" w:hAnsi="Arial"/>
          <w:color w:val="000000"/>
          <w:sz w:val="21"/>
        </w:rPr>
        <w:t>CATO</w:t>
      </w:r>
      <w:r w:rsidRPr="00051DB2">
        <w:rPr>
          <w:rFonts w:ascii="Arial" w:eastAsia="Arial" w:hAnsi="Arial"/>
          <w:color w:val="000000"/>
          <w:sz w:val="21"/>
        </w:rPr>
        <w:t>.</w:t>
      </w:r>
    </w:p>
    <w:p w14:paraId="77B8B3EE" w14:textId="66E46A9A" w:rsidR="00A65E95" w:rsidRPr="00051DB2" w:rsidRDefault="00BF272D" w:rsidP="00CB16D7">
      <w:pPr>
        <w:spacing w:before="131" w:line="225"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591EE9">
        <w:rPr>
          <w:rFonts w:ascii="Arial" w:eastAsia="Arial" w:hAnsi="Arial"/>
          <w:color w:val="000000"/>
          <w:sz w:val="21"/>
        </w:rPr>
        <w:t>8</w:t>
      </w:r>
      <w:r w:rsidRPr="00051DB2">
        <w:rPr>
          <w:rFonts w:ascii="Arial" w:eastAsia="Arial" w:hAnsi="Arial"/>
          <w:color w:val="000000"/>
          <w:sz w:val="21"/>
        </w:rPr>
        <w:t xml:space="preserve"> The </w:t>
      </w:r>
      <w:r w:rsidR="00B90DAD" w:rsidRPr="00051DB2">
        <w:rPr>
          <w:rFonts w:ascii="Arial" w:eastAsia="Arial" w:hAnsi="Arial"/>
          <w:color w:val="000000"/>
          <w:sz w:val="21"/>
        </w:rPr>
        <w:t>P</w:t>
      </w:r>
      <w:r w:rsidRPr="00051DB2">
        <w:rPr>
          <w:rFonts w:ascii="Arial" w:eastAsia="Arial" w:hAnsi="Arial"/>
          <w:color w:val="000000"/>
          <w:sz w:val="21"/>
        </w:rPr>
        <w:t xml:space="preserve">TO shall notify the ONP of any issues affecting the operational capability of </w:t>
      </w:r>
      <w:r w:rsidR="00B90DAD" w:rsidRPr="00051DB2">
        <w:rPr>
          <w:rFonts w:ascii="Arial" w:eastAsia="Arial" w:hAnsi="Arial"/>
          <w:color w:val="000000"/>
          <w:sz w:val="21"/>
        </w:rPr>
        <w:t>P</w:t>
      </w:r>
      <w:r w:rsidRPr="00051DB2">
        <w:rPr>
          <w:rFonts w:ascii="Arial" w:eastAsia="Arial" w:hAnsi="Arial"/>
          <w:color w:val="000000"/>
          <w:sz w:val="21"/>
        </w:rPr>
        <w:t xml:space="preserve">TO assets involved in Compliance Testing and checks, for establishing the </w:t>
      </w:r>
      <w:r w:rsidR="002C3142" w:rsidRPr="00051DB2">
        <w:rPr>
          <w:rFonts w:ascii="Arial" w:eastAsia="Arial" w:hAnsi="Arial"/>
          <w:color w:val="000000"/>
          <w:sz w:val="21"/>
        </w:rPr>
        <w:t>CATO</w:t>
      </w:r>
      <w:r w:rsidR="004F1ACC" w:rsidRPr="00051DB2">
        <w:rPr>
          <w:rFonts w:ascii="Arial" w:eastAsia="Arial" w:hAnsi="Arial"/>
          <w:color w:val="000000"/>
          <w:sz w:val="21"/>
        </w:rPr>
        <w:t xml:space="preserve"> </w:t>
      </w:r>
      <w:r w:rsidRPr="00051DB2">
        <w:rPr>
          <w:rFonts w:ascii="Arial" w:eastAsia="Arial" w:hAnsi="Arial"/>
          <w:color w:val="000000"/>
          <w:sz w:val="21"/>
        </w:rPr>
        <w:t>connection.</w:t>
      </w:r>
    </w:p>
    <w:p w14:paraId="03DB9BA3" w14:textId="63DA946C" w:rsidR="00A65E95" w:rsidRPr="00051DB2" w:rsidRDefault="00BF272D" w:rsidP="00CB16D7">
      <w:pPr>
        <w:spacing w:before="125" w:line="228"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591EE9">
        <w:rPr>
          <w:rFonts w:ascii="Arial" w:eastAsia="Arial" w:hAnsi="Arial"/>
          <w:color w:val="000000"/>
          <w:sz w:val="21"/>
        </w:rPr>
        <w:t>9</w:t>
      </w:r>
      <w:r w:rsidRPr="00051DB2">
        <w:rPr>
          <w:rFonts w:ascii="Arial" w:eastAsia="Arial" w:hAnsi="Arial"/>
          <w:color w:val="000000"/>
          <w:sz w:val="21"/>
        </w:rPr>
        <w:t xml:space="preserve"> The </w:t>
      </w:r>
      <w:r w:rsidR="00B90DAD" w:rsidRPr="00051DB2">
        <w:rPr>
          <w:rFonts w:ascii="Arial" w:eastAsia="Arial" w:hAnsi="Arial"/>
          <w:color w:val="000000"/>
          <w:sz w:val="21"/>
        </w:rPr>
        <w:t>P</w:t>
      </w:r>
      <w:r w:rsidRPr="00051DB2">
        <w:rPr>
          <w:rFonts w:ascii="Arial" w:eastAsia="Arial" w:hAnsi="Arial"/>
          <w:color w:val="000000"/>
          <w:sz w:val="21"/>
        </w:rPr>
        <w:t xml:space="preserve">TO shall be responsible for managing safety on the </w:t>
      </w:r>
      <w:r w:rsidR="00B90DAD" w:rsidRPr="00051DB2">
        <w:rPr>
          <w:rFonts w:ascii="Arial" w:eastAsia="Arial" w:hAnsi="Arial"/>
          <w:color w:val="000000"/>
          <w:sz w:val="21"/>
        </w:rPr>
        <w:t>P</w:t>
      </w:r>
      <w:r w:rsidRPr="00051DB2">
        <w:rPr>
          <w:rFonts w:ascii="Arial" w:eastAsia="Arial" w:hAnsi="Arial"/>
          <w:color w:val="000000"/>
          <w:sz w:val="21"/>
        </w:rPr>
        <w:t xml:space="preserve">TO side of the ownership boundary and where access to the </w:t>
      </w:r>
      <w:r w:rsidR="006251CC" w:rsidRPr="00051DB2">
        <w:rPr>
          <w:rFonts w:ascii="Arial" w:eastAsia="Arial" w:hAnsi="Arial"/>
          <w:color w:val="000000"/>
          <w:sz w:val="21"/>
        </w:rPr>
        <w:t xml:space="preserve">CATO </w:t>
      </w:r>
      <w:r w:rsidR="008A5282" w:rsidRPr="00051DB2">
        <w:rPr>
          <w:rFonts w:ascii="Arial" w:eastAsia="Arial" w:hAnsi="Arial"/>
          <w:color w:val="000000"/>
          <w:sz w:val="21"/>
        </w:rPr>
        <w:t>e</w:t>
      </w:r>
      <w:r w:rsidRPr="00051DB2">
        <w:rPr>
          <w:rFonts w:ascii="Arial" w:eastAsia="Arial" w:hAnsi="Arial"/>
          <w:color w:val="000000"/>
          <w:sz w:val="21"/>
        </w:rPr>
        <w:t>quipment is through the</w:t>
      </w:r>
      <w:r w:rsidR="00CF6253" w:rsidRPr="00051DB2">
        <w:rPr>
          <w:rFonts w:ascii="Arial" w:eastAsia="Arial" w:hAnsi="Arial"/>
          <w:color w:val="000000"/>
          <w:sz w:val="21"/>
        </w:rPr>
        <w:t xml:space="preserve"> PTO’s</w:t>
      </w:r>
      <w:r w:rsidRPr="00051DB2">
        <w:rPr>
          <w:rFonts w:ascii="Arial" w:eastAsia="Arial" w:hAnsi="Arial"/>
          <w:color w:val="000000"/>
          <w:sz w:val="21"/>
        </w:rPr>
        <w:t xml:space="preserve"> Transmission Site. The </w:t>
      </w:r>
      <w:r w:rsidR="00554EDB" w:rsidRPr="00051DB2">
        <w:rPr>
          <w:rFonts w:ascii="Arial" w:eastAsia="Arial" w:hAnsi="Arial"/>
          <w:color w:val="000000"/>
          <w:sz w:val="21"/>
        </w:rPr>
        <w:t>P</w:t>
      </w:r>
      <w:r w:rsidRPr="00051DB2">
        <w:rPr>
          <w:rFonts w:ascii="Arial" w:eastAsia="Arial" w:hAnsi="Arial"/>
          <w:color w:val="000000"/>
          <w:sz w:val="21"/>
        </w:rPr>
        <w:t xml:space="preserve">TO shall provide guidance to the </w:t>
      </w:r>
      <w:r w:rsidR="006251CC" w:rsidRPr="00051DB2">
        <w:rPr>
          <w:rFonts w:ascii="Arial" w:eastAsia="Arial" w:hAnsi="Arial"/>
          <w:color w:val="000000"/>
          <w:sz w:val="21"/>
        </w:rPr>
        <w:t xml:space="preserve">CATO </w:t>
      </w:r>
      <w:r w:rsidRPr="00051DB2">
        <w:rPr>
          <w:rFonts w:ascii="Arial" w:eastAsia="Arial" w:hAnsi="Arial"/>
          <w:color w:val="000000"/>
          <w:sz w:val="21"/>
        </w:rPr>
        <w:t xml:space="preserve">on Safety </w:t>
      </w:r>
      <w:proofErr w:type="gramStart"/>
      <w:r w:rsidRPr="00051DB2">
        <w:rPr>
          <w:rFonts w:ascii="Arial" w:eastAsia="Arial" w:hAnsi="Arial"/>
          <w:color w:val="000000"/>
          <w:sz w:val="21"/>
        </w:rPr>
        <w:t>From</w:t>
      </w:r>
      <w:proofErr w:type="gramEnd"/>
      <w:r w:rsidRPr="00051DB2">
        <w:rPr>
          <w:rFonts w:ascii="Arial" w:eastAsia="Arial" w:hAnsi="Arial"/>
          <w:color w:val="000000"/>
          <w:sz w:val="21"/>
        </w:rPr>
        <w:t xml:space="preserve"> </w:t>
      </w:r>
      <w:proofErr w:type="gramStart"/>
      <w:r w:rsidRPr="00051DB2">
        <w:rPr>
          <w:rFonts w:ascii="Arial" w:eastAsia="Arial" w:hAnsi="Arial"/>
          <w:color w:val="000000"/>
          <w:sz w:val="21"/>
        </w:rPr>
        <w:t>The</w:t>
      </w:r>
      <w:proofErr w:type="gramEnd"/>
      <w:r w:rsidRPr="00051DB2">
        <w:rPr>
          <w:rFonts w:ascii="Arial" w:eastAsia="Arial" w:hAnsi="Arial"/>
          <w:color w:val="000000"/>
          <w:sz w:val="21"/>
        </w:rPr>
        <w:t xml:space="preserve"> System</w:t>
      </w:r>
      <w:r w:rsidR="00A35572" w:rsidRPr="00051DB2">
        <w:rPr>
          <w:rFonts w:ascii="Arial" w:eastAsia="Arial" w:hAnsi="Arial"/>
          <w:color w:val="000000"/>
          <w:sz w:val="21"/>
        </w:rPr>
        <w:t xml:space="preserve"> as defined in STCP 09-1</w:t>
      </w:r>
    </w:p>
    <w:p w14:paraId="0C6F8730" w14:textId="74CD4D08" w:rsidR="009B3ECC" w:rsidRPr="00051DB2" w:rsidRDefault="00BF272D" w:rsidP="00AE5C98">
      <w:pPr>
        <w:spacing w:before="127" w:line="230"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3.2.</w:t>
      </w:r>
      <w:r w:rsidR="00591EE9">
        <w:rPr>
          <w:rFonts w:ascii="Arial" w:eastAsia="Arial" w:hAnsi="Arial"/>
          <w:color w:val="000000"/>
          <w:spacing w:val="-4"/>
          <w:sz w:val="21"/>
        </w:rPr>
        <w:t>10</w:t>
      </w:r>
      <w:r w:rsidRPr="00051DB2">
        <w:rPr>
          <w:rFonts w:ascii="Arial" w:eastAsia="Arial" w:hAnsi="Arial"/>
          <w:color w:val="000000"/>
          <w:spacing w:val="-4"/>
          <w:sz w:val="21"/>
        </w:rPr>
        <w:t xml:space="preserve"> </w:t>
      </w:r>
      <w:r w:rsidR="009B3ECC" w:rsidRPr="00051DB2">
        <w:rPr>
          <w:rFonts w:ascii="Arial" w:eastAsia="Arial" w:hAnsi="Arial"/>
          <w:color w:val="000000"/>
          <w:spacing w:val="-4"/>
          <w:sz w:val="21"/>
        </w:rPr>
        <w:t xml:space="preserve">The </w:t>
      </w:r>
      <w:r w:rsidR="002E5DBB">
        <w:rPr>
          <w:rFonts w:ascii="Arial" w:eastAsia="Arial" w:hAnsi="Arial"/>
          <w:color w:val="000000"/>
          <w:spacing w:val="-4"/>
          <w:sz w:val="21"/>
        </w:rPr>
        <w:t xml:space="preserve">PTO and the CATO shall exchange and </w:t>
      </w:r>
      <w:r w:rsidR="00AA5963">
        <w:rPr>
          <w:rFonts w:ascii="Arial" w:eastAsia="Arial" w:hAnsi="Arial"/>
          <w:color w:val="000000"/>
          <w:spacing w:val="-4"/>
          <w:sz w:val="21"/>
        </w:rPr>
        <w:t xml:space="preserve">agree </w:t>
      </w:r>
      <w:r w:rsidR="009B3ECC" w:rsidRPr="00051DB2">
        <w:rPr>
          <w:rFonts w:ascii="Arial" w:eastAsia="Arial" w:hAnsi="Arial"/>
          <w:color w:val="000000"/>
          <w:spacing w:val="-4"/>
          <w:sz w:val="21"/>
        </w:rPr>
        <w:t xml:space="preserve">Safety Rules (in accordance with </w:t>
      </w:r>
      <w:r w:rsidR="00A35572" w:rsidRPr="00051DB2">
        <w:rPr>
          <w:rFonts w:ascii="Arial" w:eastAsia="Arial" w:hAnsi="Arial"/>
          <w:color w:val="000000"/>
          <w:spacing w:val="-4"/>
          <w:sz w:val="21"/>
        </w:rPr>
        <w:t>STCP 09-1</w:t>
      </w:r>
      <w:r w:rsidR="009B3ECC" w:rsidRPr="00051DB2">
        <w:rPr>
          <w:rFonts w:ascii="Arial" w:eastAsia="Arial" w:hAnsi="Arial"/>
          <w:color w:val="000000"/>
          <w:spacing w:val="-4"/>
          <w:sz w:val="21"/>
        </w:rPr>
        <w:t>) in relation to a</w:t>
      </w:r>
      <w:r w:rsidR="00576466" w:rsidRPr="00051DB2">
        <w:rPr>
          <w:rFonts w:ascii="Arial" w:eastAsia="Arial" w:hAnsi="Arial"/>
          <w:color w:val="000000"/>
          <w:spacing w:val="-4"/>
          <w:sz w:val="21"/>
        </w:rPr>
        <w:t xml:space="preserve"> CATO</w:t>
      </w:r>
      <w:r w:rsidR="00952618" w:rsidRPr="00051DB2">
        <w:rPr>
          <w:rFonts w:ascii="Arial" w:eastAsia="Arial" w:hAnsi="Arial"/>
          <w:color w:val="000000"/>
          <w:spacing w:val="-4"/>
          <w:sz w:val="21"/>
        </w:rPr>
        <w:t xml:space="preserve"> Transmission Int</w:t>
      </w:r>
      <w:r w:rsidR="001A3FDA" w:rsidRPr="00051DB2">
        <w:rPr>
          <w:rFonts w:ascii="Arial" w:eastAsia="Arial" w:hAnsi="Arial"/>
          <w:color w:val="000000"/>
          <w:spacing w:val="-4"/>
          <w:sz w:val="21"/>
        </w:rPr>
        <w:t>erface</w:t>
      </w:r>
      <w:r w:rsidR="00576466" w:rsidRPr="00051DB2">
        <w:rPr>
          <w:rFonts w:ascii="Arial" w:eastAsia="Arial" w:hAnsi="Arial"/>
          <w:color w:val="000000"/>
          <w:spacing w:val="-4"/>
          <w:sz w:val="21"/>
        </w:rPr>
        <w:t xml:space="preserve"> Site</w:t>
      </w:r>
      <w:r w:rsidR="009B3ECC" w:rsidRPr="00051DB2">
        <w:rPr>
          <w:rFonts w:ascii="Arial" w:eastAsia="Arial" w:hAnsi="Arial"/>
          <w:color w:val="000000"/>
          <w:spacing w:val="-4"/>
          <w:sz w:val="21"/>
        </w:rPr>
        <w:t xml:space="preserve">. </w:t>
      </w:r>
    </w:p>
    <w:p w14:paraId="4A78D15E" w14:textId="544BED74" w:rsidR="009B3ECC" w:rsidRPr="00051DB2" w:rsidRDefault="009B3ECC" w:rsidP="00CB16D7">
      <w:pPr>
        <w:ind w:left="720" w:hanging="576"/>
        <w:sectPr w:rsidR="009B3ECC" w:rsidRPr="00051DB2">
          <w:footerReference w:type="default" r:id="rId16"/>
          <w:pgSz w:w="11904" w:h="16834"/>
          <w:pgMar w:top="680" w:right="1368" w:bottom="678" w:left="1416" w:header="720" w:footer="720" w:gutter="0"/>
          <w:cols w:space="720"/>
        </w:sectPr>
      </w:pPr>
    </w:p>
    <w:p w14:paraId="0C00BA35" w14:textId="753BAC63" w:rsidR="00A65E95" w:rsidRPr="00051DB2" w:rsidRDefault="00BF272D" w:rsidP="00CB16D7">
      <w:pPr>
        <w:spacing w:before="139" w:line="228"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lastRenderedPageBreak/>
        <w:t>3.2.1</w:t>
      </w:r>
      <w:r w:rsidR="00591EE9">
        <w:rPr>
          <w:rFonts w:ascii="Arial" w:eastAsia="Arial" w:hAnsi="Arial"/>
          <w:color w:val="000000"/>
          <w:sz w:val="21"/>
        </w:rPr>
        <w:t>1</w:t>
      </w:r>
      <w:r w:rsidRPr="00051DB2">
        <w:rPr>
          <w:rFonts w:ascii="Arial" w:eastAsia="Arial" w:hAnsi="Arial"/>
          <w:color w:val="000000"/>
          <w:sz w:val="21"/>
        </w:rPr>
        <w:t xml:space="preserve">The </w:t>
      </w:r>
      <w:r w:rsidR="00614741" w:rsidRPr="00051DB2">
        <w:rPr>
          <w:rFonts w:ascii="Arial" w:eastAsia="Arial" w:hAnsi="Arial"/>
          <w:color w:val="000000"/>
          <w:sz w:val="21"/>
        </w:rPr>
        <w:t>P</w:t>
      </w:r>
      <w:r w:rsidRPr="00051DB2">
        <w:rPr>
          <w:rFonts w:ascii="Arial" w:eastAsia="Arial" w:hAnsi="Arial"/>
          <w:color w:val="000000"/>
          <w:sz w:val="21"/>
        </w:rPr>
        <w:t xml:space="preserve">TO shall be responsible for managing their own </w:t>
      </w:r>
      <w:r w:rsidR="000102A1" w:rsidRPr="00051DB2">
        <w:rPr>
          <w:rFonts w:ascii="Arial" w:eastAsia="Arial" w:hAnsi="Arial"/>
          <w:color w:val="000000"/>
          <w:sz w:val="21"/>
        </w:rPr>
        <w:t>t</w:t>
      </w:r>
      <w:r w:rsidRPr="00051DB2">
        <w:rPr>
          <w:rFonts w:ascii="Arial" w:eastAsia="Arial" w:hAnsi="Arial"/>
          <w:color w:val="000000"/>
          <w:sz w:val="21"/>
        </w:rPr>
        <w:t xml:space="preserve">ransmission works, protection, substation control co-ordination, and determining co-ordination requirements across the ownership boundary to the </w:t>
      </w:r>
      <w:r w:rsidR="00974BBB" w:rsidRPr="00051DB2">
        <w:rPr>
          <w:rFonts w:ascii="Arial" w:eastAsia="Arial" w:hAnsi="Arial"/>
          <w:color w:val="000000"/>
          <w:sz w:val="21"/>
        </w:rPr>
        <w:t xml:space="preserve">CATO </w:t>
      </w:r>
      <w:r w:rsidRPr="00051DB2">
        <w:rPr>
          <w:rFonts w:ascii="Arial" w:eastAsia="Arial" w:hAnsi="Arial"/>
          <w:color w:val="000000"/>
          <w:sz w:val="21"/>
        </w:rPr>
        <w:t xml:space="preserve">at the </w:t>
      </w:r>
      <w:r w:rsidR="00596C67" w:rsidRPr="00051DB2">
        <w:rPr>
          <w:rFonts w:ascii="Arial" w:eastAsia="Arial" w:hAnsi="Arial"/>
          <w:color w:val="000000"/>
          <w:sz w:val="21"/>
        </w:rPr>
        <w:t>CATO Transmission Inter</w:t>
      </w:r>
      <w:r w:rsidR="003C365E" w:rsidRPr="00051DB2">
        <w:rPr>
          <w:rFonts w:ascii="Arial" w:eastAsia="Arial" w:hAnsi="Arial"/>
          <w:color w:val="000000"/>
          <w:sz w:val="21"/>
        </w:rPr>
        <w:t>face Site</w:t>
      </w:r>
      <w:r w:rsidRPr="00051DB2">
        <w:rPr>
          <w:rFonts w:ascii="Arial" w:eastAsia="Arial" w:hAnsi="Arial"/>
          <w:color w:val="000000"/>
          <w:sz w:val="21"/>
        </w:rPr>
        <w:t xml:space="preserve">. Should the </w:t>
      </w:r>
      <w:r w:rsidR="00974BBB" w:rsidRPr="00051DB2">
        <w:rPr>
          <w:rFonts w:ascii="Arial" w:eastAsia="Arial" w:hAnsi="Arial"/>
          <w:color w:val="000000"/>
          <w:sz w:val="21"/>
        </w:rPr>
        <w:t xml:space="preserve">CATO </w:t>
      </w:r>
      <w:r w:rsidRPr="00051DB2">
        <w:rPr>
          <w:rFonts w:ascii="Arial" w:eastAsia="Arial" w:hAnsi="Arial"/>
          <w:color w:val="000000"/>
          <w:sz w:val="21"/>
        </w:rPr>
        <w:t xml:space="preserve">fail to carry out any necessary co-ordination requirements identified by the </w:t>
      </w:r>
      <w:r w:rsidR="00E73894" w:rsidRPr="00051DB2">
        <w:rPr>
          <w:rFonts w:ascii="Arial" w:eastAsia="Arial" w:hAnsi="Arial"/>
          <w:color w:val="000000"/>
          <w:sz w:val="21"/>
        </w:rPr>
        <w:t>P</w:t>
      </w:r>
      <w:r w:rsidRPr="00051DB2">
        <w:rPr>
          <w:rFonts w:ascii="Arial" w:eastAsia="Arial" w:hAnsi="Arial"/>
          <w:color w:val="000000"/>
          <w:sz w:val="21"/>
        </w:rPr>
        <w:t xml:space="preserve">TO then the </w:t>
      </w:r>
      <w:r w:rsidR="00E73894" w:rsidRPr="00051DB2">
        <w:rPr>
          <w:rFonts w:ascii="Arial" w:eastAsia="Arial" w:hAnsi="Arial"/>
          <w:color w:val="000000"/>
          <w:sz w:val="21"/>
        </w:rPr>
        <w:t>P</w:t>
      </w:r>
      <w:r w:rsidRPr="00051DB2">
        <w:rPr>
          <w:rFonts w:ascii="Arial" w:eastAsia="Arial" w:hAnsi="Arial"/>
          <w:color w:val="000000"/>
          <w:sz w:val="21"/>
        </w:rPr>
        <w:t xml:space="preserve">TO shall </w:t>
      </w:r>
      <w:r w:rsidR="0076063C">
        <w:rPr>
          <w:rFonts w:ascii="Arial" w:eastAsia="Arial" w:hAnsi="Arial"/>
          <w:color w:val="000000"/>
          <w:sz w:val="21"/>
        </w:rPr>
        <w:t xml:space="preserve">report the </w:t>
      </w:r>
      <w:r w:rsidR="00891D2B">
        <w:rPr>
          <w:rFonts w:ascii="Arial" w:eastAsia="Arial" w:hAnsi="Arial"/>
          <w:color w:val="000000"/>
          <w:sz w:val="21"/>
        </w:rPr>
        <w:t>matter to the ONP</w:t>
      </w:r>
      <w:r w:rsidRPr="00051DB2">
        <w:rPr>
          <w:rFonts w:ascii="Arial" w:eastAsia="Arial" w:hAnsi="Arial"/>
          <w:color w:val="000000"/>
          <w:sz w:val="21"/>
        </w:rPr>
        <w:t>.</w:t>
      </w:r>
    </w:p>
    <w:p w14:paraId="12F44844" w14:textId="28DF2EC4" w:rsidR="00A65E95" w:rsidRPr="00051DB2" w:rsidRDefault="00BF272D" w:rsidP="4E3D8B1E">
      <w:pPr>
        <w:spacing w:before="128" w:line="230" w:lineRule="exact"/>
        <w:ind w:left="720" w:hanging="576"/>
        <w:jc w:val="both"/>
        <w:textAlignment w:val="baseline"/>
        <w:rPr>
          <w:rFonts w:ascii="Arial" w:eastAsia="Arial" w:hAnsi="Arial"/>
          <w:color w:val="000000"/>
          <w:sz w:val="21"/>
          <w:szCs w:val="21"/>
        </w:rPr>
      </w:pPr>
      <w:r w:rsidRPr="4E3D8B1E">
        <w:rPr>
          <w:rFonts w:ascii="Arial" w:eastAsia="Arial" w:hAnsi="Arial"/>
          <w:color w:val="000000" w:themeColor="text1"/>
          <w:sz w:val="21"/>
          <w:szCs w:val="21"/>
        </w:rPr>
        <w:t>3.2.1</w:t>
      </w:r>
      <w:r w:rsidR="00591EE9" w:rsidRPr="4E3D8B1E">
        <w:rPr>
          <w:rFonts w:ascii="Arial" w:eastAsia="Arial" w:hAnsi="Arial"/>
          <w:color w:val="000000" w:themeColor="text1"/>
          <w:sz w:val="21"/>
          <w:szCs w:val="21"/>
        </w:rPr>
        <w:t>2</w:t>
      </w:r>
      <w:r w:rsidRPr="4E3D8B1E">
        <w:rPr>
          <w:rFonts w:ascii="Arial" w:eastAsia="Arial" w:hAnsi="Arial"/>
          <w:color w:val="000000" w:themeColor="text1"/>
          <w:sz w:val="21"/>
          <w:szCs w:val="21"/>
        </w:rPr>
        <w:t>For each new</w:t>
      </w:r>
      <w:r w:rsidR="00D0727C" w:rsidRPr="4E3D8B1E">
        <w:rPr>
          <w:rFonts w:ascii="Arial" w:eastAsia="Arial" w:hAnsi="Arial"/>
          <w:color w:val="000000" w:themeColor="text1"/>
          <w:sz w:val="21"/>
          <w:szCs w:val="21"/>
        </w:rPr>
        <w:t xml:space="preserve"> grid</w:t>
      </w:r>
      <w:r w:rsidRPr="4E3D8B1E">
        <w:rPr>
          <w:rFonts w:ascii="Arial" w:eastAsia="Arial" w:hAnsi="Arial"/>
          <w:color w:val="000000" w:themeColor="text1"/>
          <w:sz w:val="21"/>
          <w:szCs w:val="21"/>
        </w:rPr>
        <w:t xml:space="preserve"> connection or change to </w:t>
      </w:r>
      <w:r w:rsidR="005F26D3" w:rsidRPr="4E3D8B1E">
        <w:rPr>
          <w:rFonts w:ascii="Arial" w:eastAsia="Arial" w:hAnsi="Arial"/>
          <w:color w:val="000000" w:themeColor="text1"/>
          <w:sz w:val="21"/>
          <w:szCs w:val="21"/>
        </w:rPr>
        <w:t xml:space="preserve">CATO </w:t>
      </w:r>
      <w:r w:rsidRPr="4E3D8B1E">
        <w:rPr>
          <w:rFonts w:ascii="Arial" w:eastAsia="Arial" w:hAnsi="Arial"/>
          <w:color w:val="000000" w:themeColor="text1"/>
          <w:sz w:val="21"/>
          <w:szCs w:val="21"/>
        </w:rPr>
        <w:t xml:space="preserve">Equipment, the </w:t>
      </w:r>
      <w:r w:rsidR="00FE6239" w:rsidRPr="4E3D8B1E">
        <w:rPr>
          <w:rFonts w:ascii="Arial" w:eastAsia="Arial" w:hAnsi="Arial"/>
          <w:color w:val="000000" w:themeColor="text1"/>
          <w:sz w:val="21"/>
          <w:szCs w:val="21"/>
        </w:rPr>
        <w:t>P</w:t>
      </w:r>
      <w:r w:rsidRPr="4E3D8B1E">
        <w:rPr>
          <w:rFonts w:ascii="Arial" w:eastAsia="Arial" w:hAnsi="Arial"/>
          <w:color w:val="000000" w:themeColor="text1"/>
          <w:sz w:val="21"/>
          <w:szCs w:val="21"/>
        </w:rPr>
        <w:t xml:space="preserve">TO </w:t>
      </w:r>
      <w:r w:rsidR="00D01E5A" w:rsidRPr="4E3D8B1E">
        <w:rPr>
          <w:rFonts w:ascii="Arial" w:eastAsia="Arial" w:hAnsi="Arial"/>
          <w:color w:val="000000" w:themeColor="text1"/>
          <w:sz w:val="21"/>
          <w:szCs w:val="21"/>
        </w:rPr>
        <w:t xml:space="preserve">and </w:t>
      </w:r>
      <w:r w:rsidR="00254D09" w:rsidRPr="4E3D8B1E">
        <w:rPr>
          <w:rFonts w:ascii="Arial" w:eastAsia="Arial" w:hAnsi="Arial"/>
          <w:color w:val="000000" w:themeColor="text1"/>
          <w:sz w:val="21"/>
          <w:szCs w:val="21"/>
        </w:rPr>
        <w:t>The Company</w:t>
      </w:r>
      <w:r w:rsidR="00D01E5A" w:rsidRPr="4E3D8B1E">
        <w:rPr>
          <w:rFonts w:ascii="Arial" w:eastAsia="Arial" w:hAnsi="Arial"/>
          <w:color w:val="000000" w:themeColor="text1"/>
          <w:sz w:val="21"/>
          <w:szCs w:val="21"/>
        </w:rPr>
        <w:t xml:space="preserve"> </w:t>
      </w:r>
      <w:r w:rsidRPr="4E3D8B1E">
        <w:rPr>
          <w:rFonts w:ascii="Arial" w:eastAsia="Arial" w:hAnsi="Arial"/>
          <w:color w:val="000000" w:themeColor="text1"/>
          <w:sz w:val="21"/>
          <w:szCs w:val="21"/>
        </w:rPr>
        <w:t>shall produce the relevant parts of a Compliance Monitoring Statement. This shall be produced in accordance with Appendix A1 and shall cover all areas of Compliance that need to be satisfied prior to issue of a</w:t>
      </w:r>
      <w:del w:id="2" w:author="Amanda Rooney" w:date="2026-01-08T17:08:00Z">
        <w:r w:rsidRPr="4E3D8B1E" w:rsidDel="00BF272D">
          <w:rPr>
            <w:rFonts w:ascii="Arial" w:eastAsia="Arial" w:hAnsi="Arial"/>
            <w:color w:val="000000" w:themeColor="text1"/>
            <w:sz w:val="21"/>
            <w:szCs w:val="21"/>
          </w:rPr>
          <w:delText>n</w:delText>
        </w:r>
      </w:del>
      <w:r w:rsidRPr="4E3D8B1E">
        <w:rPr>
          <w:rFonts w:ascii="Arial" w:eastAsia="Arial" w:hAnsi="Arial"/>
          <w:color w:val="000000" w:themeColor="text1"/>
          <w:sz w:val="21"/>
          <w:szCs w:val="21"/>
        </w:rPr>
        <w:t xml:space="preserve"> </w:t>
      </w:r>
      <w:r w:rsidR="00107580" w:rsidRPr="4E3D8B1E">
        <w:rPr>
          <w:rFonts w:ascii="Arial" w:eastAsia="Arial" w:hAnsi="Arial"/>
          <w:color w:val="000000" w:themeColor="text1"/>
          <w:sz w:val="21"/>
          <w:szCs w:val="21"/>
        </w:rPr>
        <w:t>Permission to Load</w:t>
      </w:r>
      <w:r w:rsidRPr="4E3D8B1E">
        <w:rPr>
          <w:rFonts w:ascii="Arial" w:eastAsia="Arial" w:hAnsi="Arial"/>
          <w:color w:val="000000" w:themeColor="text1"/>
          <w:sz w:val="21"/>
          <w:szCs w:val="21"/>
        </w:rPr>
        <w:t xml:space="preserve"> (</w:t>
      </w:r>
      <w:proofErr w:type="spellStart"/>
      <w:r w:rsidR="00107580" w:rsidRPr="4E3D8B1E">
        <w:rPr>
          <w:rFonts w:ascii="Arial" w:eastAsia="Arial" w:hAnsi="Arial"/>
          <w:color w:val="000000" w:themeColor="text1"/>
          <w:sz w:val="21"/>
          <w:szCs w:val="21"/>
        </w:rPr>
        <w:t>P</w:t>
      </w:r>
      <w:r w:rsidR="00F92222" w:rsidRPr="4E3D8B1E">
        <w:rPr>
          <w:rFonts w:ascii="Arial" w:eastAsia="Arial" w:hAnsi="Arial"/>
          <w:color w:val="000000" w:themeColor="text1"/>
          <w:sz w:val="21"/>
          <w:szCs w:val="21"/>
        </w:rPr>
        <w:t>t</w:t>
      </w:r>
      <w:r w:rsidR="00107580" w:rsidRPr="4E3D8B1E">
        <w:rPr>
          <w:rFonts w:ascii="Arial" w:eastAsia="Arial" w:hAnsi="Arial"/>
          <w:color w:val="000000" w:themeColor="text1"/>
          <w:sz w:val="21"/>
          <w:szCs w:val="21"/>
        </w:rPr>
        <w:t>L</w:t>
      </w:r>
      <w:proofErr w:type="spellEnd"/>
      <w:r w:rsidRPr="4E3D8B1E">
        <w:rPr>
          <w:rFonts w:ascii="Arial" w:eastAsia="Arial" w:hAnsi="Arial"/>
          <w:color w:val="000000" w:themeColor="text1"/>
          <w:sz w:val="21"/>
          <w:szCs w:val="21"/>
        </w:rPr>
        <w:t xml:space="preserve">) or FON (as appropriate). </w:t>
      </w:r>
      <w:r w:rsidR="009B3ECC" w:rsidRPr="4E3D8B1E">
        <w:rPr>
          <w:rFonts w:ascii="Arial" w:eastAsia="Arial" w:hAnsi="Arial"/>
          <w:color w:val="000000" w:themeColor="text1"/>
          <w:sz w:val="21"/>
          <w:szCs w:val="21"/>
        </w:rPr>
        <w:t xml:space="preserve">The </w:t>
      </w:r>
      <w:r w:rsidR="005F695B" w:rsidRPr="4E3D8B1E">
        <w:rPr>
          <w:rFonts w:ascii="Arial" w:eastAsia="Arial" w:hAnsi="Arial"/>
          <w:color w:val="000000" w:themeColor="text1"/>
          <w:sz w:val="21"/>
          <w:szCs w:val="21"/>
        </w:rPr>
        <w:t>P</w:t>
      </w:r>
      <w:r w:rsidR="009B3ECC" w:rsidRPr="4E3D8B1E">
        <w:rPr>
          <w:rFonts w:ascii="Arial" w:eastAsia="Arial" w:hAnsi="Arial"/>
          <w:color w:val="000000" w:themeColor="text1"/>
          <w:sz w:val="21"/>
          <w:szCs w:val="21"/>
        </w:rPr>
        <w:t>TO</w:t>
      </w:r>
      <w:r w:rsidR="009A5F48" w:rsidRPr="4E3D8B1E">
        <w:rPr>
          <w:rFonts w:ascii="Arial" w:eastAsia="Arial" w:hAnsi="Arial"/>
          <w:color w:val="000000" w:themeColor="text1"/>
          <w:sz w:val="21"/>
          <w:szCs w:val="21"/>
        </w:rPr>
        <w:t xml:space="preserve"> and </w:t>
      </w:r>
      <w:r w:rsidR="002E6275" w:rsidRPr="4E3D8B1E">
        <w:rPr>
          <w:rFonts w:ascii="Arial" w:eastAsia="Arial" w:hAnsi="Arial"/>
          <w:color w:val="000000" w:themeColor="text1"/>
          <w:sz w:val="21"/>
          <w:szCs w:val="21"/>
        </w:rPr>
        <w:t>The Company</w:t>
      </w:r>
      <w:r w:rsidR="009B3ECC" w:rsidRPr="4E3D8B1E">
        <w:rPr>
          <w:rFonts w:ascii="Arial" w:eastAsia="Arial" w:hAnsi="Arial"/>
          <w:color w:val="000000" w:themeColor="text1"/>
          <w:sz w:val="21"/>
          <w:szCs w:val="21"/>
        </w:rPr>
        <w:t xml:space="preserve"> </w:t>
      </w:r>
      <w:r w:rsidRPr="4E3D8B1E">
        <w:rPr>
          <w:rFonts w:ascii="Arial" w:eastAsia="Arial" w:hAnsi="Arial"/>
          <w:color w:val="000000" w:themeColor="text1"/>
          <w:sz w:val="21"/>
          <w:szCs w:val="21"/>
        </w:rPr>
        <w:t xml:space="preserve">shall then provide </w:t>
      </w:r>
      <w:r w:rsidR="007409A9" w:rsidRPr="4E3D8B1E">
        <w:rPr>
          <w:rFonts w:ascii="Arial" w:eastAsia="Arial" w:hAnsi="Arial"/>
          <w:color w:val="000000" w:themeColor="text1"/>
          <w:sz w:val="21"/>
          <w:szCs w:val="21"/>
        </w:rPr>
        <w:t>T</w:t>
      </w:r>
      <w:r w:rsidRPr="4E3D8B1E">
        <w:rPr>
          <w:rFonts w:ascii="Arial" w:eastAsia="Arial" w:hAnsi="Arial"/>
          <w:color w:val="000000" w:themeColor="text1"/>
          <w:sz w:val="21"/>
          <w:szCs w:val="21"/>
        </w:rPr>
        <w:t xml:space="preserve">he </w:t>
      </w:r>
      <w:r w:rsidR="002E6275" w:rsidRPr="4E3D8B1E">
        <w:rPr>
          <w:rFonts w:ascii="Arial" w:eastAsia="Arial" w:hAnsi="Arial"/>
          <w:color w:val="000000" w:themeColor="text1"/>
          <w:sz w:val="21"/>
          <w:szCs w:val="21"/>
        </w:rPr>
        <w:t>CATO</w:t>
      </w:r>
      <w:r w:rsidRPr="4E3D8B1E">
        <w:rPr>
          <w:rFonts w:ascii="Arial" w:eastAsia="Arial" w:hAnsi="Arial"/>
          <w:color w:val="000000" w:themeColor="text1"/>
          <w:sz w:val="21"/>
          <w:szCs w:val="21"/>
        </w:rPr>
        <w:t xml:space="preserve"> with copies of the Compliance Monitoring Statement.</w:t>
      </w:r>
    </w:p>
    <w:p w14:paraId="4543E61B" w14:textId="14AAC45D" w:rsidR="009B3ECC" w:rsidRPr="00051DB2" w:rsidRDefault="00BF272D" w:rsidP="0010338B">
      <w:pPr>
        <w:spacing w:before="125" w:line="229"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3.2.1</w:t>
      </w:r>
      <w:r w:rsidR="00591EE9">
        <w:rPr>
          <w:rFonts w:ascii="Arial" w:eastAsia="Arial" w:hAnsi="Arial"/>
          <w:color w:val="000000"/>
          <w:spacing w:val="-4"/>
          <w:sz w:val="21"/>
        </w:rPr>
        <w:t>3</w:t>
      </w:r>
      <w:r w:rsidR="009B3ECC" w:rsidRPr="00051DB2">
        <w:rPr>
          <w:rFonts w:ascii="Arial" w:eastAsia="Arial" w:hAnsi="Arial"/>
          <w:color w:val="000000"/>
          <w:spacing w:val="-4"/>
          <w:sz w:val="21"/>
        </w:rPr>
        <w:t xml:space="preserve">The </w:t>
      </w:r>
      <w:r w:rsidR="0060708C" w:rsidRPr="00051DB2">
        <w:rPr>
          <w:rFonts w:ascii="Arial" w:eastAsia="Arial" w:hAnsi="Arial"/>
          <w:color w:val="000000"/>
          <w:spacing w:val="-4"/>
          <w:sz w:val="21"/>
        </w:rPr>
        <w:t xml:space="preserve">CATO </w:t>
      </w:r>
      <w:r w:rsidR="00D03A09">
        <w:rPr>
          <w:rFonts w:ascii="Arial" w:eastAsia="Arial" w:hAnsi="Arial"/>
          <w:color w:val="000000"/>
          <w:spacing w:val="-4"/>
          <w:sz w:val="21"/>
        </w:rPr>
        <w:t xml:space="preserve">shall </w:t>
      </w:r>
      <w:r w:rsidR="009B3ECC" w:rsidRPr="00051DB2">
        <w:rPr>
          <w:rFonts w:ascii="Arial" w:eastAsia="Arial" w:hAnsi="Arial"/>
          <w:color w:val="000000"/>
          <w:spacing w:val="-4"/>
          <w:sz w:val="21"/>
        </w:rPr>
        <w:t xml:space="preserve">provide the technical and non-technical data and information set out in </w:t>
      </w:r>
      <w:r w:rsidR="00902938" w:rsidRPr="00051DB2">
        <w:rPr>
          <w:rFonts w:ascii="Arial" w:eastAsia="Arial" w:hAnsi="Arial"/>
          <w:color w:val="000000"/>
          <w:spacing w:val="-4"/>
          <w:sz w:val="21"/>
        </w:rPr>
        <w:t xml:space="preserve">Appendix </w:t>
      </w:r>
      <w:r w:rsidR="009D12EC" w:rsidRPr="00051DB2">
        <w:rPr>
          <w:rFonts w:ascii="Arial" w:eastAsia="Arial" w:hAnsi="Arial"/>
          <w:color w:val="000000"/>
          <w:spacing w:val="-4"/>
          <w:sz w:val="21"/>
        </w:rPr>
        <w:t>A1</w:t>
      </w:r>
      <w:r w:rsidR="009B3ECC" w:rsidRPr="00051DB2">
        <w:rPr>
          <w:rFonts w:ascii="Arial" w:eastAsia="Arial" w:hAnsi="Arial"/>
          <w:color w:val="000000"/>
          <w:spacing w:val="-4"/>
          <w:sz w:val="21"/>
        </w:rPr>
        <w:t xml:space="preserve"> and the relevant </w:t>
      </w:r>
      <w:r w:rsidR="00691DCC" w:rsidRPr="00051DB2">
        <w:rPr>
          <w:rFonts w:ascii="Arial" w:eastAsia="Arial" w:hAnsi="Arial"/>
          <w:color w:val="000000"/>
          <w:spacing w:val="-4"/>
          <w:sz w:val="21"/>
        </w:rPr>
        <w:t xml:space="preserve">CATO Connection </w:t>
      </w:r>
      <w:r w:rsidR="008D024B" w:rsidRPr="00051DB2">
        <w:rPr>
          <w:rFonts w:ascii="Arial" w:eastAsia="Arial" w:hAnsi="Arial"/>
          <w:color w:val="000000"/>
          <w:spacing w:val="-4"/>
          <w:sz w:val="21"/>
        </w:rPr>
        <w:t>Schedule</w:t>
      </w:r>
      <w:r w:rsidR="00902938" w:rsidRPr="00051DB2">
        <w:rPr>
          <w:rFonts w:ascii="Arial" w:eastAsia="Arial" w:hAnsi="Arial"/>
          <w:color w:val="000000"/>
          <w:spacing w:val="-4"/>
          <w:sz w:val="21"/>
        </w:rPr>
        <w:t xml:space="preserve"> (STCP </w:t>
      </w:r>
      <w:r w:rsidR="009D12EC" w:rsidRPr="00051DB2">
        <w:rPr>
          <w:rFonts w:ascii="Arial" w:eastAsia="Arial" w:hAnsi="Arial"/>
          <w:color w:val="000000"/>
          <w:spacing w:val="-4"/>
          <w:sz w:val="21"/>
        </w:rPr>
        <w:t xml:space="preserve">18-5 </w:t>
      </w:r>
      <w:r w:rsidR="00902938" w:rsidRPr="00051DB2">
        <w:rPr>
          <w:rFonts w:ascii="Arial" w:eastAsia="Arial" w:hAnsi="Arial"/>
          <w:color w:val="000000"/>
          <w:spacing w:val="-4"/>
          <w:sz w:val="21"/>
        </w:rPr>
        <w:t xml:space="preserve">Appendix </w:t>
      </w:r>
      <w:r w:rsidR="009D12EC" w:rsidRPr="00051DB2">
        <w:rPr>
          <w:rFonts w:ascii="Arial" w:eastAsia="Arial" w:hAnsi="Arial"/>
          <w:color w:val="000000"/>
          <w:spacing w:val="-4"/>
          <w:sz w:val="21"/>
        </w:rPr>
        <w:t>A</w:t>
      </w:r>
      <w:r w:rsidR="00902938" w:rsidRPr="00051DB2">
        <w:rPr>
          <w:rFonts w:ascii="Arial" w:eastAsia="Arial" w:hAnsi="Arial"/>
          <w:color w:val="000000"/>
          <w:spacing w:val="-4"/>
          <w:sz w:val="21"/>
        </w:rPr>
        <w:t>)</w:t>
      </w:r>
      <w:r w:rsidR="00691DCC" w:rsidRPr="00051DB2">
        <w:rPr>
          <w:rFonts w:ascii="Arial" w:eastAsia="Arial" w:hAnsi="Arial"/>
          <w:color w:val="000000"/>
          <w:spacing w:val="-4"/>
          <w:sz w:val="21"/>
        </w:rPr>
        <w:t>.</w:t>
      </w:r>
      <w:r w:rsidR="009B3ECC" w:rsidRPr="00051DB2">
        <w:rPr>
          <w:rFonts w:ascii="Arial" w:eastAsia="Arial" w:hAnsi="Arial"/>
          <w:color w:val="000000"/>
          <w:spacing w:val="-4"/>
          <w:sz w:val="21"/>
        </w:rPr>
        <w:t xml:space="preserve"> The</w:t>
      </w:r>
      <w:r w:rsidR="000B73DF" w:rsidRPr="00051DB2">
        <w:rPr>
          <w:rFonts w:ascii="Arial" w:eastAsia="Arial" w:hAnsi="Arial"/>
          <w:color w:val="000000"/>
          <w:spacing w:val="-4"/>
          <w:sz w:val="21"/>
        </w:rPr>
        <w:t xml:space="preserve"> CATO</w:t>
      </w:r>
      <w:r w:rsidR="009B3ECC" w:rsidRPr="00051DB2">
        <w:rPr>
          <w:rFonts w:ascii="Arial" w:eastAsia="Arial" w:hAnsi="Arial"/>
          <w:color w:val="000000"/>
          <w:spacing w:val="-4"/>
          <w:sz w:val="21"/>
        </w:rPr>
        <w:t xml:space="preserve"> shall forward the appropriate technical data and information to the </w:t>
      </w:r>
      <w:r w:rsidR="005C067C" w:rsidRPr="00051DB2">
        <w:rPr>
          <w:rFonts w:ascii="Arial" w:eastAsia="Arial" w:hAnsi="Arial"/>
          <w:color w:val="000000"/>
          <w:spacing w:val="-4"/>
          <w:sz w:val="21"/>
        </w:rPr>
        <w:t>P</w:t>
      </w:r>
      <w:r w:rsidR="009B3ECC" w:rsidRPr="00051DB2">
        <w:rPr>
          <w:rFonts w:ascii="Arial" w:eastAsia="Arial" w:hAnsi="Arial"/>
          <w:color w:val="000000"/>
          <w:spacing w:val="-4"/>
          <w:sz w:val="21"/>
        </w:rPr>
        <w:t xml:space="preserve">TO. For the avoidance of doubt the data provided to the </w:t>
      </w:r>
      <w:r w:rsidR="005C067C" w:rsidRPr="00051DB2">
        <w:rPr>
          <w:rFonts w:ascii="Arial" w:eastAsia="Arial" w:hAnsi="Arial"/>
          <w:color w:val="000000"/>
          <w:spacing w:val="-4"/>
          <w:sz w:val="21"/>
        </w:rPr>
        <w:t>P</w:t>
      </w:r>
      <w:r w:rsidR="009B3ECC" w:rsidRPr="00051DB2">
        <w:rPr>
          <w:rFonts w:ascii="Arial" w:eastAsia="Arial" w:hAnsi="Arial"/>
          <w:color w:val="000000"/>
          <w:spacing w:val="-4"/>
          <w:sz w:val="21"/>
        </w:rPr>
        <w:t>TO shall include, but not be limited to, any data required for design and development of their Transmission System</w:t>
      </w:r>
      <w:r w:rsidR="00AA0607" w:rsidRPr="00051DB2">
        <w:rPr>
          <w:rFonts w:ascii="Arial" w:eastAsia="Arial" w:hAnsi="Arial"/>
          <w:color w:val="000000"/>
          <w:spacing w:val="-4"/>
          <w:sz w:val="21"/>
        </w:rPr>
        <w:t xml:space="preserve"> (Data requirements are </w:t>
      </w:r>
      <w:r w:rsidR="00BC5C31" w:rsidRPr="00051DB2">
        <w:rPr>
          <w:rFonts w:ascii="Arial" w:eastAsia="Arial" w:hAnsi="Arial"/>
          <w:color w:val="000000"/>
          <w:spacing w:val="-4"/>
          <w:sz w:val="21"/>
        </w:rPr>
        <w:t>contained in</w:t>
      </w:r>
      <w:r w:rsidR="00B77302" w:rsidRPr="00051DB2">
        <w:rPr>
          <w:rFonts w:ascii="Arial" w:eastAsia="Arial" w:hAnsi="Arial"/>
          <w:color w:val="000000"/>
          <w:spacing w:val="-4"/>
          <w:sz w:val="21"/>
        </w:rPr>
        <w:t>, but not limited t</w:t>
      </w:r>
      <w:r w:rsidR="00D1466A" w:rsidRPr="00051DB2">
        <w:rPr>
          <w:rFonts w:ascii="Arial" w:eastAsia="Arial" w:hAnsi="Arial"/>
          <w:color w:val="000000"/>
          <w:spacing w:val="-4"/>
          <w:sz w:val="21"/>
        </w:rPr>
        <w:t xml:space="preserve">o </w:t>
      </w:r>
      <w:r w:rsidR="00893507" w:rsidRPr="00051DB2">
        <w:rPr>
          <w:rFonts w:ascii="Arial" w:eastAsia="Arial" w:hAnsi="Arial"/>
          <w:color w:val="000000"/>
          <w:spacing w:val="-4"/>
          <w:sz w:val="21"/>
        </w:rPr>
        <w:t>STCP</w:t>
      </w:r>
      <w:r w:rsidR="00F8733E" w:rsidRPr="00051DB2">
        <w:rPr>
          <w:rFonts w:ascii="Arial" w:eastAsia="Arial" w:hAnsi="Arial"/>
          <w:color w:val="000000"/>
          <w:spacing w:val="-4"/>
          <w:sz w:val="21"/>
        </w:rPr>
        <w:t>s</w:t>
      </w:r>
      <w:r w:rsidR="00893507" w:rsidRPr="00051DB2">
        <w:rPr>
          <w:rFonts w:ascii="Arial" w:eastAsia="Arial" w:hAnsi="Arial"/>
          <w:color w:val="000000"/>
          <w:spacing w:val="-4"/>
          <w:sz w:val="21"/>
        </w:rPr>
        <w:t xml:space="preserve"> </w:t>
      </w:r>
      <w:r w:rsidR="00B77302" w:rsidRPr="00051DB2">
        <w:rPr>
          <w:rFonts w:ascii="Arial" w:eastAsia="Arial" w:hAnsi="Arial"/>
          <w:color w:val="000000"/>
          <w:spacing w:val="-4"/>
          <w:sz w:val="21"/>
        </w:rPr>
        <w:t>12-1 &amp; 18-</w:t>
      </w:r>
      <w:r w:rsidR="00267435">
        <w:rPr>
          <w:rFonts w:ascii="Arial" w:eastAsia="Arial" w:hAnsi="Arial"/>
          <w:color w:val="000000"/>
          <w:spacing w:val="-4"/>
          <w:sz w:val="21"/>
        </w:rPr>
        <w:t>5</w:t>
      </w:r>
      <w:r w:rsidR="00D1466A" w:rsidRPr="00051DB2">
        <w:rPr>
          <w:rFonts w:ascii="Arial" w:eastAsia="Arial" w:hAnsi="Arial"/>
          <w:color w:val="000000"/>
          <w:spacing w:val="-4"/>
          <w:sz w:val="21"/>
        </w:rPr>
        <w:t>)</w:t>
      </w:r>
      <w:r w:rsidR="009B3ECC" w:rsidRPr="00051DB2">
        <w:rPr>
          <w:rFonts w:ascii="Arial" w:eastAsia="Arial" w:hAnsi="Arial"/>
          <w:color w:val="000000"/>
          <w:spacing w:val="-4"/>
          <w:sz w:val="21"/>
        </w:rPr>
        <w:t xml:space="preserve">, network models and </w:t>
      </w:r>
      <w:r w:rsidR="007409A9" w:rsidRPr="00051DB2">
        <w:rPr>
          <w:rFonts w:ascii="Arial" w:eastAsia="Arial" w:hAnsi="Arial"/>
          <w:color w:val="000000"/>
          <w:spacing w:val="-4"/>
          <w:sz w:val="21"/>
        </w:rPr>
        <w:t>dynamic</w:t>
      </w:r>
      <w:r w:rsidR="009B3ECC" w:rsidRPr="00051DB2">
        <w:rPr>
          <w:rFonts w:ascii="Arial" w:eastAsia="Arial" w:hAnsi="Arial"/>
          <w:color w:val="000000"/>
          <w:spacing w:val="-4"/>
          <w:sz w:val="21"/>
        </w:rPr>
        <w:t xml:space="preserve"> models, and shall be provided in accordance with </w:t>
      </w:r>
      <w:r w:rsidR="00902938" w:rsidRPr="00051DB2">
        <w:rPr>
          <w:rFonts w:ascii="Arial" w:eastAsia="Arial" w:hAnsi="Arial"/>
          <w:color w:val="000000"/>
          <w:spacing w:val="-4"/>
          <w:sz w:val="21"/>
        </w:rPr>
        <w:t xml:space="preserve">Appendix </w:t>
      </w:r>
      <w:r w:rsidR="00C46F94" w:rsidRPr="00051DB2">
        <w:rPr>
          <w:rFonts w:ascii="Arial" w:eastAsia="Arial" w:hAnsi="Arial"/>
          <w:color w:val="000000"/>
          <w:spacing w:val="-4"/>
          <w:sz w:val="21"/>
        </w:rPr>
        <w:t>A1</w:t>
      </w:r>
      <w:r w:rsidR="009B3ECC" w:rsidRPr="00051DB2">
        <w:rPr>
          <w:rFonts w:ascii="Arial" w:eastAsia="Arial" w:hAnsi="Arial"/>
          <w:color w:val="000000"/>
          <w:spacing w:val="-4"/>
          <w:sz w:val="21"/>
        </w:rPr>
        <w:t>.</w:t>
      </w:r>
    </w:p>
    <w:p w14:paraId="4CDD5F1D" w14:textId="2F95DC4E" w:rsidR="00A65E95" w:rsidRPr="00051DB2" w:rsidRDefault="00BF272D" w:rsidP="00CB16D7">
      <w:pPr>
        <w:spacing w:before="126" w:line="230"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3.2.1</w:t>
      </w:r>
      <w:r w:rsidR="00D63358">
        <w:rPr>
          <w:rFonts w:ascii="Arial" w:eastAsia="Arial" w:hAnsi="Arial"/>
          <w:color w:val="000000"/>
          <w:sz w:val="21"/>
        </w:rPr>
        <w:t>4</w:t>
      </w:r>
      <w:r w:rsidRPr="00051DB2">
        <w:rPr>
          <w:rFonts w:ascii="Arial" w:eastAsia="Arial" w:hAnsi="Arial"/>
          <w:color w:val="000000"/>
          <w:sz w:val="21"/>
        </w:rPr>
        <w:t xml:space="preserve">The </w:t>
      </w:r>
      <w:r w:rsidR="00D70D63" w:rsidRPr="00051DB2">
        <w:rPr>
          <w:rFonts w:ascii="Arial" w:eastAsia="Arial" w:hAnsi="Arial"/>
          <w:color w:val="000000"/>
          <w:sz w:val="21"/>
        </w:rPr>
        <w:t>P</w:t>
      </w:r>
      <w:r w:rsidRPr="00051DB2">
        <w:rPr>
          <w:rFonts w:ascii="Arial" w:eastAsia="Arial" w:hAnsi="Arial"/>
          <w:color w:val="000000"/>
          <w:sz w:val="21"/>
        </w:rPr>
        <w:t xml:space="preserve">TO shall provide Site Responsibility Schedules (SRS) for the </w:t>
      </w:r>
      <w:r w:rsidR="0008137F">
        <w:rPr>
          <w:rFonts w:ascii="Arial" w:eastAsia="Arial" w:hAnsi="Arial"/>
          <w:color w:val="000000"/>
          <w:sz w:val="21"/>
        </w:rPr>
        <w:t xml:space="preserve">CATO </w:t>
      </w:r>
      <w:r w:rsidR="001511F3">
        <w:rPr>
          <w:rFonts w:ascii="Arial" w:eastAsia="Arial" w:hAnsi="Arial"/>
          <w:color w:val="000000"/>
          <w:sz w:val="21"/>
        </w:rPr>
        <w:t>Transmission</w:t>
      </w:r>
      <w:r w:rsidR="0008137F">
        <w:rPr>
          <w:rFonts w:ascii="Arial" w:eastAsia="Arial" w:hAnsi="Arial"/>
          <w:color w:val="000000"/>
          <w:sz w:val="21"/>
        </w:rPr>
        <w:t xml:space="preserve"> Interface </w:t>
      </w:r>
      <w:r w:rsidR="006B3F46">
        <w:rPr>
          <w:rFonts w:ascii="Arial" w:eastAsia="Arial" w:hAnsi="Arial"/>
          <w:color w:val="000000"/>
          <w:sz w:val="21"/>
        </w:rPr>
        <w:t>Site</w:t>
      </w:r>
      <w:r w:rsidRPr="00051DB2">
        <w:rPr>
          <w:rFonts w:ascii="Arial" w:eastAsia="Arial" w:hAnsi="Arial"/>
          <w:color w:val="000000"/>
          <w:sz w:val="21"/>
        </w:rPr>
        <w:t xml:space="preserve"> to </w:t>
      </w:r>
      <w:r w:rsidR="00A206D3">
        <w:rPr>
          <w:rFonts w:ascii="Arial" w:eastAsia="Arial" w:hAnsi="Arial"/>
          <w:color w:val="000000"/>
          <w:sz w:val="21"/>
        </w:rPr>
        <w:t>the ONP (CATO &amp; The Company)</w:t>
      </w:r>
      <w:r w:rsidR="00DE032C">
        <w:rPr>
          <w:rFonts w:ascii="Arial" w:eastAsia="Arial" w:hAnsi="Arial"/>
          <w:color w:val="000000"/>
          <w:sz w:val="21"/>
        </w:rPr>
        <w:t xml:space="preserve"> </w:t>
      </w:r>
      <w:r w:rsidRPr="00051DB2">
        <w:rPr>
          <w:rFonts w:ascii="Arial" w:eastAsia="Arial" w:hAnsi="Arial"/>
          <w:color w:val="000000"/>
          <w:sz w:val="21"/>
        </w:rPr>
        <w:t xml:space="preserve">prior to either energisation or synchronisation of the </w:t>
      </w:r>
      <w:r w:rsidR="005275F6" w:rsidRPr="00051DB2">
        <w:rPr>
          <w:rFonts w:ascii="Arial" w:eastAsia="Arial" w:hAnsi="Arial"/>
          <w:color w:val="000000"/>
          <w:sz w:val="21"/>
        </w:rPr>
        <w:t xml:space="preserve">CATO </w:t>
      </w:r>
      <w:r w:rsidRPr="00051DB2">
        <w:rPr>
          <w:rFonts w:ascii="Arial" w:eastAsia="Arial" w:hAnsi="Arial"/>
          <w:color w:val="000000"/>
          <w:sz w:val="21"/>
        </w:rPr>
        <w:t>Equipment.</w:t>
      </w:r>
      <w:r w:rsidR="00F6701A">
        <w:rPr>
          <w:rFonts w:ascii="Arial" w:eastAsia="Arial" w:hAnsi="Arial"/>
          <w:color w:val="000000"/>
          <w:sz w:val="21"/>
        </w:rPr>
        <w:t xml:space="preserve"> </w:t>
      </w:r>
      <w:r w:rsidR="00DE032C">
        <w:rPr>
          <w:rFonts w:ascii="Arial" w:eastAsia="Arial" w:hAnsi="Arial"/>
          <w:color w:val="000000"/>
          <w:sz w:val="21"/>
        </w:rPr>
        <w:t xml:space="preserve">The CATO </w:t>
      </w:r>
      <w:r w:rsidRPr="00051DB2">
        <w:rPr>
          <w:rFonts w:ascii="Arial" w:eastAsia="Arial" w:hAnsi="Arial"/>
          <w:color w:val="000000"/>
          <w:sz w:val="21"/>
        </w:rPr>
        <w:t xml:space="preserve">shall provide the data required by the </w:t>
      </w:r>
      <w:r w:rsidR="00D70D63" w:rsidRPr="00051DB2">
        <w:rPr>
          <w:rFonts w:ascii="Arial" w:eastAsia="Arial" w:hAnsi="Arial"/>
          <w:color w:val="000000"/>
          <w:sz w:val="21"/>
        </w:rPr>
        <w:t>P</w:t>
      </w:r>
      <w:r w:rsidRPr="00051DB2">
        <w:rPr>
          <w:rFonts w:ascii="Arial" w:eastAsia="Arial" w:hAnsi="Arial"/>
          <w:color w:val="000000"/>
          <w:sz w:val="21"/>
        </w:rPr>
        <w:t>TO for the SRS.</w:t>
      </w:r>
    </w:p>
    <w:p w14:paraId="6396B4B3" w14:textId="233169E4" w:rsidR="00A65E95" w:rsidRPr="00051DB2" w:rsidRDefault="00BF272D" w:rsidP="00CB16D7">
      <w:pPr>
        <w:spacing w:before="130" w:line="225"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3.2.1</w:t>
      </w:r>
      <w:r w:rsidR="00D63358">
        <w:rPr>
          <w:rFonts w:ascii="Arial" w:eastAsia="Arial" w:hAnsi="Arial"/>
          <w:color w:val="000000"/>
          <w:sz w:val="21"/>
        </w:rPr>
        <w:t>5</w:t>
      </w:r>
      <w:r w:rsidRPr="00051DB2">
        <w:rPr>
          <w:rFonts w:ascii="Arial" w:eastAsia="Arial" w:hAnsi="Arial"/>
          <w:color w:val="000000"/>
          <w:sz w:val="21"/>
        </w:rPr>
        <w:t xml:space="preserve">The </w:t>
      </w:r>
      <w:r w:rsidR="00AE20EE" w:rsidRPr="00051DB2">
        <w:rPr>
          <w:rFonts w:ascii="Arial" w:eastAsia="Arial" w:hAnsi="Arial"/>
          <w:color w:val="000000"/>
          <w:sz w:val="21"/>
        </w:rPr>
        <w:t>P</w:t>
      </w:r>
      <w:r w:rsidRPr="00051DB2">
        <w:rPr>
          <w:rFonts w:ascii="Arial" w:eastAsia="Arial" w:hAnsi="Arial"/>
          <w:color w:val="000000"/>
          <w:sz w:val="21"/>
        </w:rPr>
        <w:t>TO shall confirm that the Operational Metering signals</w:t>
      </w:r>
      <w:r w:rsidR="0042078E" w:rsidRPr="00051DB2">
        <w:rPr>
          <w:rFonts w:ascii="Arial" w:eastAsia="Arial" w:hAnsi="Arial"/>
          <w:color w:val="000000"/>
          <w:sz w:val="21"/>
        </w:rPr>
        <w:t xml:space="preserve"> (see STCP </w:t>
      </w:r>
      <w:r w:rsidR="006247FB" w:rsidRPr="00051DB2">
        <w:rPr>
          <w:rFonts w:ascii="Arial" w:eastAsia="Arial" w:hAnsi="Arial"/>
          <w:color w:val="000000"/>
          <w:sz w:val="21"/>
        </w:rPr>
        <w:t>04-3)</w:t>
      </w:r>
      <w:r w:rsidRPr="00051DB2">
        <w:rPr>
          <w:rFonts w:ascii="Arial" w:eastAsia="Arial" w:hAnsi="Arial"/>
          <w:color w:val="000000"/>
          <w:sz w:val="21"/>
        </w:rPr>
        <w:t xml:space="preserve"> are being passed on from the </w:t>
      </w:r>
      <w:r w:rsidR="009D47D9" w:rsidRPr="00051DB2">
        <w:rPr>
          <w:rFonts w:ascii="Arial" w:eastAsia="Arial" w:hAnsi="Arial"/>
          <w:color w:val="000000"/>
          <w:sz w:val="21"/>
        </w:rPr>
        <w:t xml:space="preserve">CATO </w:t>
      </w:r>
      <w:r w:rsidRPr="00051DB2">
        <w:rPr>
          <w:rFonts w:ascii="Arial" w:eastAsia="Arial" w:hAnsi="Arial"/>
          <w:color w:val="000000"/>
          <w:sz w:val="21"/>
        </w:rPr>
        <w:t xml:space="preserve">to </w:t>
      </w:r>
      <w:r w:rsidR="00AE20EE" w:rsidRPr="00051DB2">
        <w:rPr>
          <w:rFonts w:ascii="Arial" w:eastAsia="Arial" w:hAnsi="Arial"/>
          <w:color w:val="000000"/>
          <w:sz w:val="21"/>
        </w:rPr>
        <w:t>The Company</w:t>
      </w:r>
      <w:r w:rsidRPr="00051DB2">
        <w:rPr>
          <w:rFonts w:ascii="Arial" w:eastAsia="Arial" w:hAnsi="Arial"/>
          <w:color w:val="000000"/>
          <w:sz w:val="21"/>
        </w:rPr>
        <w:t>.</w:t>
      </w:r>
    </w:p>
    <w:p w14:paraId="279F16B6" w14:textId="23028C03" w:rsidR="00A65E95" w:rsidRPr="00051DB2" w:rsidRDefault="00BF272D" w:rsidP="00CB16D7">
      <w:pPr>
        <w:spacing w:before="125" w:line="228"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3.2.1</w:t>
      </w:r>
      <w:r w:rsidR="00D63358">
        <w:rPr>
          <w:rFonts w:ascii="Arial" w:eastAsia="Arial" w:hAnsi="Arial"/>
          <w:color w:val="000000"/>
          <w:sz w:val="21"/>
        </w:rPr>
        <w:t>6</w:t>
      </w:r>
      <w:r w:rsidRPr="00051DB2">
        <w:rPr>
          <w:rFonts w:ascii="Arial" w:eastAsia="Arial" w:hAnsi="Arial"/>
          <w:color w:val="000000"/>
          <w:sz w:val="21"/>
        </w:rPr>
        <w:t xml:space="preserve">In the case of a </w:t>
      </w:r>
      <w:r w:rsidR="00D41C45" w:rsidRPr="00051DB2">
        <w:rPr>
          <w:rFonts w:ascii="Arial" w:eastAsia="Arial" w:hAnsi="Arial"/>
          <w:color w:val="000000"/>
          <w:sz w:val="21"/>
        </w:rPr>
        <w:t xml:space="preserve">CATO </w:t>
      </w:r>
      <w:r w:rsidRPr="00051DB2">
        <w:rPr>
          <w:rFonts w:ascii="Arial" w:eastAsia="Arial" w:hAnsi="Arial"/>
          <w:color w:val="000000"/>
          <w:sz w:val="21"/>
        </w:rPr>
        <w:t>Transmission</w:t>
      </w:r>
      <w:r w:rsidR="00D41C45" w:rsidRPr="00051DB2">
        <w:rPr>
          <w:rFonts w:ascii="Arial" w:eastAsia="Arial" w:hAnsi="Arial"/>
          <w:color w:val="000000"/>
          <w:sz w:val="21"/>
        </w:rPr>
        <w:t xml:space="preserve"> Interface</w:t>
      </w:r>
      <w:r w:rsidRPr="00051DB2">
        <w:rPr>
          <w:rFonts w:ascii="Arial" w:eastAsia="Arial" w:hAnsi="Arial"/>
          <w:color w:val="000000"/>
          <w:sz w:val="21"/>
        </w:rPr>
        <w:t xml:space="preserve"> Site, the </w:t>
      </w:r>
      <w:r w:rsidR="00AE20EE" w:rsidRPr="00051DB2">
        <w:rPr>
          <w:rFonts w:ascii="Arial" w:eastAsia="Arial" w:hAnsi="Arial"/>
          <w:color w:val="000000"/>
          <w:sz w:val="21"/>
        </w:rPr>
        <w:t>P</w:t>
      </w:r>
      <w:r w:rsidRPr="00051DB2">
        <w:rPr>
          <w:rFonts w:ascii="Arial" w:eastAsia="Arial" w:hAnsi="Arial"/>
          <w:color w:val="000000"/>
          <w:sz w:val="21"/>
        </w:rPr>
        <w:t xml:space="preserve">TO shall provide Operation Diagrams for the </w:t>
      </w:r>
      <w:r w:rsidR="00FB1F36" w:rsidRPr="00051DB2">
        <w:rPr>
          <w:rFonts w:ascii="Arial" w:eastAsia="Arial" w:hAnsi="Arial"/>
          <w:color w:val="000000"/>
          <w:sz w:val="21"/>
        </w:rPr>
        <w:t>s</w:t>
      </w:r>
      <w:r w:rsidRPr="00051DB2">
        <w:rPr>
          <w:rFonts w:ascii="Arial" w:eastAsia="Arial" w:hAnsi="Arial"/>
          <w:color w:val="000000"/>
          <w:sz w:val="21"/>
        </w:rPr>
        <w:t xml:space="preserve">ite prior to either energisation or synchronisation of the </w:t>
      </w:r>
      <w:r w:rsidR="0014043C" w:rsidRPr="00051DB2">
        <w:rPr>
          <w:rFonts w:ascii="Arial" w:eastAsia="Arial" w:hAnsi="Arial"/>
          <w:color w:val="000000"/>
          <w:sz w:val="21"/>
        </w:rPr>
        <w:t xml:space="preserve">CATO </w:t>
      </w:r>
      <w:r w:rsidRPr="00051DB2">
        <w:rPr>
          <w:rFonts w:ascii="Arial" w:eastAsia="Arial" w:hAnsi="Arial"/>
          <w:color w:val="000000"/>
          <w:sz w:val="21"/>
        </w:rPr>
        <w:t xml:space="preserve">Equipment. </w:t>
      </w:r>
      <w:r w:rsidR="00AB174E">
        <w:rPr>
          <w:rFonts w:ascii="Arial" w:eastAsia="Arial" w:hAnsi="Arial"/>
          <w:color w:val="000000"/>
          <w:sz w:val="21"/>
        </w:rPr>
        <w:t>T</w:t>
      </w:r>
      <w:r w:rsidRPr="00051DB2">
        <w:rPr>
          <w:rFonts w:ascii="Arial" w:eastAsia="Arial" w:hAnsi="Arial"/>
          <w:color w:val="000000"/>
          <w:sz w:val="21"/>
        </w:rPr>
        <w:t xml:space="preserve">he </w:t>
      </w:r>
      <w:r w:rsidR="0014043C" w:rsidRPr="00051DB2">
        <w:rPr>
          <w:rFonts w:ascii="Arial" w:eastAsia="Arial" w:hAnsi="Arial"/>
          <w:color w:val="000000"/>
          <w:sz w:val="21"/>
        </w:rPr>
        <w:t xml:space="preserve">CATO </w:t>
      </w:r>
      <w:r w:rsidR="00AB174E">
        <w:rPr>
          <w:rFonts w:ascii="Arial" w:eastAsia="Arial" w:hAnsi="Arial"/>
          <w:color w:val="000000"/>
          <w:sz w:val="21"/>
        </w:rPr>
        <w:t xml:space="preserve">shall </w:t>
      </w:r>
      <w:r w:rsidRPr="00051DB2">
        <w:rPr>
          <w:rFonts w:ascii="Arial" w:eastAsia="Arial" w:hAnsi="Arial"/>
          <w:color w:val="000000"/>
          <w:sz w:val="21"/>
        </w:rPr>
        <w:t xml:space="preserve">provide the data required by the </w:t>
      </w:r>
      <w:r w:rsidR="00AE20EE" w:rsidRPr="00051DB2">
        <w:rPr>
          <w:rFonts w:ascii="Arial" w:eastAsia="Arial" w:hAnsi="Arial"/>
          <w:color w:val="000000"/>
          <w:sz w:val="21"/>
        </w:rPr>
        <w:t>P</w:t>
      </w:r>
      <w:r w:rsidRPr="00051DB2">
        <w:rPr>
          <w:rFonts w:ascii="Arial" w:eastAsia="Arial" w:hAnsi="Arial"/>
          <w:color w:val="000000"/>
          <w:sz w:val="21"/>
        </w:rPr>
        <w:t>TO for the Operation Diagram.</w:t>
      </w:r>
    </w:p>
    <w:p w14:paraId="6EFBFB3E" w14:textId="7D4FC2AD" w:rsidR="009B3ECC" w:rsidRPr="00051DB2" w:rsidRDefault="00BF272D" w:rsidP="00B62E39">
      <w:pPr>
        <w:spacing w:before="126" w:line="229"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w:t>
      </w:r>
      <w:r w:rsidR="00FB5466" w:rsidRPr="00051DB2">
        <w:rPr>
          <w:rFonts w:ascii="Arial" w:eastAsia="Arial" w:hAnsi="Arial"/>
          <w:color w:val="000000"/>
          <w:sz w:val="21"/>
        </w:rPr>
        <w:t>.2.1</w:t>
      </w:r>
      <w:r w:rsidR="00A17812">
        <w:rPr>
          <w:rFonts w:ascii="Arial" w:eastAsia="Arial" w:hAnsi="Arial"/>
          <w:color w:val="000000"/>
          <w:sz w:val="21"/>
        </w:rPr>
        <w:t>7</w:t>
      </w:r>
      <w:r w:rsidR="009B3ECC" w:rsidRPr="00051DB2">
        <w:rPr>
          <w:rFonts w:ascii="Arial" w:eastAsia="Arial" w:hAnsi="Arial"/>
          <w:color w:val="000000"/>
          <w:sz w:val="21"/>
        </w:rPr>
        <w:t xml:space="preserve">In the case of a CATO </w:t>
      </w:r>
      <w:r w:rsidR="00C963EB" w:rsidRPr="00051DB2">
        <w:rPr>
          <w:rFonts w:ascii="Arial" w:eastAsia="Arial" w:hAnsi="Arial"/>
          <w:color w:val="000000"/>
          <w:sz w:val="21"/>
        </w:rPr>
        <w:t xml:space="preserve">Transmission Interface </w:t>
      </w:r>
      <w:r w:rsidR="009B3ECC" w:rsidRPr="00051DB2">
        <w:rPr>
          <w:rFonts w:ascii="Arial" w:eastAsia="Arial" w:hAnsi="Arial"/>
          <w:color w:val="000000"/>
          <w:sz w:val="21"/>
        </w:rPr>
        <w:t xml:space="preserve">Site, the </w:t>
      </w:r>
      <w:r w:rsidR="0020526D" w:rsidRPr="00051DB2">
        <w:rPr>
          <w:rFonts w:ascii="Arial" w:eastAsia="Arial" w:hAnsi="Arial"/>
          <w:color w:val="000000"/>
          <w:sz w:val="21"/>
        </w:rPr>
        <w:t>P</w:t>
      </w:r>
      <w:r w:rsidR="009B3ECC" w:rsidRPr="00051DB2">
        <w:rPr>
          <w:rFonts w:ascii="Arial" w:eastAsia="Arial" w:hAnsi="Arial"/>
          <w:color w:val="000000"/>
          <w:sz w:val="21"/>
        </w:rPr>
        <w:t xml:space="preserve">TO shall provide the data required by the </w:t>
      </w:r>
      <w:r w:rsidR="00A673D4" w:rsidRPr="00051DB2">
        <w:rPr>
          <w:rFonts w:ascii="Arial" w:eastAsia="Arial" w:hAnsi="Arial"/>
          <w:color w:val="000000"/>
          <w:sz w:val="21"/>
        </w:rPr>
        <w:t>CATO</w:t>
      </w:r>
      <w:r w:rsidR="009B3ECC" w:rsidRPr="00051DB2">
        <w:rPr>
          <w:rFonts w:ascii="Arial" w:eastAsia="Arial" w:hAnsi="Arial"/>
          <w:color w:val="000000"/>
          <w:sz w:val="21"/>
        </w:rPr>
        <w:t xml:space="preserve"> for the creation of an operation diagram to The Company. The </w:t>
      </w:r>
      <w:r w:rsidR="00A673D4" w:rsidRPr="00051DB2">
        <w:rPr>
          <w:rFonts w:ascii="Arial" w:eastAsia="Arial" w:hAnsi="Arial"/>
          <w:color w:val="000000"/>
          <w:sz w:val="21"/>
        </w:rPr>
        <w:t xml:space="preserve">CATO </w:t>
      </w:r>
      <w:r w:rsidR="00076384">
        <w:rPr>
          <w:rFonts w:ascii="Arial" w:eastAsia="Arial" w:hAnsi="Arial"/>
          <w:color w:val="000000"/>
          <w:sz w:val="21"/>
        </w:rPr>
        <w:t xml:space="preserve">shall </w:t>
      </w:r>
      <w:r w:rsidR="009B3ECC" w:rsidRPr="00051DB2">
        <w:rPr>
          <w:rFonts w:ascii="Arial" w:eastAsia="Arial" w:hAnsi="Arial"/>
          <w:color w:val="000000"/>
          <w:sz w:val="21"/>
        </w:rPr>
        <w:t xml:space="preserve">provide the Operational Diagram to the </w:t>
      </w:r>
      <w:r w:rsidR="0020526D" w:rsidRPr="00051DB2">
        <w:rPr>
          <w:rFonts w:ascii="Arial" w:eastAsia="Arial" w:hAnsi="Arial"/>
          <w:color w:val="000000"/>
          <w:sz w:val="21"/>
        </w:rPr>
        <w:t>P</w:t>
      </w:r>
      <w:r w:rsidR="009B3ECC" w:rsidRPr="00051DB2">
        <w:rPr>
          <w:rFonts w:ascii="Arial" w:eastAsia="Arial" w:hAnsi="Arial"/>
          <w:color w:val="000000"/>
          <w:sz w:val="21"/>
        </w:rPr>
        <w:t xml:space="preserve">TO and The Company prior to either energization or synchronization of the </w:t>
      </w:r>
      <w:r w:rsidR="00A673D4" w:rsidRPr="00051DB2">
        <w:rPr>
          <w:rFonts w:ascii="Arial" w:eastAsia="Arial" w:hAnsi="Arial"/>
          <w:color w:val="000000"/>
          <w:sz w:val="21"/>
        </w:rPr>
        <w:t>CATO</w:t>
      </w:r>
      <w:r w:rsidR="00E56B5D" w:rsidRPr="00051DB2">
        <w:rPr>
          <w:rFonts w:ascii="Arial" w:eastAsia="Arial" w:hAnsi="Arial"/>
          <w:color w:val="000000"/>
          <w:sz w:val="21"/>
        </w:rPr>
        <w:t>’s</w:t>
      </w:r>
      <w:r w:rsidR="009B3ECC" w:rsidRPr="00051DB2">
        <w:rPr>
          <w:rFonts w:ascii="Arial" w:eastAsia="Arial" w:hAnsi="Arial"/>
          <w:color w:val="000000"/>
          <w:sz w:val="21"/>
        </w:rPr>
        <w:t xml:space="preserve"> </w:t>
      </w:r>
      <w:r w:rsidR="00684D36" w:rsidRPr="00051DB2">
        <w:rPr>
          <w:rFonts w:ascii="Arial" w:eastAsia="Arial" w:hAnsi="Arial"/>
          <w:color w:val="000000"/>
          <w:sz w:val="21"/>
        </w:rPr>
        <w:t>e</w:t>
      </w:r>
      <w:r w:rsidR="009B3ECC" w:rsidRPr="00051DB2">
        <w:rPr>
          <w:rFonts w:ascii="Arial" w:eastAsia="Arial" w:hAnsi="Arial"/>
          <w:color w:val="000000"/>
          <w:sz w:val="21"/>
        </w:rPr>
        <w:t xml:space="preserve">quipment. </w:t>
      </w:r>
    </w:p>
    <w:p w14:paraId="6642F4A6" w14:textId="77EC7549" w:rsidR="00A65E95" w:rsidRPr="00051DB2" w:rsidRDefault="00BF272D" w:rsidP="00CB16D7">
      <w:pPr>
        <w:spacing w:before="126" w:line="230"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A17812">
        <w:rPr>
          <w:rFonts w:ascii="Arial" w:eastAsia="Arial" w:hAnsi="Arial"/>
          <w:color w:val="000000"/>
          <w:sz w:val="21"/>
        </w:rPr>
        <w:t>18</w:t>
      </w:r>
      <w:r w:rsidR="00921F23" w:rsidRPr="00122A1A">
        <w:rPr>
          <w:rFonts w:ascii="Arial" w:eastAsia="Arial" w:hAnsi="Arial"/>
          <w:color w:val="000000"/>
          <w:sz w:val="21"/>
        </w:rPr>
        <w:t>The</w:t>
      </w:r>
      <w:r w:rsidR="00921F23" w:rsidRPr="00051DB2">
        <w:rPr>
          <w:rFonts w:ascii="Arial" w:eastAsia="Arial" w:hAnsi="Arial"/>
          <w:color w:val="000000"/>
          <w:sz w:val="21"/>
        </w:rPr>
        <w:t xml:space="preserve"> Company </w:t>
      </w:r>
      <w:r w:rsidRPr="00051DB2">
        <w:rPr>
          <w:rFonts w:ascii="Arial" w:eastAsia="Arial" w:hAnsi="Arial"/>
          <w:color w:val="000000"/>
          <w:sz w:val="21"/>
        </w:rPr>
        <w:t xml:space="preserve">shall consider the NETS risks that may arise from the </w:t>
      </w:r>
      <w:r w:rsidR="00226E03" w:rsidRPr="00051DB2">
        <w:rPr>
          <w:rFonts w:ascii="Arial" w:eastAsia="Arial" w:hAnsi="Arial"/>
          <w:color w:val="000000"/>
          <w:sz w:val="21"/>
        </w:rPr>
        <w:t xml:space="preserve">CATO </w:t>
      </w:r>
      <w:r w:rsidRPr="00051DB2">
        <w:rPr>
          <w:rFonts w:ascii="Arial" w:eastAsia="Arial" w:hAnsi="Arial"/>
          <w:color w:val="000000"/>
          <w:sz w:val="21"/>
        </w:rPr>
        <w:t xml:space="preserve">Equipment being </w:t>
      </w:r>
      <w:r w:rsidR="00BA4554" w:rsidRPr="00051DB2">
        <w:rPr>
          <w:rFonts w:ascii="Arial" w:eastAsia="Arial" w:hAnsi="Arial"/>
          <w:color w:val="000000"/>
          <w:sz w:val="21"/>
        </w:rPr>
        <w:t>s</w:t>
      </w:r>
      <w:r w:rsidRPr="00051DB2">
        <w:rPr>
          <w:rFonts w:ascii="Arial" w:eastAsia="Arial" w:hAnsi="Arial"/>
          <w:color w:val="000000"/>
          <w:sz w:val="21"/>
        </w:rPr>
        <w:t xml:space="preserve">ynchronised to the NETS, identify any contingency arrangements required, and advise the </w:t>
      </w:r>
      <w:r w:rsidR="00C963EB" w:rsidRPr="00051DB2">
        <w:rPr>
          <w:rFonts w:ascii="Arial" w:eastAsia="Arial" w:hAnsi="Arial"/>
          <w:color w:val="000000"/>
          <w:sz w:val="21"/>
        </w:rPr>
        <w:t>P</w:t>
      </w:r>
      <w:r w:rsidRPr="00051DB2">
        <w:rPr>
          <w:rFonts w:ascii="Arial" w:eastAsia="Arial" w:hAnsi="Arial"/>
          <w:color w:val="000000"/>
          <w:sz w:val="21"/>
        </w:rPr>
        <w:t xml:space="preserve">TO and any </w:t>
      </w:r>
      <w:r w:rsidR="00C963EB" w:rsidRPr="00051DB2">
        <w:rPr>
          <w:rFonts w:ascii="Arial" w:eastAsia="Arial" w:hAnsi="Arial"/>
          <w:color w:val="000000"/>
          <w:sz w:val="21"/>
        </w:rPr>
        <w:t xml:space="preserve">other </w:t>
      </w:r>
      <w:r w:rsidRPr="00051DB2">
        <w:rPr>
          <w:rFonts w:ascii="Arial" w:eastAsia="Arial" w:hAnsi="Arial"/>
          <w:color w:val="000000"/>
          <w:sz w:val="21"/>
        </w:rPr>
        <w:t>TO appropriately.</w:t>
      </w:r>
    </w:p>
    <w:p w14:paraId="465266BA" w14:textId="56BD5992" w:rsidR="009B3ECC" w:rsidRPr="00051DB2" w:rsidRDefault="009B3ECC" w:rsidP="003B0425">
      <w:pPr>
        <w:spacing w:before="131" w:line="227" w:lineRule="exact"/>
        <w:ind w:left="720" w:hanging="720"/>
        <w:jc w:val="both"/>
        <w:textAlignment w:val="baseline"/>
        <w:rPr>
          <w:rFonts w:ascii="Arial" w:eastAsia="Arial" w:hAnsi="Arial"/>
          <w:color w:val="000000"/>
          <w:spacing w:val="-5"/>
          <w:sz w:val="21"/>
        </w:rPr>
      </w:pPr>
      <w:r w:rsidRPr="00051DB2">
        <w:rPr>
          <w:rFonts w:ascii="Arial" w:eastAsia="Arial" w:hAnsi="Arial"/>
          <w:color w:val="000000"/>
          <w:spacing w:val="-5"/>
          <w:sz w:val="21"/>
        </w:rPr>
        <w:t xml:space="preserve"> 3.2.</w:t>
      </w:r>
      <w:r w:rsidR="00A44038">
        <w:rPr>
          <w:rFonts w:ascii="Arial" w:eastAsia="Arial" w:hAnsi="Arial"/>
          <w:color w:val="000000"/>
          <w:spacing w:val="-5"/>
          <w:sz w:val="21"/>
        </w:rPr>
        <w:t>19</w:t>
      </w:r>
      <w:r w:rsidRPr="00051DB2">
        <w:rPr>
          <w:rFonts w:ascii="Arial" w:eastAsia="Arial" w:hAnsi="Arial"/>
          <w:color w:val="000000"/>
          <w:spacing w:val="-5"/>
          <w:sz w:val="21"/>
        </w:rPr>
        <w:t xml:space="preserve"> Prior to the EON and </w:t>
      </w:r>
      <w:proofErr w:type="spellStart"/>
      <w:r w:rsidR="00D11B54">
        <w:rPr>
          <w:rFonts w:ascii="Arial" w:eastAsia="Arial" w:hAnsi="Arial"/>
          <w:color w:val="000000"/>
          <w:spacing w:val="-5"/>
          <w:sz w:val="21"/>
        </w:rPr>
        <w:t>PtL</w:t>
      </w:r>
      <w:proofErr w:type="spellEnd"/>
      <w:r w:rsidRPr="00051DB2">
        <w:rPr>
          <w:rFonts w:ascii="Arial" w:eastAsia="Arial" w:hAnsi="Arial"/>
          <w:color w:val="000000"/>
          <w:spacing w:val="-5"/>
          <w:sz w:val="21"/>
        </w:rPr>
        <w:t xml:space="preserve"> being issued, The </w:t>
      </w:r>
      <w:r w:rsidR="00596FA7" w:rsidRPr="00051DB2">
        <w:rPr>
          <w:rFonts w:ascii="Arial" w:eastAsia="Arial" w:hAnsi="Arial"/>
          <w:color w:val="000000"/>
          <w:spacing w:val="-5"/>
          <w:sz w:val="21"/>
        </w:rPr>
        <w:t>CATO</w:t>
      </w:r>
      <w:r w:rsidR="00076384">
        <w:rPr>
          <w:rFonts w:ascii="Arial" w:eastAsia="Arial" w:hAnsi="Arial"/>
          <w:color w:val="000000"/>
          <w:spacing w:val="-5"/>
          <w:sz w:val="21"/>
        </w:rPr>
        <w:t xml:space="preserve"> </w:t>
      </w:r>
      <w:r w:rsidR="00636B60">
        <w:rPr>
          <w:rFonts w:ascii="Arial" w:eastAsia="Arial" w:hAnsi="Arial"/>
          <w:color w:val="000000"/>
          <w:spacing w:val="-5"/>
          <w:sz w:val="21"/>
        </w:rPr>
        <w:t xml:space="preserve">shall </w:t>
      </w:r>
      <w:r w:rsidR="00636B60" w:rsidRPr="00051DB2">
        <w:rPr>
          <w:rFonts w:ascii="Arial" w:eastAsia="Arial" w:hAnsi="Arial"/>
          <w:color w:val="000000"/>
          <w:spacing w:val="-5"/>
          <w:sz w:val="21"/>
        </w:rPr>
        <w:t>share</w:t>
      </w:r>
      <w:r w:rsidRPr="00051DB2">
        <w:rPr>
          <w:rFonts w:ascii="Arial" w:eastAsia="Arial" w:hAnsi="Arial"/>
          <w:color w:val="000000"/>
          <w:spacing w:val="-5"/>
          <w:sz w:val="21"/>
        </w:rPr>
        <w:t xml:space="preserve"> with the </w:t>
      </w:r>
      <w:r w:rsidR="008D5BBF" w:rsidRPr="00051DB2">
        <w:rPr>
          <w:rFonts w:ascii="Arial" w:eastAsia="Arial" w:hAnsi="Arial"/>
          <w:color w:val="000000"/>
          <w:spacing w:val="-5"/>
          <w:sz w:val="21"/>
        </w:rPr>
        <w:t>P</w:t>
      </w:r>
      <w:r w:rsidRPr="00051DB2">
        <w:rPr>
          <w:rFonts w:ascii="Arial" w:eastAsia="Arial" w:hAnsi="Arial"/>
          <w:color w:val="000000"/>
          <w:spacing w:val="-5"/>
          <w:sz w:val="21"/>
        </w:rPr>
        <w:t xml:space="preserve">TO the relevant parts of the technical data schedules for matters associated with the </w:t>
      </w:r>
      <w:r w:rsidR="00055DC1" w:rsidRPr="00051DB2">
        <w:rPr>
          <w:rFonts w:ascii="Arial" w:eastAsia="Arial" w:hAnsi="Arial"/>
          <w:color w:val="000000"/>
          <w:spacing w:val="-5"/>
          <w:sz w:val="21"/>
        </w:rPr>
        <w:t>C</w:t>
      </w:r>
      <w:r w:rsidR="001C45C4" w:rsidRPr="00051DB2">
        <w:rPr>
          <w:rFonts w:ascii="Arial" w:eastAsia="Arial" w:hAnsi="Arial"/>
          <w:color w:val="000000"/>
          <w:spacing w:val="-5"/>
          <w:sz w:val="21"/>
        </w:rPr>
        <w:t>A</w:t>
      </w:r>
      <w:r w:rsidRPr="00051DB2">
        <w:rPr>
          <w:rFonts w:ascii="Arial" w:eastAsia="Arial" w:hAnsi="Arial"/>
          <w:color w:val="000000"/>
          <w:spacing w:val="-5"/>
          <w:sz w:val="21"/>
        </w:rPr>
        <w:t>TO Con</w:t>
      </w:r>
      <w:r w:rsidR="00BD3196" w:rsidRPr="00051DB2">
        <w:rPr>
          <w:rFonts w:ascii="Arial" w:eastAsia="Arial" w:hAnsi="Arial"/>
          <w:color w:val="000000"/>
          <w:spacing w:val="-5"/>
          <w:sz w:val="21"/>
        </w:rPr>
        <w:t>nection</w:t>
      </w:r>
      <w:r w:rsidRPr="00051DB2">
        <w:rPr>
          <w:rFonts w:ascii="Arial" w:eastAsia="Arial" w:hAnsi="Arial"/>
          <w:color w:val="000000"/>
          <w:spacing w:val="-5"/>
          <w:sz w:val="21"/>
        </w:rPr>
        <w:t xml:space="preserve"> </w:t>
      </w:r>
      <w:r w:rsidR="00EB2B01" w:rsidRPr="00051DB2">
        <w:rPr>
          <w:rFonts w:ascii="Arial" w:eastAsia="Arial" w:hAnsi="Arial"/>
          <w:color w:val="000000"/>
          <w:spacing w:val="-5"/>
          <w:sz w:val="21"/>
        </w:rPr>
        <w:t>Schedule</w:t>
      </w:r>
      <w:r w:rsidRPr="00051DB2">
        <w:rPr>
          <w:rFonts w:ascii="Arial" w:eastAsia="Arial" w:hAnsi="Arial"/>
          <w:color w:val="000000"/>
          <w:spacing w:val="-5"/>
          <w:sz w:val="21"/>
        </w:rPr>
        <w:t>. This will include all update</w:t>
      </w:r>
      <w:r w:rsidR="00AD70D5" w:rsidRPr="00051DB2">
        <w:rPr>
          <w:rFonts w:ascii="Arial" w:eastAsia="Arial" w:hAnsi="Arial"/>
          <w:color w:val="000000"/>
          <w:spacing w:val="-5"/>
          <w:sz w:val="21"/>
        </w:rPr>
        <w:t>s</w:t>
      </w:r>
      <w:r w:rsidRPr="00051DB2">
        <w:rPr>
          <w:rFonts w:ascii="Arial" w:eastAsia="Arial" w:hAnsi="Arial"/>
          <w:color w:val="000000"/>
          <w:spacing w:val="-5"/>
          <w:sz w:val="21"/>
        </w:rPr>
        <w:t xml:space="preserve"> to </w:t>
      </w:r>
      <w:r w:rsidR="00BD3196" w:rsidRPr="00051DB2">
        <w:rPr>
          <w:rFonts w:ascii="Arial" w:eastAsia="Arial" w:hAnsi="Arial"/>
          <w:color w:val="000000"/>
          <w:spacing w:val="-5"/>
          <w:sz w:val="21"/>
        </w:rPr>
        <w:t>data requirements (</w:t>
      </w:r>
      <w:r w:rsidR="00866CEF" w:rsidRPr="00051DB2">
        <w:rPr>
          <w:rFonts w:ascii="Arial" w:eastAsia="Arial" w:hAnsi="Arial"/>
          <w:color w:val="000000"/>
          <w:spacing w:val="-5"/>
          <w:sz w:val="21"/>
        </w:rPr>
        <w:t xml:space="preserve">see </w:t>
      </w:r>
      <w:r w:rsidR="00BD3196" w:rsidRPr="00051DB2">
        <w:rPr>
          <w:rFonts w:ascii="Arial" w:eastAsia="Arial" w:hAnsi="Arial"/>
          <w:color w:val="000000"/>
          <w:spacing w:val="-5"/>
          <w:sz w:val="21"/>
        </w:rPr>
        <w:t>STCPs</w:t>
      </w:r>
      <w:r w:rsidR="00866CEF" w:rsidRPr="00051DB2">
        <w:rPr>
          <w:rFonts w:ascii="Arial" w:eastAsia="Arial" w:hAnsi="Arial"/>
          <w:color w:val="000000"/>
          <w:spacing w:val="-5"/>
          <w:sz w:val="21"/>
        </w:rPr>
        <w:t xml:space="preserve"> including but not limited to</w:t>
      </w:r>
      <w:r w:rsidR="00BD3196" w:rsidRPr="00051DB2">
        <w:rPr>
          <w:rFonts w:ascii="Arial" w:eastAsia="Arial" w:hAnsi="Arial"/>
          <w:color w:val="000000"/>
          <w:spacing w:val="-5"/>
          <w:sz w:val="21"/>
        </w:rPr>
        <w:t xml:space="preserve"> </w:t>
      </w:r>
      <w:r w:rsidR="00956EF4">
        <w:rPr>
          <w:rFonts w:ascii="Arial" w:eastAsia="Arial" w:hAnsi="Arial"/>
          <w:color w:val="000000"/>
          <w:spacing w:val="-5"/>
          <w:sz w:val="21"/>
        </w:rPr>
        <w:t>STCP</w:t>
      </w:r>
      <w:r w:rsidR="00BD3196" w:rsidRPr="00051DB2">
        <w:rPr>
          <w:rFonts w:ascii="Arial" w:eastAsia="Arial" w:hAnsi="Arial"/>
          <w:color w:val="000000"/>
          <w:spacing w:val="-5"/>
          <w:sz w:val="21"/>
        </w:rPr>
        <w:t xml:space="preserve">12-1, </w:t>
      </w:r>
      <w:r w:rsidR="00956EF4">
        <w:rPr>
          <w:rFonts w:ascii="Arial" w:eastAsia="Arial" w:hAnsi="Arial"/>
          <w:color w:val="000000"/>
          <w:spacing w:val="-5"/>
          <w:sz w:val="21"/>
        </w:rPr>
        <w:t>STCP</w:t>
      </w:r>
      <w:r w:rsidR="00BD3196" w:rsidRPr="00051DB2">
        <w:rPr>
          <w:rFonts w:ascii="Arial" w:eastAsia="Arial" w:hAnsi="Arial"/>
          <w:color w:val="000000"/>
          <w:spacing w:val="-5"/>
          <w:sz w:val="21"/>
        </w:rPr>
        <w:t>18-7</w:t>
      </w:r>
      <w:r w:rsidR="00866CEF" w:rsidRPr="00051DB2">
        <w:rPr>
          <w:rFonts w:ascii="Arial" w:eastAsia="Arial" w:hAnsi="Arial"/>
          <w:color w:val="000000"/>
          <w:spacing w:val="-5"/>
          <w:sz w:val="21"/>
        </w:rPr>
        <w:t>)</w:t>
      </w:r>
      <w:r w:rsidRPr="00051DB2">
        <w:rPr>
          <w:rFonts w:ascii="Arial" w:eastAsia="Arial" w:hAnsi="Arial"/>
          <w:color w:val="000000"/>
          <w:spacing w:val="-5"/>
          <w:sz w:val="21"/>
        </w:rPr>
        <w:t xml:space="preserve">, network models and </w:t>
      </w:r>
      <w:r w:rsidR="0002635B" w:rsidRPr="00051DB2">
        <w:rPr>
          <w:rFonts w:ascii="Arial" w:eastAsia="Arial" w:hAnsi="Arial"/>
          <w:color w:val="000000"/>
          <w:spacing w:val="-5"/>
          <w:sz w:val="21"/>
        </w:rPr>
        <w:t>dynamic</w:t>
      </w:r>
      <w:r w:rsidRPr="00051DB2">
        <w:rPr>
          <w:rFonts w:ascii="Arial" w:eastAsia="Arial" w:hAnsi="Arial"/>
          <w:color w:val="000000"/>
          <w:spacing w:val="-5"/>
          <w:sz w:val="21"/>
        </w:rPr>
        <w:t xml:space="preserve"> models. If the relevant parts of the technical data schedules </w:t>
      </w:r>
      <w:proofErr w:type="gramStart"/>
      <w:r w:rsidRPr="00051DB2">
        <w:rPr>
          <w:rFonts w:ascii="Arial" w:eastAsia="Arial" w:hAnsi="Arial"/>
          <w:color w:val="000000"/>
          <w:spacing w:val="-5"/>
          <w:sz w:val="21"/>
        </w:rPr>
        <w:t>make reference</w:t>
      </w:r>
      <w:proofErr w:type="gramEnd"/>
      <w:r w:rsidRPr="00051DB2">
        <w:rPr>
          <w:rFonts w:ascii="Arial" w:eastAsia="Arial" w:hAnsi="Arial"/>
          <w:color w:val="000000"/>
          <w:spacing w:val="-5"/>
          <w:sz w:val="21"/>
        </w:rPr>
        <w:t xml:space="preserve"> to external documents, those external documents sh</w:t>
      </w:r>
      <w:r w:rsidR="007B752B">
        <w:rPr>
          <w:rFonts w:ascii="Arial" w:eastAsia="Arial" w:hAnsi="Arial"/>
          <w:color w:val="000000"/>
          <w:spacing w:val="-5"/>
          <w:sz w:val="21"/>
        </w:rPr>
        <w:t>all</w:t>
      </w:r>
      <w:r w:rsidRPr="00051DB2">
        <w:rPr>
          <w:rFonts w:ascii="Arial" w:eastAsia="Arial" w:hAnsi="Arial"/>
          <w:color w:val="000000"/>
          <w:spacing w:val="-5"/>
          <w:sz w:val="21"/>
        </w:rPr>
        <w:t xml:space="preserve"> be provided to the </w:t>
      </w:r>
      <w:r w:rsidR="000A54EB" w:rsidRPr="00051DB2">
        <w:rPr>
          <w:rFonts w:ascii="Arial" w:eastAsia="Arial" w:hAnsi="Arial"/>
          <w:color w:val="000000"/>
          <w:spacing w:val="-5"/>
          <w:sz w:val="21"/>
        </w:rPr>
        <w:t>P</w:t>
      </w:r>
      <w:r w:rsidRPr="00051DB2">
        <w:rPr>
          <w:rFonts w:ascii="Arial" w:eastAsia="Arial" w:hAnsi="Arial"/>
          <w:color w:val="000000"/>
          <w:spacing w:val="-5"/>
          <w:sz w:val="21"/>
        </w:rPr>
        <w:t xml:space="preserve">TO. </w:t>
      </w:r>
    </w:p>
    <w:p w14:paraId="58BC04B8" w14:textId="1C8DCED7" w:rsidR="00A65E95" w:rsidRPr="00051DB2" w:rsidRDefault="00BF272D" w:rsidP="00CB16D7">
      <w:pPr>
        <w:spacing w:before="110" w:line="240"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3.2.2</w:t>
      </w:r>
      <w:r w:rsidR="00A44038">
        <w:rPr>
          <w:rFonts w:ascii="Arial" w:eastAsia="Arial" w:hAnsi="Arial"/>
          <w:color w:val="000000"/>
          <w:spacing w:val="-4"/>
          <w:sz w:val="21"/>
        </w:rPr>
        <w:t>0</w:t>
      </w:r>
      <w:r w:rsidR="00D04598" w:rsidRPr="00051DB2">
        <w:rPr>
          <w:rFonts w:ascii="Arial" w:eastAsia="Arial" w:hAnsi="Arial"/>
          <w:color w:val="000000"/>
          <w:spacing w:val="-4"/>
          <w:sz w:val="21"/>
        </w:rPr>
        <w:t xml:space="preserve">The Company </w:t>
      </w:r>
      <w:r w:rsidRPr="00051DB2">
        <w:rPr>
          <w:rFonts w:ascii="Arial" w:eastAsia="Arial" w:hAnsi="Arial"/>
          <w:color w:val="000000"/>
          <w:spacing w:val="-4"/>
          <w:sz w:val="21"/>
        </w:rPr>
        <w:t xml:space="preserve">shall ensure that the </w:t>
      </w:r>
      <w:r w:rsidR="003A4A0D" w:rsidRPr="00051DB2">
        <w:rPr>
          <w:rFonts w:ascii="Arial" w:eastAsia="Arial" w:hAnsi="Arial"/>
          <w:color w:val="000000"/>
          <w:spacing w:val="-4"/>
          <w:sz w:val="21"/>
        </w:rPr>
        <w:t xml:space="preserve">CATO </w:t>
      </w:r>
      <w:r w:rsidRPr="00051DB2">
        <w:rPr>
          <w:rFonts w:ascii="Arial" w:eastAsia="Arial" w:hAnsi="Arial"/>
          <w:color w:val="000000"/>
          <w:spacing w:val="-4"/>
          <w:sz w:val="21"/>
        </w:rPr>
        <w:t xml:space="preserve">or </w:t>
      </w:r>
      <w:r w:rsidR="002456B8" w:rsidRPr="00051DB2">
        <w:rPr>
          <w:rFonts w:ascii="Arial" w:eastAsia="Arial" w:hAnsi="Arial"/>
          <w:color w:val="000000"/>
          <w:spacing w:val="-4"/>
          <w:sz w:val="21"/>
        </w:rPr>
        <w:t xml:space="preserve">their </w:t>
      </w:r>
      <w:r w:rsidRPr="00051DB2">
        <w:rPr>
          <w:rFonts w:ascii="Arial" w:eastAsia="Arial" w:hAnsi="Arial"/>
          <w:color w:val="000000"/>
          <w:spacing w:val="-4"/>
          <w:sz w:val="21"/>
        </w:rPr>
        <w:t xml:space="preserve">representative will carry out such off-load Compliance Testing as required to ensure the </w:t>
      </w:r>
      <w:r w:rsidR="003A4A0D" w:rsidRPr="00051DB2">
        <w:rPr>
          <w:rFonts w:ascii="Arial" w:eastAsia="Arial" w:hAnsi="Arial"/>
          <w:color w:val="000000"/>
          <w:spacing w:val="-4"/>
          <w:sz w:val="21"/>
        </w:rPr>
        <w:t xml:space="preserve">CATO </w:t>
      </w:r>
      <w:r w:rsidRPr="00051DB2">
        <w:rPr>
          <w:rFonts w:ascii="Arial" w:eastAsia="Arial" w:hAnsi="Arial"/>
          <w:color w:val="000000"/>
          <w:spacing w:val="-4"/>
          <w:sz w:val="21"/>
        </w:rPr>
        <w:t>Equipment meets Compliance requirements.</w:t>
      </w:r>
    </w:p>
    <w:p w14:paraId="400DFD3B" w14:textId="5AEC9D83" w:rsidR="00A65E95" w:rsidRPr="00051DB2" w:rsidRDefault="00BF272D" w:rsidP="00CB16D7">
      <w:pPr>
        <w:spacing w:before="131" w:line="227"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3.2.2</w:t>
      </w:r>
      <w:r w:rsidR="00A44038">
        <w:rPr>
          <w:rFonts w:ascii="Arial" w:eastAsia="Arial" w:hAnsi="Arial"/>
          <w:color w:val="000000"/>
          <w:spacing w:val="-4"/>
          <w:sz w:val="21"/>
        </w:rPr>
        <w:t>1</w:t>
      </w:r>
      <w:r w:rsidR="00040001" w:rsidRPr="00051DB2">
        <w:rPr>
          <w:rFonts w:ascii="Arial" w:eastAsia="Arial" w:hAnsi="Arial"/>
          <w:color w:val="000000"/>
          <w:spacing w:val="-4"/>
          <w:sz w:val="21"/>
        </w:rPr>
        <w:t xml:space="preserve">The Company </w:t>
      </w:r>
      <w:r w:rsidR="001F209F">
        <w:rPr>
          <w:rFonts w:ascii="Arial" w:eastAsia="Arial" w:hAnsi="Arial"/>
          <w:color w:val="000000"/>
          <w:spacing w:val="-4"/>
          <w:sz w:val="21"/>
        </w:rPr>
        <w:t xml:space="preserve">and PTO </w:t>
      </w:r>
      <w:r w:rsidRPr="00051DB2">
        <w:rPr>
          <w:rFonts w:ascii="Arial" w:eastAsia="Arial" w:hAnsi="Arial"/>
          <w:color w:val="000000"/>
          <w:spacing w:val="-4"/>
          <w:sz w:val="21"/>
        </w:rPr>
        <w:t>shall review Compliance Testing documentation</w:t>
      </w:r>
      <w:r w:rsidR="00DE4872">
        <w:rPr>
          <w:rFonts w:ascii="Arial" w:eastAsia="Arial" w:hAnsi="Arial"/>
          <w:color w:val="000000"/>
          <w:spacing w:val="-4"/>
          <w:sz w:val="21"/>
        </w:rPr>
        <w:t xml:space="preserve"> (as applicable)</w:t>
      </w:r>
      <w:r w:rsidRPr="00051DB2">
        <w:rPr>
          <w:rFonts w:ascii="Arial" w:eastAsia="Arial" w:hAnsi="Arial"/>
          <w:color w:val="000000"/>
          <w:spacing w:val="-4"/>
          <w:sz w:val="21"/>
        </w:rPr>
        <w:t xml:space="preserve"> and may witness off load tests, and/or checks on </w:t>
      </w:r>
      <w:r w:rsidR="004C0BF3" w:rsidRPr="00051DB2">
        <w:rPr>
          <w:rFonts w:ascii="Arial" w:eastAsia="Arial" w:hAnsi="Arial"/>
          <w:color w:val="000000"/>
          <w:spacing w:val="-4"/>
          <w:sz w:val="21"/>
        </w:rPr>
        <w:t xml:space="preserve">CATO </w:t>
      </w:r>
      <w:r w:rsidRPr="00051DB2">
        <w:rPr>
          <w:rFonts w:ascii="Arial" w:eastAsia="Arial" w:hAnsi="Arial"/>
          <w:color w:val="000000"/>
          <w:spacing w:val="-4"/>
          <w:sz w:val="21"/>
        </w:rPr>
        <w:t xml:space="preserve">Equipment as considered appropriate by </w:t>
      </w:r>
      <w:r w:rsidR="00726510" w:rsidRPr="00051DB2">
        <w:rPr>
          <w:rFonts w:ascii="Arial" w:eastAsia="Arial" w:hAnsi="Arial"/>
          <w:color w:val="000000"/>
          <w:spacing w:val="-4"/>
          <w:sz w:val="21"/>
        </w:rPr>
        <w:t>The Company</w:t>
      </w:r>
      <w:r w:rsidRPr="00051DB2">
        <w:rPr>
          <w:rFonts w:ascii="Arial" w:eastAsia="Arial" w:hAnsi="Arial"/>
          <w:color w:val="000000"/>
          <w:spacing w:val="-4"/>
          <w:sz w:val="21"/>
        </w:rPr>
        <w:t xml:space="preserve"> or the </w:t>
      </w:r>
      <w:r w:rsidR="00EA79A4" w:rsidRPr="00051DB2">
        <w:rPr>
          <w:rFonts w:ascii="Arial" w:eastAsia="Arial" w:hAnsi="Arial"/>
          <w:color w:val="000000"/>
          <w:spacing w:val="-4"/>
          <w:sz w:val="21"/>
        </w:rPr>
        <w:t>P</w:t>
      </w:r>
      <w:r w:rsidRPr="00051DB2">
        <w:rPr>
          <w:rFonts w:ascii="Arial" w:eastAsia="Arial" w:hAnsi="Arial"/>
          <w:color w:val="000000"/>
          <w:spacing w:val="-4"/>
          <w:sz w:val="21"/>
        </w:rPr>
        <w:t>TO, and report back to the ONP.</w:t>
      </w:r>
      <w:r w:rsidR="00A048D2" w:rsidRPr="00051DB2">
        <w:rPr>
          <w:rFonts w:ascii="Arial" w:eastAsia="Arial" w:hAnsi="Arial"/>
          <w:color w:val="000000"/>
          <w:spacing w:val="-4"/>
          <w:sz w:val="21"/>
        </w:rPr>
        <w:t xml:space="preserve"> </w:t>
      </w:r>
      <w:r w:rsidR="00EC4973">
        <w:rPr>
          <w:rFonts w:ascii="Arial" w:eastAsia="Arial" w:hAnsi="Arial"/>
          <w:color w:val="000000"/>
          <w:spacing w:val="-4"/>
          <w:sz w:val="21"/>
        </w:rPr>
        <w:t xml:space="preserve"> </w:t>
      </w:r>
      <w:r w:rsidR="009B3ECC" w:rsidRPr="00051DB2">
        <w:rPr>
          <w:rFonts w:ascii="Arial" w:eastAsia="Arial" w:hAnsi="Arial"/>
          <w:color w:val="000000"/>
          <w:spacing w:val="-4"/>
          <w:sz w:val="21"/>
        </w:rPr>
        <w:t xml:space="preserve">The </w:t>
      </w:r>
      <w:r w:rsidR="001C45C4" w:rsidRPr="00051DB2">
        <w:rPr>
          <w:rFonts w:ascii="Arial" w:eastAsia="Arial" w:hAnsi="Arial"/>
          <w:color w:val="000000"/>
          <w:spacing w:val="-4"/>
          <w:sz w:val="21"/>
        </w:rPr>
        <w:t>CATO</w:t>
      </w:r>
      <w:r w:rsidR="009B3ECC" w:rsidRPr="00051DB2">
        <w:rPr>
          <w:rFonts w:ascii="Arial" w:eastAsia="Arial" w:hAnsi="Arial"/>
          <w:color w:val="000000"/>
          <w:spacing w:val="-4"/>
          <w:sz w:val="21"/>
        </w:rPr>
        <w:t xml:space="preserve"> </w:t>
      </w:r>
      <w:r w:rsidR="009C5D48">
        <w:rPr>
          <w:rFonts w:ascii="Arial" w:eastAsia="Arial" w:hAnsi="Arial"/>
          <w:color w:val="000000"/>
          <w:spacing w:val="-4"/>
          <w:sz w:val="21"/>
        </w:rPr>
        <w:t xml:space="preserve">shall </w:t>
      </w:r>
      <w:r w:rsidR="009B3ECC" w:rsidRPr="00051DB2">
        <w:rPr>
          <w:rFonts w:ascii="Arial" w:eastAsia="Arial" w:hAnsi="Arial"/>
          <w:color w:val="000000"/>
          <w:spacing w:val="-4"/>
          <w:sz w:val="21"/>
        </w:rPr>
        <w:t xml:space="preserve">forward to the </w:t>
      </w:r>
      <w:r w:rsidR="00D81326" w:rsidRPr="00051DB2">
        <w:rPr>
          <w:rFonts w:ascii="Arial" w:eastAsia="Arial" w:hAnsi="Arial"/>
          <w:color w:val="000000"/>
          <w:spacing w:val="-4"/>
          <w:sz w:val="21"/>
        </w:rPr>
        <w:t>P</w:t>
      </w:r>
      <w:r w:rsidR="009B3ECC" w:rsidRPr="00051DB2">
        <w:rPr>
          <w:rFonts w:ascii="Arial" w:eastAsia="Arial" w:hAnsi="Arial"/>
          <w:color w:val="000000"/>
          <w:spacing w:val="-4"/>
          <w:sz w:val="21"/>
        </w:rPr>
        <w:t xml:space="preserve">TO the results of tests relevant to the technical specification advised by the </w:t>
      </w:r>
      <w:r w:rsidR="00D81326" w:rsidRPr="00051DB2">
        <w:rPr>
          <w:rFonts w:ascii="Arial" w:eastAsia="Arial" w:hAnsi="Arial"/>
          <w:color w:val="000000"/>
          <w:spacing w:val="-4"/>
          <w:sz w:val="21"/>
        </w:rPr>
        <w:t>P</w:t>
      </w:r>
      <w:r w:rsidR="009B3ECC" w:rsidRPr="00051DB2">
        <w:rPr>
          <w:rFonts w:ascii="Arial" w:eastAsia="Arial" w:hAnsi="Arial"/>
          <w:color w:val="000000"/>
          <w:spacing w:val="-4"/>
          <w:sz w:val="21"/>
        </w:rPr>
        <w:t xml:space="preserve">TO in the </w:t>
      </w:r>
      <w:r w:rsidR="00BF263E" w:rsidRPr="00051DB2">
        <w:rPr>
          <w:rFonts w:ascii="Arial" w:eastAsia="Arial" w:hAnsi="Arial"/>
          <w:color w:val="000000"/>
          <w:spacing w:val="-4"/>
          <w:sz w:val="21"/>
        </w:rPr>
        <w:t>GIDFS</w:t>
      </w:r>
      <w:r w:rsidR="00EC4973">
        <w:rPr>
          <w:rFonts w:ascii="Arial" w:eastAsia="Arial" w:hAnsi="Arial"/>
          <w:color w:val="000000"/>
          <w:spacing w:val="-4"/>
          <w:sz w:val="21"/>
        </w:rPr>
        <w:t>.</w:t>
      </w:r>
    </w:p>
    <w:p w14:paraId="73B899F8" w14:textId="5390FC97" w:rsidR="00A65E95" w:rsidRPr="00051DB2" w:rsidRDefault="00BF272D" w:rsidP="00CB16D7">
      <w:pPr>
        <w:spacing w:before="117" w:line="23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3.2.2</w:t>
      </w:r>
      <w:r w:rsidR="00A44038">
        <w:rPr>
          <w:rFonts w:ascii="Arial" w:eastAsia="Arial" w:hAnsi="Arial"/>
          <w:color w:val="000000"/>
          <w:sz w:val="21"/>
        </w:rPr>
        <w:t>2</w:t>
      </w:r>
      <w:r w:rsidRPr="00051DB2">
        <w:rPr>
          <w:rFonts w:ascii="Arial" w:eastAsia="Arial" w:hAnsi="Arial"/>
          <w:color w:val="000000"/>
          <w:sz w:val="21"/>
        </w:rPr>
        <w:t>Completion of the ‘Approved Signature’ column in the Compliance Monitoring Statement in Appendix A1 can be electronic. i.e. it is sufficient for this to contain a date and the initials of the point of contact for</w:t>
      </w:r>
      <w:r w:rsidR="0024539C" w:rsidRPr="00051DB2">
        <w:rPr>
          <w:rFonts w:ascii="Arial" w:eastAsia="Arial" w:hAnsi="Arial"/>
          <w:color w:val="000000"/>
          <w:sz w:val="21"/>
        </w:rPr>
        <w:t xml:space="preserve"> </w:t>
      </w:r>
      <w:r w:rsidR="00D81326" w:rsidRPr="00051DB2">
        <w:rPr>
          <w:rFonts w:ascii="Arial" w:eastAsia="Arial" w:hAnsi="Arial"/>
          <w:color w:val="000000"/>
          <w:sz w:val="21"/>
        </w:rPr>
        <w:t>Th</w:t>
      </w:r>
      <w:r w:rsidR="0024539C" w:rsidRPr="00051DB2">
        <w:rPr>
          <w:rFonts w:ascii="Arial" w:eastAsia="Arial" w:hAnsi="Arial"/>
          <w:color w:val="000000"/>
          <w:sz w:val="21"/>
        </w:rPr>
        <w:t>e Company</w:t>
      </w:r>
      <w:r w:rsidRPr="00051DB2">
        <w:rPr>
          <w:rFonts w:ascii="Arial" w:eastAsia="Arial" w:hAnsi="Arial"/>
          <w:color w:val="000000"/>
          <w:sz w:val="21"/>
        </w:rPr>
        <w:t xml:space="preserve"> or the </w:t>
      </w:r>
      <w:r w:rsidR="0024539C" w:rsidRPr="00051DB2">
        <w:rPr>
          <w:rFonts w:ascii="Arial" w:eastAsia="Arial" w:hAnsi="Arial"/>
          <w:color w:val="000000"/>
          <w:sz w:val="21"/>
        </w:rPr>
        <w:t>P</w:t>
      </w:r>
      <w:r w:rsidRPr="00051DB2">
        <w:rPr>
          <w:rFonts w:ascii="Arial" w:eastAsia="Arial" w:hAnsi="Arial"/>
          <w:color w:val="000000"/>
          <w:sz w:val="21"/>
        </w:rPr>
        <w:t>TO.</w:t>
      </w:r>
    </w:p>
    <w:p w14:paraId="0BF7C19F" w14:textId="7C37112E" w:rsidR="00A65E95" w:rsidRPr="00051DB2" w:rsidRDefault="00BF272D" w:rsidP="00CB16D7">
      <w:pPr>
        <w:spacing w:before="117" w:after="453" w:line="23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3.2.2</w:t>
      </w:r>
      <w:r w:rsidR="00A44038">
        <w:rPr>
          <w:rFonts w:ascii="Arial" w:eastAsia="Arial" w:hAnsi="Arial"/>
          <w:color w:val="000000"/>
          <w:sz w:val="21"/>
        </w:rPr>
        <w:t>3</w:t>
      </w:r>
      <w:r w:rsidR="0024539C" w:rsidRPr="00051DB2">
        <w:rPr>
          <w:rFonts w:ascii="Arial" w:eastAsia="Arial" w:hAnsi="Arial"/>
          <w:color w:val="000000"/>
          <w:sz w:val="21"/>
        </w:rPr>
        <w:t xml:space="preserve">The Company </w:t>
      </w:r>
      <w:r w:rsidRPr="00051DB2">
        <w:rPr>
          <w:rFonts w:ascii="Arial" w:eastAsia="Arial" w:hAnsi="Arial"/>
          <w:color w:val="000000"/>
          <w:sz w:val="21"/>
        </w:rPr>
        <w:t xml:space="preserve">shall review any remaining Compliance aspects of the </w:t>
      </w:r>
      <w:r w:rsidR="00F80E9E" w:rsidRPr="00051DB2">
        <w:rPr>
          <w:rFonts w:ascii="Arial" w:eastAsia="Arial" w:hAnsi="Arial"/>
          <w:color w:val="000000"/>
          <w:sz w:val="21"/>
        </w:rPr>
        <w:t xml:space="preserve">GIDFS </w:t>
      </w:r>
      <w:r w:rsidRPr="00051DB2">
        <w:rPr>
          <w:rFonts w:ascii="Arial" w:eastAsia="Arial" w:hAnsi="Arial"/>
          <w:color w:val="000000"/>
          <w:sz w:val="21"/>
        </w:rPr>
        <w:t>and obtain resolution of any issues of non-</w:t>
      </w:r>
      <w:r w:rsidR="003A0292" w:rsidRPr="00051DB2">
        <w:rPr>
          <w:rFonts w:ascii="Arial" w:eastAsia="Arial" w:hAnsi="Arial"/>
          <w:color w:val="000000"/>
          <w:sz w:val="21"/>
        </w:rPr>
        <w:t>c</w:t>
      </w:r>
      <w:r w:rsidRPr="00051DB2">
        <w:rPr>
          <w:rFonts w:ascii="Arial" w:eastAsia="Arial" w:hAnsi="Arial"/>
          <w:color w:val="000000"/>
          <w:sz w:val="21"/>
        </w:rPr>
        <w:t xml:space="preserve">ompliance from the </w:t>
      </w:r>
      <w:r w:rsidR="00F80E9E" w:rsidRPr="00051DB2">
        <w:rPr>
          <w:rFonts w:ascii="Arial" w:eastAsia="Arial" w:hAnsi="Arial"/>
          <w:color w:val="000000"/>
          <w:sz w:val="21"/>
        </w:rPr>
        <w:t xml:space="preserve">CATO </w:t>
      </w:r>
      <w:r w:rsidRPr="00051DB2">
        <w:rPr>
          <w:rFonts w:ascii="Arial" w:eastAsia="Arial" w:hAnsi="Arial"/>
          <w:color w:val="000000"/>
          <w:sz w:val="21"/>
        </w:rPr>
        <w:t>to bot</w:t>
      </w:r>
      <w:r w:rsidR="007532C2" w:rsidRPr="00051DB2">
        <w:rPr>
          <w:rFonts w:ascii="Arial" w:eastAsia="Arial" w:hAnsi="Arial"/>
          <w:color w:val="000000"/>
          <w:sz w:val="21"/>
        </w:rPr>
        <w:t>h The Company’s</w:t>
      </w:r>
      <w:r w:rsidRPr="00051DB2">
        <w:rPr>
          <w:rFonts w:ascii="Arial" w:eastAsia="Arial" w:hAnsi="Arial"/>
          <w:color w:val="000000"/>
          <w:sz w:val="21"/>
        </w:rPr>
        <w:t>’</w:t>
      </w:r>
      <w:r w:rsidR="002D0126" w:rsidRPr="00051DB2">
        <w:rPr>
          <w:rFonts w:ascii="Arial" w:eastAsia="Arial" w:hAnsi="Arial"/>
          <w:color w:val="000000"/>
          <w:sz w:val="21"/>
        </w:rPr>
        <w:t xml:space="preserve"> </w:t>
      </w:r>
      <w:r w:rsidRPr="00051DB2">
        <w:rPr>
          <w:rFonts w:ascii="Arial" w:eastAsia="Arial" w:hAnsi="Arial"/>
          <w:color w:val="000000"/>
          <w:sz w:val="21"/>
        </w:rPr>
        <w:t xml:space="preserve">satisfaction and, with respect of the items discussed in section 3.2, </w:t>
      </w:r>
      <w:r w:rsidR="00286558">
        <w:rPr>
          <w:rFonts w:ascii="Arial" w:eastAsia="Arial" w:hAnsi="Arial"/>
          <w:color w:val="000000"/>
          <w:sz w:val="21"/>
        </w:rPr>
        <w:t xml:space="preserve">to </w:t>
      </w:r>
      <w:r w:rsidRPr="00051DB2">
        <w:rPr>
          <w:rFonts w:ascii="Arial" w:eastAsia="Arial" w:hAnsi="Arial"/>
          <w:color w:val="000000"/>
          <w:sz w:val="21"/>
        </w:rPr>
        <w:t xml:space="preserve">the satisfaction of the </w:t>
      </w:r>
      <w:r w:rsidR="008E7A46" w:rsidRPr="00051DB2">
        <w:rPr>
          <w:rFonts w:ascii="Arial" w:eastAsia="Arial" w:hAnsi="Arial"/>
          <w:color w:val="000000"/>
          <w:sz w:val="21"/>
        </w:rPr>
        <w:t>P</w:t>
      </w:r>
      <w:r w:rsidRPr="00051DB2">
        <w:rPr>
          <w:rFonts w:ascii="Arial" w:eastAsia="Arial" w:hAnsi="Arial"/>
          <w:color w:val="000000"/>
          <w:sz w:val="21"/>
        </w:rPr>
        <w:t>TO.</w:t>
      </w:r>
    </w:p>
    <w:p w14:paraId="33D56DE6" w14:textId="79C8E681" w:rsidR="00A65E95" w:rsidRPr="00051DB2" w:rsidRDefault="00BF272D" w:rsidP="00CB16D7">
      <w:pPr>
        <w:tabs>
          <w:tab w:val="decimal" w:pos="144"/>
          <w:tab w:val="left" w:pos="720"/>
        </w:tabs>
        <w:spacing w:before="118" w:line="273" w:lineRule="exact"/>
        <w:ind w:left="720" w:hanging="576"/>
        <w:textAlignment w:val="baseline"/>
        <w:rPr>
          <w:rFonts w:ascii="Arial" w:eastAsia="Arial" w:hAnsi="Arial"/>
          <w:b/>
          <w:color w:val="000000"/>
          <w:sz w:val="24"/>
        </w:rPr>
      </w:pPr>
      <w:r w:rsidRPr="00051DB2">
        <w:rPr>
          <w:rFonts w:ascii="Arial" w:eastAsia="Arial" w:hAnsi="Arial"/>
          <w:b/>
          <w:color w:val="000000"/>
          <w:sz w:val="24"/>
        </w:rPr>
        <w:lastRenderedPageBreak/>
        <w:t>3.3</w:t>
      </w:r>
      <w:r w:rsidRPr="00051DB2">
        <w:rPr>
          <w:rFonts w:ascii="Arial" w:eastAsia="Arial" w:hAnsi="Arial"/>
          <w:b/>
          <w:color w:val="000000"/>
          <w:sz w:val="24"/>
        </w:rPr>
        <w:tab/>
        <w:t xml:space="preserve">Agreement for Energisation, </w:t>
      </w:r>
      <w:r w:rsidR="00893A2B">
        <w:rPr>
          <w:rFonts w:ascii="Arial" w:eastAsia="Arial" w:hAnsi="Arial"/>
          <w:b/>
          <w:color w:val="000000"/>
          <w:sz w:val="24"/>
        </w:rPr>
        <w:t>Permission to Load (</w:t>
      </w:r>
      <w:proofErr w:type="spellStart"/>
      <w:r w:rsidR="00893A2B">
        <w:rPr>
          <w:rFonts w:ascii="Arial" w:eastAsia="Arial" w:hAnsi="Arial"/>
          <w:b/>
          <w:color w:val="000000"/>
          <w:sz w:val="24"/>
        </w:rPr>
        <w:t>PtL</w:t>
      </w:r>
      <w:proofErr w:type="spellEnd"/>
      <w:r w:rsidR="00893A2B">
        <w:rPr>
          <w:rFonts w:ascii="Arial" w:eastAsia="Arial" w:hAnsi="Arial"/>
          <w:b/>
          <w:color w:val="000000"/>
          <w:sz w:val="24"/>
        </w:rPr>
        <w:t>)</w:t>
      </w:r>
      <w:r w:rsidRPr="00051DB2">
        <w:rPr>
          <w:rFonts w:ascii="Arial" w:eastAsia="Arial" w:hAnsi="Arial"/>
          <w:b/>
          <w:color w:val="000000"/>
          <w:sz w:val="24"/>
        </w:rPr>
        <w:t xml:space="preserve"> and</w:t>
      </w:r>
    </w:p>
    <w:p w14:paraId="1DE5E227" w14:textId="6D269A82" w:rsidR="00A65E95" w:rsidRPr="00051DB2" w:rsidRDefault="0039075E" w:rsidP="00CB16D7">
      <w:pPr>
        <w:spacing w:line="273" w:lineRule="exact"/>
        <w:ind w:left="720" w:hanging="576"/>
        <w:textAlignment w:val="baseline"/>
        <w:rPr>
          <w:rFonts w:ascii="Arial" w:eastAsia="Arial" w:hAnsi="Arial"/>
          <w:b/>
          <w:color w:val="000000"/>
          <w:sz w:val="24"/>
        </w:rPr>
      </w:pPr>
      <w:r>
        <w:rPr>
          <w:rFonts w:ascii="Arial" w:eastAsia="Arial" w:hAnsi="Arial"/>
          <w:b/>
          <w:color w:val="000000"/>
          <w:sz w:val="24"/>
        </w:rPr>
        <w:t>CATO</w:t>
      </w:r>
      <w:r w:rsidRPr="00051DB2">
        <w:rPr>
          <w:rFonts w:ascii="Arial" w:eastAsia="Arial" w:hAnsi="Arial"/>
          <w:b/>
          <w:color w:val="000000"/>
          <w:sz w:val="24"/>
        </w:rPr>
        <w:t xml:space="preserve"> </w:t>
      </w:r>
      <w:r w:rsidR="0002406B">
        <w:rPr>
          <w:rFonts w:ascii="Arial" w:eastAsia="Arial" w:hAnsi="Arial"/>
          <w:b/>
          <w:color w:val="000000"/>
          <w:sz w:val="24"/>
        </w:rPr>
        <w:t xml:space="preserve">Transmission Interface </w:t>
      </w:r>
      <w:r w:rsidR="00BF272D" w:rsidRPr="00051DB2">
        <w:rPr>
          <w:rFonts w:ascii="Arial" w:eastAsia="Arial" w:hAnsi="Arial"/>
          <w:b/>
          <w:color w:val="000000"/>
          <w:sz w:val="24"/>
        </w:rPr>
        <w:t>Site Specification (C</w:t>
      </w:r>
      <w:r w:rsidR="0002406B">
        <w:rPr>
          <w:rFonts w:ascii="Arial" w:eastAsia="Arial" w:hAnsi="Arial"/>
          <w:b/>
          <w:color w:val="000000"/>
          <w:sz w:val="24"/>
        </w:rPr>
        <w:t>TI</w:t>
      </w:r>
      <w:r w:rsidR="00BF272D" w:rsidRPr="00051DB2">
        <w:rPr>
          <w:rFonts w:ascii="Arial" w:eastAsia="Arial" w:hAnsi="Arial"/>
          <w:b/>
          <w:color w:val="000000"/>
          <w:sz w:val="24"/>
        </w:rPr>
        <w:t>SS)</w:t>
      </w:r>
    </w:p>
    <w:p w14:paraId="1721C498" w14:textId="08CAEB0F" w:rsidR="00A65E95" w:rsidRPr="00051DB2" w:rsidRDefault="00BF272D" w:rsidP="00CB16D7">
      <w:pPr>
        <w:spacing w:before="216" w:line="228"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3.3.1 </w:t>
      </w:r>
      <w:r w:rsidR="00990566" w:rsidRPr="00051DB2">
        <w:rPr>
          <w:rFonts w:ascii="Arial" w:eastAsia="Arial" w:hAnsi="Arial"/>
          <w:color w:val="000000"/>
          <w:spacing w:val="-4"/>
          <w:sz w:val="21"/>
        </w:rPr>
        <w:tab/>
      </w:r>
      <w:r w:rsidRPr="00051DB2">
        <w:rPr>
          <w:rFonts w:ascii="Arial" w:eastAsia="Arial" w:hAnsi="Arial"/>
          <w:color w:val="000000"/>
          <w:spacing w:val="-4"/>
          <w:sz w:val="21"/>
        </w:rPr>
        <w:t xml:space="preserve">On receipt of the Certificate of Readiness (COR) from a </w:t>
      </w:r>
      <w:r w:rsidR="006A278D" w:rsidRPr="00051DB2">
        <w:rPr>
          <w:rFonts w:ascii="Arial" w:eastAsia="Arial" w:hAnsi="Arial"/>
          <w:color w:val="000000"/>
          <w:spacing w:val="-4"/>
          <w:sz w:val="21"/>
        </w:rPr>
        <w:t>CATO</w:t>
      </w:r>
      <w:r w:rsidRPr="00051DB2">
        <w:rPr>
          <w:rFonts w:ascii="Arial" w:eastAsia="Arial" w:hAnsi="Arial"/>
          <w:color w:val="000000"/>
          <w:spacing w:val="-4"/>
          <w:sz w:val="21"/>
        </w:rPr>
        <w:t xml:space="preserve">, </w:t>
      </w:r>
      <w:r w:rsidR="008E7A46" w:rsidRPr="00051DB2">
        <w:rPr>
          <w:rFonts w:ascii="Arial" w:eastAsia="Arial" w:hAnsi="Arial"/>
          <w:color w:val="000000"/>
          <w:spacing w:val="-4"/>
          <w:sz w:val="21"/>
        </w:rPr>
        <w:t xml:space="preserve">The Company </w:t>
      </w:r>
      <w:r w:rsidRPr="00051DB2">
        <w:rPr>
          <w:rFonts w:ascii="Arial" w:eastAsia="Arial" w:hAnsi="Arial"/>
          <w:color w:val="000000"/>
          <w:spacing w:val="-4"/>
          <w:sz w:val="21"/>
        </w:rPr>
        <w:t xml:space="preserve">shall request confirmation from the </w:t>
      </w:r>
      <w:r w:rsidR="00642186" w:rsidRPr="00051DB2">
        <w:rPr>
          <w:rFonts w:ascii="Arial" w:eastAsia="Arial" w:hAnsi="Arial"/>
          <w:color w:val="000000"/>
          <w:spacing w:val="-4"/>
          <w:sz w:val="21"/>
        </w:rPr>
        <w:t>P</w:t>
      </w:r>
      <w:r w:rsidRPr="00051DB2">
        <w:rPr>
          <w:rFonts w:ascii="Arial" w:eastAsia="Arial" w:hAnsi="Arial"/>
          <w:color w:val="000000"/>
          <w:spacing w:val="-4"/>
          <w:sz w:val="21"/>
        </w:rPr>
        <w:t xml:space="preserve">TO that the </w:t>
      </w:r>
      <w:r w:rsidR="00642186" w:rsidRPr="00051DB2">
        <w:rPr>
          <w:rFonts w:ascii="Arial" w:eastAsia="Arial" w:hAnsi="Arial"/>
          <w:color w:val="000000"/>
          <w:spacing w:val="-4"/>
          <w:sz w:val="21"/>
        </w:rPr>
        <w:t>P</w:t>
      </w:r>
      <w:r w:rsidRPr="00051DB2">
        <w:rPr>
          <w:rFonts w:ascii="Arial" w:eastAsia="Arial" w:hAnsi="Arial"/>
          <w:color w:val="000000"/>
          <w:spacing w:val="-4"/>
          <w:sz w:val="21"/>
        </w:rPr>
        <w:t xml:space="preserve">TO is satisfied that the </w:t>
      </w:r>
      <w:r w:rsidR="006A278D" w:rsidRPr="00051DB2">
        <w:rPr>
          <w:rFonts w:ascii="Arial" w:eastAsia="Arial" w:hAnsi="Arial"/>
          <w:color w:val="000000"/>
          <w:spacing w:val="-4"/>
          <w:sz w:val="21"/>
        </w:rPr>
        <w:t>CATO</w:t>
      </w:r>
      <w:r w:rsidRPr="00051DB2">
        <w:rPr>
          <w:rFonts w:ascii="Arial" w:eastAsia="Arial" w:hAnsi="Arial"/>
          <w:color w:val="000000"/>
          <w:spacing w:val="-4"/>
          <w:sz w:val="21"/>
        </w:rPr>
        <w:t xml:space="preserve"> Equipment can be </w:t>
      </w:r>
      <w:r w:rsidR="00B843B1" w:rsidRPr="00051DB2">
        <w:rPr>
          <w:rFonts w:ascii="Arial" w:eastAsia="Arial" w:hAnsi="Arial"/>
          <w:color w:val="000000"/>
          <w:spacing w:val="-4"/>
          <w:sz w:val="21"/>
        </w:rPr>
        <w:t>e</w:t>
      </w:r>
      <w:r w:rsidRPr="00051DB2">
        <w:rPr>
          <w:rFonts w:ascii="Arial" w:eastAsia="Arial" w:hAnsi="Arial"/>
          <w:color w:val="000000"/>
          <w:spacing w:val="-4"/>
          <w:sz w:val="21"/>
        </w:rPr>
        <w:t xml:space="preserve">nergised or </w:t>
      </w:r>
      <w:r w:rsidR="00293F34" w:rsidRPr="00051DB2">
        <w:rPr>
          <w:rFonts w:ascii="Arial" w:eastAsia="Arial" w:hAnsi="Arial"/>
          <w:color w:val="000000"/>
          <w:spacing w:val="-4"/>
          <w:sz w:val="21"/>
        </w:rPr>
        <w:t>s</w:t>
      </w:r>
      <w:r w:rsidRPr="00051DB2">
        <w:rPr>
          <w:rFonts w:ascii="Arial" w:eastAsia="Arial" w:hAnsi="Arial"/>
          <w:color w:val="000000"/>
          <w:spacing w:val="-4"/>
          <w:sz w:val="21"/>
        </w:rPr>
        <w:t xml:space="preserve">ynchronised as specified in the COR. The </w:t>
      </w:r>
      <w:r w:rsidR="00642186" w:rsidRPr="00051DB2">
        <w:rPr>
          <w:rFonts w:ascii="Arial" w:eastAsia="Arial" w:hAnsi="Arial"/>
          <w:color w:val="000000"/>
          <w:spacing w:val="-4"/>
          <w:sz w:val="21"/>
        </w:rPr>
        <w:t>P</w:t>
      </w:r>
      <w:r w:rsidRPr="00051DB2">
        <w:rPr>
          <w:rFonts w:ascii="Arial" w:eastAsia="Arial" w:hAnsi="Arial"/>
          <w:color w:val="000000"/>
          <w:spacing w:val="-4"/>
          <w:sz w:val="21"/>
        </w:rPr>
        <w:t xml:space="preserve">TO’s lead representative shall provide a letter of Authorisation to issue the EON or </w:t>
      </w:r>
      <w:proofErr w:type="spellStart"/>
      <w:r w:rsidR="00E90113">
        <w:rPr>
          <w:rFonts w:ascii="Arial" w:eastAsia="Arial" w:hAnsi="Arial"/>
          <w:color w:val="000000"/>
          <w:spacing w:val="-4"/>
          <w:sz w:val="21"/>
        </w:rPr>
        <w:t>PtL</w:t>
      </w:r>
      <w:proofErr w:type="spellEnd"/>
      <w:r w:rsidRPr="00051DB2">
        <w:rPr>
          <w:rFonts w:ascii="Arial" w:eastAsia="Arial" w:hAnsi="Arial"/>
          <w:color w:val="000000"/>
          <w:spacing w:val="-4"/>
          <w:sz w:val="21"/>
        </w:rPr>
        <w:t xml:space="preserve">, as appropriate, to </w:t>
      </w:r>
      <w:r w:rsidR="00642186" w:rsidRPr="00051DB2">
        <w:rPr>
          <w:rFonts w:ascii="Arial" w:eastAsia="Arial" w:hAnsi="Arial"/>
          <w:color w:val="000000"/>
          <w:spacing w:val="-4"/>
          <w:sz w:val="21"/>
        </w:rPr>
        <w:t>The Com</w:t>
      </w:r>
      <w:r w:rsidR="00FA0830" w:rsidRPr="00051DB2">
        <w:rPr>
          <w:rFonts w:ascii="Arial" w:eastAsia="Arial" w:hAnsi="Arial"/>
          <w:color w:val="000000"/>
          <w:spacing w:val="-4"/>
          <w:sz w:val="21"/>
        </w:rPr>
        <w:t>pany</w:t>
      </w:r>
      <w:r w:rsidR="00642186" w:rsidRPr="00051DB2">
        <w:rPr>
          <w:rFonts w:ascii="Arial" w:eastAsia="Arial" w:hAnsi="Arial"/>
          <w:color w:val="000000"/>
          <w:spacing w:val="-4"/>
          <w:sz w:val="21"/>
        </w:rPr>
        <w:t xml:space="preserve"> </w:t>
      </w:r>
      <w:r w:rsidRPr="00051DB2">
        <w:rPr>
          <w:rFonts w:ascii="Arial" w:eastAsia="Arial" w:hAnsi="Arial"/>
          <w:color w:val="000000"/>
          <w:spacing w:val="-4"/>
          <w:sz w:val="21"/>
        </w:rPr>
        <w:t xml:space="preserve">within 5 </w:t>
      </w:r>
      <w:r w:rsidR="0086431C" w:rsidRPr="00051DB2">
        <w:rPr>
          <w:rFonts w:ascii="Arial" w:eastAsia="Arial" w:hAnsi="Arial"/>
          <w:color w:val="000000"/>
          <w:spacing w:val="-4"/>
          <w:sz w:val="21"/>
        </w:rPr>
        <w:t>b</w:t>
      </w:r>
      <w:r w:rsidRPr="00051DB2">
        <w:rPr>
          <w:rFonts w:ascii="Arial" w:eastAsia="Arial" w:hAnsi="Arial"/>
          <w:color w:val="000000"/>
          <w:spacing w:val="-4"/>
          <w:sz w:val="21"/>
        </w:rPr>
        <w:t xml:space="preserve">usiness </w:t>
      </w:r>
      <w:r w:rsidR="0086431C" w:rsidRPr="00051DB2">
        <w:rPr>
          <w:rFonts w:ascii="Arial" w:eastAsia="Arial" w:hAnsi="Arial"/>
          <w:color w:val="000000"/>
          <w:spacing w:val="-4"/>
          <w:sz w:val="21"/>
        </w:rPr>
        <w:t>d</w:t>
      </w:r>
      <w:r w:rsidRPr="00051DB2">
        <w:rPr>
          <w:rFonts w:ascii="Arial" w:eastAsia="Arial" w:hAnsi="Arial"/>
          <w:color w:val="000000"/>
          <w:spacing w:val="-4"/>
          <w:sz w:val="21"/>
        </w:rPr>
        <w:t xml:space="preserve">ays or where appropriate, provide </w:t>
      </w:r>
      <w:r w:rsidR="00102346" w:rsidRPr="00051DB2">
        <w:rPr>
          <w:rFonts w:ascii="Arial" w:eastAsia="Arial" w:hAnsi="Arial"/>
          <w:color w:val="000000"/>
          <w:spacing w:val="-4"/>
          <w:sz w:val="21"/>
        </w:rPr>
        <w:t xml:space="preserve">The Company </w:t>
      </w:r>
      <w:r w:rsidRPr="00051DB2">
        <w:rPr>
          <w:rFonts w:ascii="Arial" w:eastAsia="Arial" w:hAnsi="Arial"/>
          <w:color w:val="000000"/>
          <w:spacing w:val="-4"/>
          <w:sz w:val="21"/>
        </w:rPr>
        <w:t xml:space="preserve">with reasons as to why the EON or </w:t>
      </w:r>
      <w:proofErr w:type="spellStart"/>
      <w:r w:rsidR="00E90113">
        <w:rPr>
          <w:rFonts w:ascii="Arial" w:eastAsia="Arial" w:hAnsi="Arial"/>
          <w:color w:val="000000"/>
          <w:spacing w:val="-4"/>
          <w:sz w:val="21"/>
        </w:rPr>
        <w:t>PtL</w:t>
      </w:r>
      <w:proofErr w:type="spellEnd"/>
      <w:r w:rsidRPr="00051DB2">
        <w:rPr>
          <w:rFonts w:ascii="Arial" w:eastAsia="Arial" w:hAnsi="Arial"/>
          <w:color w:val="000000"/>
          <w:spacing w:val="-4"/>
          <w:sz w:val="21"/>
        </w:rPr>
        <w:t xml:space="preserve"> should not be released (see example of </w:t>
      </w:r>
      <w:r w:rsidR="001D7C88" w:rsidRPr="00051DB2">
        <w:rPr>
          <w:rFonts w:ascii="Arial" w:eastAsia="Arial" w:hAnsi="Arial"/>
          <w:color w:val="000000"/>
          <w:spacing w:val="-4"/>
          <w:sz w:val="21"/>
        </w:rPr>
        <w:t>P</w:t>
      </w:r>
      <w:r w:rsidRPr="00051DB2">
        <w:rPr>
          <w:rFonts w:ascii="Arial" w:eastAsia="Arial" w:hAnsi="Arial"/>
          <w:color w:val="000000"/>
          <w:spacing w:val="-4"/>
          <w:sz w:val="21"/>
        </w:rPr>
        <w:t xml:space="preserve">TO agreement to Energisation in Appendix A2, and example of </w:t>
      </w:r>
      <w:r w:rsidR="006D0D4D" w:rsidRPr="00051DB2">
        <w:rPr>
          <w:rFonts w:ascii="Arial" w:eastAsia="Arial" w:hAnsi="Arial"/>
          <w:color w:val="000000"/>
          <w:spacing w:val="-4"/>
          <w:sz w:val="21"/>
        </w:rPr>
        <w:t>P</w:t>
      </w:r>
      <w:r w:rsidRPr="00051DB2">
        <w:rPr>
          <w:rFonts w:ascii="Arial" w:eastAsia="Arial" w:hAnsi="Arial"/>
          <w:color w:val="000000"/>
          <w:spacing w:val="-4"/>
          <w:sz w:val="21"/>
        </w:rPr>
        <w:t xml:space="preserve">TO agreement for </w:t>
      </w:r>
      <w:proofErr w:type="spellStart"/>
      <w:r w:rsidR="00AF0564">
        <w:rPr>
          <w:rFonts w:ascii="Arial" w:eastAsia="Arial" w:hAnsi="Arial"/>
          <w:color w:val="000000"/>
          <w:spacing w:val="-4"/>
          <w:sz w:val="21"/>
        </w:rPr>
        <w:t>PtL</w:t>
      </w:r>
      <w:proofErr w:type="spellEnd"/>
      <w:r w:rsidRPr="00051DB2">
        <w:rPr>
          <w:rFonts w:ascii="Arial" w:eastAsia="Arial" w:hAnsi="Arial"/>
          <w:color w:val="000000"/>
          <w:spacing w:val="-4"/>
          <w:sz w:val="21"/>
        </w:rPr>
        <w:t xml:space="preserve"> in Appendix A4). This letter is to confirm that any </w:t>
      </w:r>
      <w:r w:rsidR="00FA0830" w:rsidRPr="00051DB2">
        <w:rPr>
          <w:rFonts w:ascii="Arial" w:eastAsia="Arial" w:hAnsi="Arial"/>
          <w:color w:val="000000"/>
          <w:spacing w:val="-4"/>
          <w:sz w:val="21"/>
        </w:rPr>
        <w:t>P</w:t>
      </w:r>
      <w:r w:rsidRPr="00051DB2">
        <w:rPr>
          <w:rFonts w:ascii="Arial" w:eastAsia="Arial" w:hAnsi="Arial"/>
          <w:color w:val="000000"/>
          <w:spacing w:val="-4"/>
          <w:sz w:val="21"/>
        </w:rPr>
        <w:t xml:space="preserve">TO construction works relating to the </w:t>
      </w:r>
      <w:r w:rsidR="00814859" w:rsidRPr="00051DB2">
        <w:rPr>
          <w:rFonts w:ascii="Arial" w:eastAsia="Arial" w:hAnsi="Arial"/>
          <w:color w:val="000000"/>
          <w:spacing w:val="-4"/>
          <w:sz w:val="21"/>
        </w:rPr>
        <w:t xml:space="preserve">CATO Connection </w:t>
      </w:r>
      <w:r w:rsidR="006A267C" w:rsidRPr="00051DB2">
        <w:rPr>
          <w:rFonts w:ascii="Arial" w:eastAsia="Arial" w:hAnsi="Arial"/>
          <w:color w:val="000000"/>
          <w:spacing w:val="-4"/>
          <w:sz w:val="21"/>
        </w:rPr>
        <w:t>Schedule</w:t>
      </w:r>
      <w:r w:rsidRPr="00051DB2">
        <w:rPr>
          <w:rFonts w:ascii="Arial" w:eastAsia="Arial" w:hAnsi="Arial"/>
          <w:color w:val="000000"/>
          <w:spacing w:val="-4"/>
          <w:sz w:val="21"/>
        </w:rPr>
        <w:t xml:space="preserve"> are commissioned and operational, and there are no issues outstanding prior to the issuing of the EON or </w:t>
      </w:r>
      <w:proofErr w:type="spellStart"/>
      <w:r w:rsidR="00AF0564">
        <w:rPr>
          <w:rFonts w:ascii="Arial" w:eastAsia="Arial" w:hAnsi="Arial"/>
          <w:color w:val="000000"/>
          <w:spacing w:val="-4"/>
          <w:sz w:val="21"/>
        </w:rPr>
        <w:t>PtL</w:t>
      </w:r>
      <w:proofErr w:type="spellEnd"/>
      <w:r w:rsidRPr="00051DB2">
        <w:rPr>
          <w:rFonts w:ascii="Arial" w:eastAsia="Arial" w:hAnsi="Arial"/>
          <w:color w:val="000000"/>
          <w:spacing w:val="-4"/>
          <w:sz w:val="21"/>
        </w:rPr>
        <w:t>, as appropriate.</w:t>
      </w:r>
    </w:p>
    <w:p w14:paraId="057FA735" w14:textId="6BA842A3" w:rsidR="00A65E95" w:rsidRPr="00051DB2" w:rsidRDefault="00BF272D" w:rsidP="00CB16D7">
      <w:pPr>
        <w:spacing w:before="147" w:line="22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3.3.2 The </w:t>
      </w:r>
      <w:r w:rsidR="006A267C" w:rsidRPr="00051DB2">
        <w:rPr>
          <w:rFonts w:ascii="Arial" w:eastAsia="Arial" w:hAnsi="Arial"/>
          <w:color w:val="000000"/>
          <w:sz w:val="21"/>
        </w:rPr>
        <w:t>P</w:t>
      </w:r>
      <w:r w:rsidRPr="00051DB2">
        <w:rPr>
          <w:rFonts w:ascii="Arial" w:eastAsia="Arial" w:hAnsi="Arial"/>
          <w:color w:val="000000"/>
          <w:sz w:val="21"/>
        </w:rPr>
        <w:t>TO shall submit to</w:t>
      </w:r>
      <w:r w:rsidR="006A267C" w:rsidRPr="00051DB2">
        <w:rPr>
          <w:rFonts w:ascii="Arial" w:eastAsia="Arial" w:hAnsi="Arial"/>
          <w:color w:val="000000"/>
          <w:sz w:val="21"/>
        </w:rPr>
        <w:t xml:space="preserve"> The Company</w:t>
      </w:r>
      <w:r w:rsidRPr="00051DB2">
        <w:rPr>
          <w:rFonts w:ascii="Arial" w:eastAsia="Arial" w:hAnsi="Arial"/>
          <w:color w:val="000000"/>
          <w:sz w:val="21"/>
        </w:rPr>
        <w:t xml:space="preserve"> a </w:t>
      </w:r>
      <w:r w:rsidR="006B327D" w:rsidRPr="00051DB2">
        <w:rPr>
          <w:rFonts w:ascii="Arial" w:eastAsia="Arial" w:hAnsi="Arial"/>
          <w:color w:val="000000"/>
          <w:sz w:val="21"/>
        </w:rPr>
        <w:t>CATO Transmission</w:t>
      </w:r>
      <w:r w:rsidR="000665A7" w:rsidRPr="00051DB2">
        <w:rPr>
          <w:rFonts w:ascii="Arial" w:eastAsia="Arial" w:hAnsi="Arial"/>
          <w:color w:val="000000"/>
          <w:sz w:val="21"/>
        </w:rPr>
        <w:t xml:space="preserve"> Interface </w:t>
      </w:r>
      <w:r w:rsidRPr="00051DB2">
        <w:rPr>
          <w:rFonts w:ascii="Arial" w:eastAsia="Arial" w:hAnsi="Arial"/>
          <w:color w:val="000000"/>
          <w:sz w:val="21"/>
        </w:rPr>
        <w:t xml:space="preserve">Site Specification prior to the issue of an EON or </w:t>
      </w:r>
      <w:proofErr w:type="spellStart"/>
      <w:r w:rsidR="001B5D05">
        <w:rPr>
          <w:rFonts w:ascii="Arial" w:eastAsia="Arial" w:hAnsi="Arial"/>
          <w:color w:val="000000"/>
          <w:sz w:val="21"/>
        </w:rPr>
        <w:t>PtL</w:t>
      </w:r>
      <w:proofErr w:type="spellEnd"/>
      <w:r w:rsidRPr="00051DB2">
        <w:rPr>
          <w:rFonts w:ascii="Arial" w:eastAsia="Arial" w:hAnsi="Arial"/>
          <w:color w:val="000000"/>
          <w:sz w:val="21"/>
        </w:rPr>
        <w:t xml:space="preserve"> agreement. The </w:t>
      </w:r>
      <w:r w:rsidR="006D0D4D" w:rsidRPr="00051DB2">
        <w:rPr>
          <w:rFonts w:ascii="Arial" w:eastAsia="Arial" w:hAnsi="Arial"/>
          <w:color w:val="000000"/>
          <w:sz w:val="21"/>
        </w:rPr>
        <w:t>P</w:t>
      </w:r>
      <w:r w:rsidRPr="00051DB2">
        <w:rPr>
          <w:rFonts w:ascii="Arial" w:eastAsia="Arial" w:hAnsi="Arial"/>
          <w:color w:val="000000"/>
          <w:sz w:val="21"/>
        </w:rPr>
        <w:t xml:space="preserve">TO must create or revise (as appropriate) any </w:t>
      </w:r>
      <w:r w:rsidR="006B327D" w:rsidRPr="00051DB2">
        <w:rPr>
          <w:rFonts w:ascii="Arial" w:eastAsia="Arial" w:hAnsi="Arial"/>
          <w:color w:val="000000"/>
          <w:sz w:val="21"/>
        </w:rPr>
        <w:t>CATO Transmission</w:t>
      </w:r>
      <w:r w:rsidR="00E77AC3" w:rsidRPr="00051DB2">
        <w:rPr>
          <w:rFonts w:ascii="Arial" w:eastAsia="Arial" w:hAnsi="Arial"/>
          <w:color w:val="000000"/>
          <w:sz w:val="21"/>
        </w:rPr>
        <w:t xml:space="preserve"> Interface </w:t>
      </w:r>
      <w:r w:rsidRPr="00051DB2">
        <w:rPr>
          <w:rFonts w:ascii="Arial" w:eastAsia="Arial" w:hAnsi="Arial"/>
          <w:color w:val="000000"/>
          <w:sz w:val="21"/>
        </w:rPr>
        <w:t xml:space="preserve">Site Specification to reflect the information contained in the </w:t>
      </w:r>
      <w:r w:rsidR="00814859" w:rsidRPr="00051DB2">
        <w:rPr>
          <w:rFonts w:ascii="Arial" w:eastAsia="Arial" w:hAnsi="Arial"/>
          <w:color w:val="000000"/>
          <w:sz w:val="21"/>
        </w:rPr>
        <w:t>CATO Connection</w:t>
      </w:r>
      <w:r w:rsidRPr="00051DB2">
        <w:rPr>
          <w:rFonts w:ascii="Arial" w:eastAsia="Arial" w:hAnsi="Arial"/>
          <w:color w:val="000000"/>
          <w:sz w:val="21"/>
        </w:rPr>
        <w:t xml:space="preserve"> </w:t>
      </w:r>
      <w:r w:rsidR="006A267C" w:rsidRPr="00051DB2">
        <w:rPr>
          <w:rFonts w:ascii="Arial" w:eastAsia="Arial" w:hAnsi="Arial"/>
          <w:color w:val="000000"/>
          <w:sz w:val="21"/>
        </w:rPr>
        <w:t>Schedule</w:t>
      </w:r>
      <w:r w:rsidRPr="00051DB2">
        <w:rPr>
          <w:rFonts w:ascii="Arial" w:eastAsia="Arial" w:hAnsi="Arial"/>
          <w:color w:val="000000"/>
          <w:sz w:val="21"/>
        </w:rPr>
        <w:t>.</w:t>
      </w:r>
    </w:p>
    <w:p w14:paraId="285AC391" w14:textId="5A1F9FEA" w:rsidR="00A65E95" w:rsidRPr="00051DB2" w:rsidRDefault="00BF272D" w:rsidP="00955926">
      <w:pPr>
        <w:tabs>
          <w:tab w:val="decimal" w:pos="144"/>
          <w:tab w:val="left" w:pos="720"/>
        </w:tabs>
        <w:spacing w:before="167" w:line="273" w:lineRule="exact"/>
        <w:ind w:left="720" w:hanging="576"/>
        <w:textAlignment w:val="baseline"/>
        <w:rPr>
          <w:rFonts w:ascii="Arial" w:eastAsia="Arial" w:hAnsi="Arial"/>
          <w:b/>
          <w:color w:val="000000"/>
          <w:spacing w:val="-1"/>
          <w:sz w:val="24"/>
        </w:rPr>
      </w:pPr>
      <w:r w:rsidRPr="00051DB2">
        <w:rPr>
          <w:rFonts w:ascii="Arial" w:eastAsia="Arial" w:hAnsi="Arial"/>
          <w:b/>
          <w:color w:val="000000"/>
          <w:sz w:val="24"/>
        </w:rPr>
        <w:t>3.4</w:t>
      </w:r>
      <w:r w:rsidRPr="00051DB2">
        <w:rPr>
          <w:rFonts w:ascii="Arial" w:eastAsia="Arial" w:hAnsi="Arial"/>
          <w:b/>
          <w:color w:val="000000"/>
          <w:sz w:val="24"/>
        </w:rPr>
        <w:tab/>
        <w:t xml:space="preserve">Energisation Operational Notification (EON) and </w:t>
      </w:r>
      <w:r w:rsidR="003C1C14">
        <w:rPr>
          <w:rFonts w:ascii="Arial" w:eastAsia="Arial" w:hAnsi="Arial"/>
          <w:b/>
          <w:color w:val="000000"/>
          <w:sz w:val="24"/>
        </w:rPr>
        <w:t>Permission to Load</w:t>
      </w:r>
      <w:r w:rsidRPr="00051DB2">
        <w:rPr>
          <w:rFonts w:ascii="Arial" w:eastAsia="Arial" w:hAnsi="Arial"/>
          <w:b/>
          <w:color w:val="000000"/>
          <w:spacing w:val="-1"/>
          <w:sz w:val="24"/>
        </w:rPr>
        <w:t xml:space="preserve"> (</w:t>
      </w:r>
      <w:proofErr w:type="spellStart"/>
      <w:r w:rsidR="003C1C14">
        <w:rPr>
          <w:rFonts w:ascii="Arial" w:eastAsia="Arial" w:hAnsi="Arial"/>
          <w:b/>
          <w:color w:val="000000"/>
          <w:spacing w:val="-1"/>
          <w:sz w:val="24"/>
        </w:rPr>
        <w:t>PtL</w:t>
      </w:r>
      <w:proofErr w:type="spellEnd"/>
      <w:r w:rsidRPr="00051DB2">
        <w:rPr>
          <w:rFonts w:ascii="Arial" w:eastAsia="Arial" w:hAnsi="Arial"/>
          <w:b/>
          <w:color w:val="000000"/>
          <w:spacing w:val="-1"/>
          <w:sz w:val="24"/>
        </w:rPr>
        <w:t>)</w:t>
      </w:r>
    </w:p>
    <w:p w14:paraId="3D0D60CD" w14:textId="1BE7E71E" w:rsidR="00A65E95" w:rsidRPr="00051DB2" w:rsidRDefault="00BF272D" w:rsidP="00CB16D7">
      <w:pPr>
        <w:spacing w:before="215" w:line="225" w:lineRule="exact"/>
        <w:ind w:left="720" w:hanging="576"/>
        <w:jc w:val="both"/>
        <w:textAlignment w:val="baseline"/>
        <w:rPr>
          <w:rFonts w:ascii="Arial" w:eastAsia="Arial" w:hAnsi="Arial"/>
          <w:color w:val="000000"/>
          <w:sz w:val="21"/>
        </w:rPr>
      </w:pPr>
      <w:bookmarkStart w:id="3" w:name="_Hlk148099974"/>
      <w:r w:rsidRPr="00051DB2">
        <w:rPr>
          <w:rFonts w:ascii="Arial" w:eastAsia="Arial" w:hAnsi="Arial"/>
          <w:color w:val="000000"/>
          <w:sz w:val="21"/>
        </w:rPr>
        <w:t xml:space="preserve">3.4.1 </w:t>
      </w:r>
      <w:bookmarkEnd w:id="3"/>
      <w:r w:rsidRPr="00051DB2">
        <w:rPr>
          <w:rFonts w:ascii="Arial" w:eastAsia="Arial" w:hAnsi="Arial"/>
          <w:color w:val="000000"/>
          <w:sz w:val="21"/>
        </w:rPr>
        <w:t xml:space="preserve">On receipt of the </w:t>
      </w:r>
      <w:r w:rsidR="005713A5" w:rsidRPr="00051DB2">
        <w:rPr>
          <w:rFonts w:ascii="Arial" w:eastAsia="Arial" w:hAnsi="Arial"/>
          <w:color w:val="000000"/>
          <w:sz w:val="21"/>
        </w:rPr>
        <w:t>P</w:t>
      </w:r>
      <w:r w:rsidRPr="00051DB2">
        <w:rPr>
          <w:rFonts w:ascii="Arial" w:eastAsia="Arial" w:hAnsi="Arial"/>
          <w:color w:val="000000"/>
          <w:sz w:val="21"/>
        </w:rPr>
        <w:t xml:space="preserve">TO agreement for EON or </w:t>
      </w:r>
      <w:proofErr w:type="spellStart"/>
      <w:r w:rsidR="00331C09">
        <w:rPr>
          <w:rFonts w:ascii="Arial" w:eastAsia="Arial" w:hAnsi="Arial"/>
          <w:color w:val="000000"/>
          <w:sz w:val="21"/>
        </w:rPr>
        <w:t>PtL</w:t>
      </w:r>
      <w:proofErr w:type="spellEnd"/>
      <w:r w:rsidRPr="00051DB2">
        <w:rPr>
          <w:rFonts w:ascii="Arial" w:eastAsia="Arial" w:hAnsi="Arial"/>
          <w:color w:val="000000"/>
          <w:sz w:val="21"/>
        </w:rPr>
        <w:t xml:space="preserve">, </w:t>
      </w:r>
      <w:r w:rsidR="005713A5" w:rsidRPr="00051DB2">
        <w:rPr>
          <w:rFonts w:ascii="Arial" w:eastAsia="Arial" w:hAnsi="Arial"/>
          <w:color w:val="000000"/>
          <w:sz w:val="21"/>
        </w:rPr>
        <w:t xml:space="preserve">The Company </w:t>
      </w:r>
      <w:r w:rsidRPr="00051DB2">
        <w:rPr>
          <w:rFonts w:ascii="Arial" w:eastAsia="Arial" w:hAnsi="Arial"/>
          <w:color w:val="000000"/>
          <w:sz w:val="21"/>
        </w:rPr>
        <w:t xml:space="preserve">shall follow </w:t>
      </w:r>
      <w:r w:rsidR="00C87956">
        <w:rPr>
          <w:rFonts w:ascii="Arial" w:eastAsia="Arial" w:hAnsi="Arial"/>
          <w:color w:val="000000"/>
          <w:sz w:val="21"/>
        </w:rPr>
        <w:t xml:space="preserve">the </w:t>
      </w:r>
      <w:r w:rsidR="003D3EE1" w:rsidRPr="00051DB2">
        <w:rPr>
          <w:rFonts w:ascii="Arial" w:eastAsia="Arial" w:hAnsi="Arial"/>
          <w:color w:val="000000"/>
          <w:sz w:val="21"/>
        </w:rPr>
        <w:t xml:space="preserve">Appendix </w:t>
      </w:r>
      <w:r w:rsidR="007B0777" w:rsidRPr="00051DB2">
        <w:rPr>
          <w:rFonts w:ascii="Arial" w:eastAsia="Arial" w:hAnsi="Arial"/>
          <w:color w:val="000000"/>
          <w:sz w:val="21"/>
        </w:rPr>
        <w:t>A</w:t>
      </w:r>
      <w:r w:rsidRPr="00051DB2">
        <w:rPr>
          <w:rFonts w:ascii="Arial" w:eastAsia="Arial" w:hAnsi="Arial"/>
          <w:color w:val="000000"/>
          <w:sz w:val="21"/>
        </w:rPr>
        <w:t xml:space="preserve"> process for issuance of an EON or </w:t>
      </w:r>
      <w:proofErr w:type="spellStart"/>
      <w:r w:rsidR="00551A07">
        <w:rPr>
          <w:rFonts w:ascii="Arial" w:eastAsia="Arial" w:hAnsi="Arial"/>
          <w:color w:val="000000"/>
          <w:sz w:val="21"/>
        </w:rPr>
        <w:t>PtL</w:t>
      </w:r>
      <w:proofErr w:type="spellEnd"/>
      <w:r w:rsidRPr="00051DB2">
        <w:rPr>
          <w:rFonts w:ascii="Arial" w:eastAsia="Arial" w:hAnsi="Arial"/>
          <w:color w:val="000000"/>
          <w:sz w:val="21"/>
        </w:rPr>
        <w:t xml:space="preserve">, to the </w:t>
      </w:r>
      <w:r w:rsidR="00F26C90" w:rsidRPr="00051DB2">
        <w:rPr>
          <w:rFonts w:ascii="Arial" w:eastAsia="Arial" w:hAnsi="Arial"/>
          <w:color w:val="000000"/>
          <w:sz w:val="21"/>
        </w:rPr>
        <w:t>CATO</w:t>
      </w:r>
      <w:r w:rsidRPr="00051DB2">
        <w:rPr>
          <w:rFonts w:ascii="Arial" w:eastAsia="Arial" w:hAnsi="Arial"/>
          <w:color w:val="000000"/>
          <w:sz w:val="21"/>
        </w:rPr>
        <w:t xml:space="preserve">. A copy of the EON or </w:t>
      </w:r>
      <w:proofErr w:type="spellStart"/>
      <w:r w:rsidR="00FC42E1">
        <w:rPr>
          <w:rFonts w:ascii="Arial" w:eastAsia="Arial" w:hAnsi="Arial"/>
          <w:color w:val="000000"/>
          <w:sz w:val="21"/>
        </w:rPr>
        <w:t>PtL</w:t>
      </w:r>
      <w:proofErr w:type="spellEnd"/>
      <w:r w:rsidRPr="00051DB2">
        <w:rPr>
          <w:rFonts w:ascii="Arial" w:eastAsia="Arial" w:hAnsi="Arial"/>
          <w:color w:val="000000"/>
          <w:sz w:val="21"/>
        </w:rPr>
        <w:t xml:space="preserve"> will be provided to the </w:t>
      </w:r>
      <w:r w:rsidR="005713A5" w:rsidRPr="00051DB2">
        <w:rPr>
          <w:rFonts w:ascii="Arial" w:eastAsia="Arial" w:hAnsi="Arial"/>
          <w:color w:val="000000"/>
          <w:sz w:val="21"/>
        </w:rPr>
        <w:t>P</w:t>
      </w:r>
      <w:r w:rsidRPr="00051DB2">
        <w:rPr>
          <w:rFonts w:ascii="Arial" w:eastAsia="Arial" w:hAnsi="Arial"/>
          <w:color w:val="000000"/>
          <w:sz w:val="21"/>
        </w:rPr>
        <w:t xml:space="preserve">TO. The </w:t>
      </w:r>
      <w:proofErr w:type="spellStart"/>
      <w:r w:rsidR="00FC42E1">
        <w:rPr>
          <w:rFonts w:ascii="Arial" w:eastAsia="Arial" w:hAnsi="Arial"/>
          <w:color w:val="000000"/>
          <w:sz w:val="21"/>
        </w:rPr>
        <w:t>PtL</w:t>
      </w:r>
      <w:proofErr w:type="spellEnd"/>
      <w:r w:rsidRPr="00051DB2">
        <w:rPr>
          <w:rFonts w:ascii="Arial" w:eastAsia="Arial" w:hAnsi="Arial"/>
          <w:color w:val="000000"/>
          <w:sz w:val="21"/>
        </w:rPr>
        <w:t xml:space="preserve"> will include a Schedule of Unresolved Compliance Issues.</w:t>
      </w:r>
    </w:p>
    <w:p w14:paraId="45476B1E" w14:textId="40A3F014" w:rsidR="00A65E95" w:rsidRPr="00051DB2" w:rsidRDefault="00BF272D" w:rsidP="00CB16D7">
      <w:pPr>
        <w:spacing w:before="121" w:line="232"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3.4.2 An EON </w:t>
      </w:r>
      <w:r w:rsidR="009C3071">
        <w:rPr>
          <w:rFonts w:ascii="Arial" w:eastAsia="Arial" w:hAnsi="Arial"/>
          <w:color w:val="000000"/>
          <w:sz w:val="21"/>
        </w:rPr>
        <w:t>shall be issued</w:t>
      </w:r>
      <w:r w:rsidR="00CC070E">
        <w:rPr>
          <w:rFonts w:ascii="Arial" w:eastAsia="Arial" w:hAnsi="Arial"/>
          <w:color w:val="000000"/>
          <w:sz w:val="21"/>
        </w:rPr>
        <w:t xml:space="preserve"> </w:t>
      </w:r>
      <w:r w:rsidR="002860D6">
        <w:rPr>
          <w:rFonts w:ascii="Arial" w:eastAsia="Arial" w:hAnsi="Arial"/>
          <w:color w:val="000000"/>
          <w:sz w:val="21"/>
        </w:rPr>
        <w:t xml:space="preserve">upon first </w:t>
      </w:r>
      <w:r w:rsidR="00AA0C98">
        <w:rPr>
          <w:rFonts w:ascii="Arial" w:eastAsia="Arial" w:hAnsi="Arial"/>
          <w:color w:val="000000"/>
          <w:sz w:val="21"/>
        </w:rPr>
        <w:t>energisation</w:t>
      </w:r>
      <w:r w:rsidR="00222CF8">
        <w:rPr>
          <w:rFonts w:ascii="Arial" w:eastAsia="Arial" w:hAnsi="Arial"/>
          <w:color w:val="000000"/>
          <w:sz w:val="21"/>
        </w:rPr>
        <w:t xml:space="preserve">, a </w:t>
      </w:r>
      <w:proofErr w:type="spellStart"/>
      <w:r w:rsidR="00864E26">
        <w:rPr>
          <w:rFonts w:ascii="Arial" w:eastAsia="Arial" w:hAnsi="Arial"/>
          <w:color w:val="000000"/>
          <w:sz w:val="21"/>
        </w:rPr>
        <w:t>PtL</w:t>
      </w:r>
      <w:proofErr w:type="spellEnd"/>
      <w:r w:rsidRPr="00051DB2">
        <w:rPr>
          <w:rFonts w:ascii="Arial" w:eastAsia="Arial" w:hAnsi="Arial"/>
          <w:color w:val="000000"/>
          <w:sz w:val="21"/>
        </w:rPr>
        <w:t xml:space="preserve"> must be issued in accordance with this section </w:t>
      </w:r>
      <w:r w:rsidR="00E414DE">
        <w:rPr>
          <w:rFonts w:ascii="Arial" w:eastAsia="Arial" w:hAnsi="Arial"/>
          <w:color w:val="000000"/>
          <w:sz w:val="21"/>
        </w:rPr>
        <w:t>when the CATO first carries load</w:t>
      </w:r>
      <w:r w:rsidRPr="00051DB2">
        <w:rPr>
          <w:rFonts w:ascii="Arial" w:eastAsia="Arial" w:hAnsi="Arial"/>
          <w:color w:val="000000"/>
          <w:sz w:val="21"/>
        </w:rPr>
        <w:t xml:space="preserve">. Where there is a significant period between Energisation of new Plant or Apparatus connected to a </w:t>
      </w:r>
      <w:r w:rsidR="002E4D1E">
        <w:rPr>
          <w:rFonts w:ascii="Arial" w:eastAsia="Arial" w:hAnsi="Arial"/>
          <w:color w:val="000000"/>
          <w:sz w:val="21"/>
        </w:rPr>
        <w:t>CATO</w:t>
      </w:r>
      <w:r w:rsidR="004C5703">
        <w:rPr>
          <w:rFonts w:ascii="Arial" w:eastAsia="Arial" w:hAnsi="Arial"/>
          <w:color w:val="000000"/>
          <w:sz w:val="21"/>
        </w:rPr>
        <w:t xml:space="preserve"> Transmission</w:t>
      </w:r>
      <w:r w:rsidR="002E4D1E">
        <w:rPr>
          <w:rFonts w:ascii="Arial" w:eastAsia="Arial" w:hAnsi="Arial"/>
          <w:color w:val="000000"/>
          <w:sz w:val="21"/>
        </w:rPr>
        <w:t xml:space="preserve"> Interface</w:t>
      </w:r>
      <w:r w:rsidR="002E4D1E" w:rsidRPr="00051DB2">
        <w:rPr>
          <w:rFonts w:ascii="Arial" w:eastAsia="Arial" w:hAnsi="Arial"/>
          <w:color w:val="000000"/>
          <w:sz w:val="21"/>
        </w:rPr>
        <w:t xml:space="preserve"> </w:t>
      </w:r>
      <w:r w:rsidRPr="00051DB2">
        <w:rPr>
          <w:rFonts w:ascii="Arial" w:eastAsia="Arial" w:hAnsi="Arial"/>
          <w:color w:val="000000"/>
          <w:sz w:val="21"/>
        </w:rPr>
        <w:t xml:space="preserve">Site and </w:t>
      </w:r>
      <w:r w:rsidR="00DE6621" w:rsidRPr="00051DB2">
        <w:rPr>
          <w:rFonts w:ascii="Arial" w:eastAsia="Arial" w:hAnsi="Arial"/>
          <w:color w:val="000000"/>
          <w:sz w:val="21"/>
        </w:rPr>
        <w:t xml:space="preserve">the </w:t>
      </w:r>
      <w:r w:rsidR="006A0BDD" w:rsidRPr="00051DB2">
        <w:rPr>
          <w:rFonts w:ascii="Arial" w:eastAsia="Arial" w:hAnsi="Arial"/>
          <w:color w:val="000000"/>
          <w:sz w:val="21"/>
        </w:rPr>
        <w:t xml:space="preserve">CATO </w:t>
      </w:r>
      <w:r w:rsidR="00DE6621" w:rsidRPr="00051DB2">
        <w:rPr>
          <w:rFonts w:ascii="Arial" w:eastAsia="Arial" w:hAnsi="Arial"/>
          <w:color w:val="000000"/>
          <w:sz w:val="21"/>
        </w:rPr>
        <w:t>transmi</w:t>
      </w:r>
      <w:r w:rsidR="00B63DC0" w:rsidRPr="00051DB2">
        <w:rPr>
          <w:rFonts w:ascii="Arial" w:eastAsia="Arial" w:hAnsi="Arial"/>
          <w:color w:val="000000"/>
          <w:sz w:val="21"/>
        </w:rPr>
        <w:t>tting load</w:t>
      </w:r>
      <w:r w:rsidR="001C3B8C" w:rsidRPr="00051DB2">
        <w:rPr>
          <w:rFonts w:ascii="Arial" w:eastAsia="Arial" w:hAnsi="Arial"/>
          <w:color w:val="000000"/>
          <w:sz w:val="21"/>
        </w:rPr>
        <w:t xml:space="preserve"> </w:t>
      </w:r>
      <w:r w:rsidRPr="00051DB2">
        <w:rPr>
          <w:rFonts w:ascii="Arial" w:eastAsia="Arial" w:hAnsi="Arial"/>
          <w:color w:val="000000"/>
          <w:sz w:val="21"/>
        </w:rPr>
        <w:t xml:space="preserve">at that </w:t>
      </w:r>
      <w:r w:rsidR="002E4D1E">
        <w:rPr>
          <w:rFonts w:ascii="Arial" w:eastAsia="Arial" w:hAnsi="Arial"/>
          <w:color w:val="000000"/>
          <w:sz w:val="21"/>
        </w:rPr>
        <w:t>CATO</w:t>
      </w:r>
      <w:r w:rsidR="004C5703">
        <w:rPr>
          <w:rFonts w:ascii="Arial" w:eastAsia="Arial" w:hAnsi="Arial"/>
          <w:color w:val="000000"/>
          <w:sz w:val="21"/>
        </w:rPr>
        <w:t xml:space="preserve"> Transmission</w:t>
      </w:r>
      <w:r w:rsidR="002E4D1E">
        <w:rPr>
          <w:rFonts w:ascii="Arial" w:eastAsia="Arial" w:hAnsi="Arial"/>
          <w:color w:val="000000"/>
          <w:sz w:val="21"/>
        </w:rPr>
        <w:t xml:space="preserve"> Interface</w:t>
      </w:r>
      <w:r w:rsidR="002E4D1E" w:rsidRPr="00051DB2">
        <w:rPr>
          <w:rFonts w:ascii="Arial" w:eastAsia="Arial" w:hAnsi="Arial"/>
          <w:color w:val="000000"/>
          <w:sz w:val="21"/>
        </w:rPr>
        <w:t xml:space="preserve"> </w:t>
      </w:r>
      <w:r w:rsidRPr="00051DB2">
        <w:rPr>
          <w:rFonts w:ascii="Arial" w:eastAsia="Arial" w:hAnsi="Arial"/>
          <w:color w:val="000000"/>
          <w:sz w:val="21"/>
        </w:rPr>
        <w:t xml:space="preserve">Site, </w:t>
      </w:r>
      <w:r w:rsidR="00492CBB" w:rsidRPr="00051DB2">
        <w:rPr>
          <w:rFonts w:ascii="Arial" w:eastAsia="Arial" w:hAnsi="Arial"/>
          <w:color w:val="000000"/>
          <w:sz w:val="21"/>
        </w:rPr>
        <w:t xml:space="preserve">The Company </w:t>
      </w:r>
      <w:r w:rsidRPr="00051DB2">
        <w:rPr>
          <w:rFonts w:ascii="Arial" w:eastAsia="Arial" w:hAnsi="Arial"/>
          <w:color w:val="000000"/>
          <w:sz w:val="21"/>
        </w:rPr>
        <w:t xml:space="preserve">shall issue an EON to the </w:t>
      </w:r>
      <w:r w:rsidR="003E31F5" w:rsidRPr="00051DB2">
        <w:rPr>
          <w:rFonts w:ascii="Arial" w:eastAsia="Arial" w:hAnsi="Arial"/>
          <w:color w:val="000000"/>
          <w:sz w:val="21"/>
        </w:rPr>
        <w:t>CATO</w:t>
      </w:r>
      <w:r w:rsidRPr="00051DB2">
        <w:rPr>
          <w:rFonts w:ascii="Arial" w:eastAsia="Arial" w:hAnsi="Arial"/>
          <w:color w:val="000000"/>
          <w:sz w:val="21"/>
        </w:rPr>
        <w:t xml:space="preserve"> for site demand only (in the form contained in Appendix A3).</w:t>
      </w:r>
    </w:p>
    <w:p w14:paraId="5FE54526" w14:textId="77777777" w:rsidR="00A65E95" w:rsidRDefault="00BF272D" w:rsidP="003A7DA0">
      <w:pPr>
        <w:spacing w:before="167" w:line="273" w:lineRule="exact"/>
        <w:ind w:firstLine="144"/>
        <w:textAlignment w:val="baseline"/>
        <w:rPr>
          <w:rFonts w:ascii="Arial" w:eastAsia="Arial" w:hAnsi="Arial"/>
          <w:b/>
          <w:color w:val="000000"/>
          <w:spacing w:val="9"/>
          <w:sz w:val="24"/>
        </w:rPr>
      </w:pPr>
      <w:r w:rsidRPr="00051DB2">
        <w:rPr>
          <w:rFonts w:ascii="Arial" w:eastAsia="Arial" w:hAnsi="Arial"/>
          <w:b/>
          <w:color w:val="000000"/>
          <w:spacing w:val="9"/>
          <w:sz w:val="24"/>
        </w:rPr>
        <w:t>3.5 Compliance Assessment</w:t>
      </w:r>
    </w:p>
    <w:p w14:paraId="64560E96" w14:textId="5FA7C1C6" w:rsidR="00A65E95" w:rsidRPr="00051DB2" w:rsidRDefault="00F10162" w:rsidP="00BD5093">
      <w:pPr>
        <w:spacing w:before="196" w:line="228"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w:t>
      </w:r>
      <w:r>
        <w:rPr>
          <w:rFonts w:ascii="Arial" w:eastAsia="Arial" w:hAnsi="Arial"/>
          <w:color w:val="000000"/>
          <w:sz w:val="21"/>
        </w:rPr>
        <w:t>5</w:t>
      </w:r>
      <w:r w:rsidRPr="00051DB2">
        <w:rPr>
          <w:rFonts w:ascii="Arial" w:eastAsia="Arial" w:hAnsi="Arial"/>
          <w:color w:val="000000"/>
          <w:sz w:val="21"/>
        </w:rPr>
        <w:t>.1</w:t>
      </w:r>
      <w:r>
        <w:rPr>
          <w:rFonts w:ascii="Arial" w:eastAsia="Arial" w:hAnsi="Arial"/>
          <w:color w:val="000000"/>
          <w:sz w:val="21"/>
        </w:rPr>
        <w:tab/>
      </w:r>
      <w:r w:rsidRPr="00F10162">
        <w:rPr>
          <w:rFonts w:ascii="Arial" w:eastAsia="Arial" w:hAnsi="Arial"/>
          <w:color w:val="000000"/>
          <w:sz w:val="21"/>
        </w:rPr>
        <w:t>The C</w:t>
      </w:r>
      <w:r>
        <w:rPr>
          <w:rFonts w:ascii="Arial" w:eastAsia="Arial" w:hAnsi="Arial"/>
          <w:color w:val="000000"/>
          <w:sz w:val="21"/>
        </w:rPr>
        <w:t>ATO</w:t>
      </w:r>
      <w:r w:rsidRPr="00F10162">
        <w:rPr>
          <w:rFonts w:ascii="Arial" w:eastAsia="Arial" w:hAnsi="Arial"/>
          <w:color w:val="000000"/>
          <w:sz w:val="21"/>
        </w:rPr>
        <w:t xml:space="preserve"> is required to undertake a compliance assessment in accordance with </w:t>
      </w:r>
      <w:r w:rsidR="009B765F">
        <w:rPr>
          <w:rFonts w:ascii="Arial" w:eastAsia="Arial" w:hAnsi="Arial"/>
          <w:color w:val="000000"/>
          <w:sz w:val="21"/>
        </w:rPr>
        <w:t>A</w:t>
      </w:r>
      <w:r w:rsidRPr="00F10162">
        <w:rPr>
          <w:rFonts w:ascii="Arial" w:eastAsia="Arial" w:hAnsi="Arial"/>
          <w:color w:val="000000"/>
          <w:sz w:val="21"/>
        </w:rPr>
        <w:t>pp</w:t>
      </w:r>
      <w:r w:rsidR="009B765F">
        <w:rPr>
          <w:rFonts w:ascii="Arial" w:eastAsia="Arial" w:hAnsi="Arial"/>
          <w:color w:val="000000"/>
          <w:sz w:val="21"/>
        </w:rPr>
        <w:t>endix</w:t>
      </w:r>
      <w:r w:rsidRPr="00F10162">
        <w:rPr>
          <w:rFonts w:ascii="Arial" w:eastAsia="Arial" w:hAnsi="Arial"/>
          <w:color w:val="000000"/>
          <w:sz w:val="21"/>
        </w:rPr>
        <w:t xml:space="preserve"> A of this procedure, which includes simulation</w:t>
      </w:r>
      <w:r w:rsidR="009B765F">
        <w:rPr>
          <w:rFonts w:ascii="Arial" w:eastAsia="Arial" w:hAnsi="Arial"/>
          <w:color w:val="000000"/>
          <w:sz w:val="21"/>
        </w:rPr>
        <w:t>s</w:t>
      </w:r>
      <w:r w:rsidRPr="00F10162">
        <w:rPr>
          <w:rFonts w:ascii="Arial" w:eastAsia="Arial" w:hAnsi="Arial"/>
          <w:color w:val="000000"/>
          <w:sz w:val="21"/>
        </w:rPr>
        <w:t xml:space="preserve"> and tests</w:t>
      </w:r>
      <w:r w:rsidR="009B765F">
        <w:rPr>
          <w:rFonts w:ascii="Arial" w:eastAsia="Arial" w:hAnsi="Arial"/>
          <w:color w:val="000000"/>
          <w:sz w:val="21"/>
        </w:rPr>
        <w:t>.</w:t>
      </w:r>
    </w:p>
    <w:p w14:paraId="547A720C" w14:textId="4CA142C0" w:rsidR="00A65E95" w:rsidRPr="00051DB2" w:rsidRDefault="00BF272D" w:rsidP="00CB16D7">
      <w:pPr>
        <w:tabs>
          <w:tab w:val="decimal" w:pos="144"/>
          <w:tab w:val="left" w:pos="720"/>
        </w:tabs>
        <w:spacing w:before="167" w:line="273" w:lineRule="exact"/>
        <w:ind w:left="720" w:hanging="576"/>
        <w:textAlignment w:val="baseline"/>
        <w:rPr>
          <w:rFonts w:ascii="Arial" w:eastAsia="Arial" w:hAnsi="Arial"/>
          <w:b/>
          <w:color w:val="000000"/>
          <w:sz w:val="24"/>
        </w:rPr>
      </w:pPr>
      <w:r w:rsidRPr="00051DB2">
        <w:rPr>
          <w:rFonts w:ascii="Arial" w:eastAsia="Arial" w:hAnsi="Arial"/>
          <w:b/>
          <w:color w:val="000000"/>
          <w:sz w:val="24"/>
        </w:rPr>
        <w:t>3.6</w:t>
      </w:r>
      <w:r w:rsidRPr="00051DB2">
        <w:rPr>
          <w:rFonts w:ascii="Arial" w:eastAsia="Arial" w:hAnsi="Arial"/>
          <w:b/>
          <w:color w:val="000000"/>
          <w:sz w:val="24"/>
        </w:rPr>
        <w:tab/>
        <w:t>Final Operational Notification (FON)</w:t>
      </w:r>
    </w:p>
    <w:p w14:paraId="7876233A" w14:textId="0705D3CA" w:rsidR="00A65E95" w:rsidRPr="00051DB2" w:rsidRDefault="00BF272D" w:rsidP="00CB16D7">
      <w:pPr>
        <w:spacing w:before="191" w:line="23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3.6.1 </w:t>
      </w:r>
      <w:r w:rsidR="007E207B">
        <w:rPr>
          <w:rFonts w:ascii="Arial" w:eastAsia="Arial" w:hAnsi="Arial"/>
          <w:color w:val="000000"/>
          <w:sz w:val="21"/>
        </w:rPr>
        <w:t>T</w:t>
      </w:r>
      <w:r w:rsidRPr="00051DB2">
        <w:rPr>
          <w:rFonts w:ascii="Arial" w:eastAsia="Arial" w:hAnsi="Arial"/>
          <w:color w:val="000000"/>
          <w:sz w:val="21"/>
        </w:rPr>
        <w:t xml:space="preserve">he </w:t>
      </w:r>
      <w:r w:rsidR="00792982" w:rsidRPr="00051DB2">
        <w:rPr>
          <w:rFonts w:ascii="Arial" w:eastAsia="Arial" w:hAnsi="Arial"/>
          <w:color w:val="000000"/>
          <w:sz w:val="21"/>
        </w:rPr>
        <w:t xml:space="preserve">CATO </w:t>
      </w:r>
      <w:proofErr w:type="gramStart"/>
      <w:r w:rsidR="007E207B">
        <w:rPr>
          <w:rFonts w:ascii="Arial" w:eastAsia="Arial" w:hAnsi="Arial"/>
          <w:color w:val="000000"/>
          <w:sz w:val="21"/>
        </w:rPr>
        <w:t>shall</w:t>
      </w:r>
      <w:r w:rsidR="00A43499">
        <w:rPr>
          <w:rFonts w:ascii="Arial" w:eastAsia="Arial" w:hAnsi="Arial"/>
          <w:color w:val="000000"/>
          <w:sz w:val="21"/>
        </w:rPr>
        <w:t xml:space="preserve">  </w:t>
      </w:r>
      <w:r w:rsidRPr="00051DB2">
        <w:rPr>
          <w:rFonts w:ascii="Arial" w:eastAsia="Arial" w:hAnsi="Arial"/>
          <w:color w:val="000000"/>
          <w:sz w:val="21"/>
        </w:rPr>
        <w:t>compl</w:t>
      </w:r>
      <w:r w:rsidR="007E207B">
        <w:rPr>
          <w:rFonts w:ascii="Arial" w:eastAsia="Arial" w:hAnsi="Arial"/>
          <w:color w:val="000000"/>
          <w:sz w:val="21"/>
        </w:rPr>
        <w:t>y</w:t>
      </w:r>
      <w:proofErr w:type="gramEnd"/>
      <w:r w:rsidRPr="00051DB2">
        <w:rPr>
          <w:rFonts w:ascii="Arial" w:eastAsia="Arial" w:hAnsi="Arial"/>
          <w:color w:val="000000"/>
          <w:sz w:val="21"/>
        </w:rPr>
        <w:t xml:space="preserve"> with</w:t>
      </w:r>
      <w:r w:rsidR="000E3CF3">
        <w:rPr>
          <w:rFonts w:ascii="Arial" w:eastAsia="Arial" w:hAnsi="Arial"/>
          <w:color w:val="000000"/>
          <w:sz w:val="21"/>
        </w:rPr>
        <w:t xml:space="preserve"> the requirements of the STC and</w:t>
      </w:r>
      <w:r w:rsidRPr="00051DB2">
        <w:rPr>
          <w:rFonts w:ascii="Arial" w:eastAsia="Arial" w:hAnsi="Arial"/>
          <w:color w:val="000000"/>
          <w:sz w:val="21"/>
        </w:rPr>
        <w:t xml:space="preserve"> any site-specific technical conditions as set out in the </w:t>
      </w:r>
      <w:r w:rsidR="00CA154C">
        <w:rPr>
          <w:rFonts w:ascii="Arial" w:eastAsia="Arial" w:hAnsi="Arial"/>
          <w:color w:val="000000"/>
          <w:sz w:val="21"/>
        </w:rPr>
        <w:t>C</w:t>
      </w:r>
      <w:r w:rsidR="003D3EE1" w:rsidRPr="00051DB2">
        <w:rPr>
          <w:rFonts w:ascii="Arial" w:eastAsia="Arial" w:hAnsi="Arial"/>
          <w:color w:val="000000"/>
          <w:sz w:val="21"/>
        </w:rPr>
        <w:t>TISS</w:t>
      </w:r>
      <w:r w:rsidR="00860CE4" w:rsidRPr="00051DB2">
        <w:rPr>
          <w:rFonts w:ascii="Arial" w:eastAsia="Arial" w:hAnsi="Arial"/>
          <w:color w:val="000000"/>
          <w:sz w:val="21"/>
        </w:rPr>
        <w:t xml:space="preserve"> (STCP 18-5 Appendix</w:t>
      </w:r>
      <w:r w:rsidR="0075711A" w:rsidRPr="00051DB2">
        <w:rPr>
          <w:rFonts w:ascii="Arial" w:eastAsia="Arial" w:hAnsi="Arial"/>
          <w:color w:val="000000"/>
          <w:sz w:val="21"/>
        </w:rPr>
        <w:t xml:space="preserve"> A1</w:t>
      </w:r>
      <w:r w:rsidR="00A01FC2">
        <w:rPr>
          <w:rFonts w:ascii="Arial" w:eastAsia="Arial" w:hAnsi="Arial"/>
          <w:color w:val="000000"/>
          <w:sz w:val="21"/>
        </w:rPr>
        <w:t>).</w:t>
      </w:r>
      <w:r w:rsidR="00A43499">
        <w:rPr>
          <w:rFonts w:ascii="Arial" w:eastAsia="Arial" w:hAnsi="Arial"/>
          <w:color w:val="000000"/>
          <w:sz w:val="21"/>
        </w:rPr>
        <w:t xml:space="preserve"> The Company and PTO shall </w:t>
      </w:r>
      <w:r w:rsidR="00125F58">
        <w:rPr>
          <w:rFonts w:ascii="Arial" w:eastAsia="Arial" w:hAnsi="Arial"/>
          <w:color w:val="000000"/>
          <w:sz w:val="21"/>
        </w:rPr>
        <w:t xml:space="preserve">assess </w:t>
      </w:r>
      <w:r w:rsidR="00A43499">
        <w:rPr>
          <w:rFonts w:ascii="Arial" w:eastAsia="Arial" w:hAnsi="Arial"/>
          <w:color w:val="000000"/>
          <w:sz w:val="21"/>
        </w:rPr>
        <w:t xml:space="preserve">compliance </w:t>
      </w:r>
      <w:r w:rsidR="00022A82">
        <w:rPr>
          <w:rFonts w:ascii="Arial" w:eastAsia="Arial" w:hAnsi="Arial"/>
          <w:color w:val="000000"/>
          <w:sz w:val="21"/>
        </w:rPr>
        <w:t>as set out</w:t>
      </w:r>
      <w:r w:rsidR="00A43499">
        <w:rPr>
          <w:rFonts w:ascii="Arial" w:eastAsia="Arial" w:hAnsi="Arial"/>
          <w:color w:val="000000"/>
          <w:sz w:val="21"/>
        </w:rPr>
        <w:t xml:space="preserve"> </w:t>
      </w:r>
      <w:r w:rsidR="00022A82">
        <w:rPr>
          <w:rFonts w:ascii="Arial" w:eastAsia="Arial" w:hAnsi="Arial"/>
          <w:color w:val="000000"/>
          <w:sz w:val="21"/>
        </w:rPr>
        <w:t>in</w:t>
      </w:r>
      <w:r w:rsidR="00A43499">
        <w:rPr>
          <w:rFonts w:ascii="Arial" w:eastAsia="Arial" w:hAnsi="Arial"/>
          <w:color w:val="000000"/>
          <w:sz w:val="21"/>
        </w:rPr>
        <w:t xml:space="preserve"> </w:t>
      </w:r>
      <w:r w:rsidR="00125F58">
        <w:rPr>
          <w:rFonts w:ascii="Arial" w:eastAsia="Arial" w:hAnsi="Arial"/>
          <w:color w:val="000000"/>
          <w:sz w:val="21"/>
        </w:rPr>
        <w:t>the GIDFS App 8</w:t>
      </w:r>
      <w:r w:rsidR="004A55CC">
        <w:rPr>
          <w:rFonts w:ascii="Arial" w:eastAsia="Arial" w:hAnsi="Arial"/>
          <w:color w:val="000000"/>
          <w:sz w:val="21"/>
        </w:rPr>
        <w:t>.</w:t>
      </w:r>
    </w:p>
    <w:p w14:paraId="6193C24B" w14:textId="77777777" w:rsidR="00506E3B" w:rsidRPr="00051DB2" w:rsidRDefault="00506E3B">
      <w:pPr>
        <w:rPr>
          <w:rFonts w:ascii="Arial" w:eastAsia="Arial" w:hAnsi="Arial"/>
          <w:color w:val="000000"/>
          <w:sz w:val="21"/>
        </w:rPr>
      </w:pPr>
      <w:r w:rsidRPr="00051DB2">
        <w:rPr>
          <w:rFonts w:ascii="Arial" w:eastAsia="Arial" w:hAnsi="Arial"/>
          <w:color w:val="000000"/>
          <w:sz w:val="21"/>
        </w:rPr>
        <w:br w:type="page"/>
      </w:r>
    </w:p>
    <w:p w14:paraId="3F2CC930" w14:textId="77777777" w:rsidR="00CE68D0" w:rsidRPr="00051DB2" w:rsidRDefault="00CE68D0" w:rsidP="00CB16D7">
      <w:pPr>
        <w:spacing w:before="95" w:line="241" w:lineRule="exact"/>
        <w:ind w:left="720" w:hanging="576"/>
        <w:textAlignment w:val="baseline"/>
        <w:rPr>
          <w:rFonts w:ascii="Arial" w:eastAsia="Arial" w:hAnsi="Arial"/>
          <w:color w:val="000000"/>
          <w:sz w:val="21"/>
        </w:rPr>
      </w:pPr>
    </w:p>
    <w:p w14:paraId="67326559" w14:textId="6DE5DC08" w:rsidR="00A65E95" w:rsidRPr="00051DB2" w:rsidRDefault="00BF272D" w:rsidP="00CB16D7">
      <w:pPr>
        <w:spacing w:before="95" w:line="241" w:lineRule="exact"/>
        <w:ind w:left="720" w:hanging="576"/>
        <w:textAlignment w:val="baseline"/>
        <w:rPr>
          <w:rFonts w:ascii="Arial" w:eastAsia="Arial" w:hAnsi="Arial"/>
          <w:color w:val="000000"/>
          <w:sz w:val="21"/>
        </w:rPr>
      </w:pPr>
      <w:r w:rsidRPr="00051DB2">
        <w:rPr>
          <w:rFonts w:ascii="Arial" w:eastAsia="Arial" w:hAnsi="Arial"/>
          <w:color w:val="000000"/>
          <w:sz w:val="21"/>
        </w:rPr>
        <w:t xml:space="preserve">3.6.2 On successful completion of the </w:t>
      </w:r>
      <w:r w:rsidR="00A13AE7" w:rsidRPr="00051DB2">
        <w:rPr>
          <w:rFonts w:ascii="Arial" w:eastAsia="Arial" w:hAnsi="Arial"/>
          <w:color w:val="000000"/>
          <w:sz w:val="21"/>
        </w:rPr>
        <w:t>c</w:t>
      </w:r>
      <w:r w:rsidRPr="00051DB2">
        <w:rPr>
          <w:rFonts w:ascii="Arial" w:eastAsia="Arial" w:hAnsi="Arial"/>
          <w:color w:val="000000"/>
          <w:sz w:val="21"/>
        </w:rPr>
        <w:t xml:space="preserve">ompliance </w:t>
      </w:r>
      <w:r w:rsidR="00A13AE7" w:rsidRPr="00051DB2">
        <w:rPr>
          <w:rFonts w:ascii="Arial" w:eastAsia="Arial" w:hAnsi="Arial"/>
          <w:color w:val="000000"/>
          <w:sz w:val="21"/>
        </w:rPr>
        <w:t>t</w:t>
      </w:r>
      <w:r w:rsidRPr="00051DB2">
        <w:rPr>
          <w:rFonts w:ascii="Arial" w:eastAsia="Arial" w:hAnsi="Arial"/>
          <w:color w:val="000000"/>
          <w:sz w:val="21"/>
        </w:rPr>
        <w:t>esting</w:t>
      </w:r>
      <w:r w:rsidR="0015456F" w:rsidRPr="00051DB2">
        <w:rPr>
          <w:rFonts w:ascii="Arial" w:eastAsia="Arial" w:hAnsi="Arial"/>
          <w:color w:val="000000"/>
          <w:sz w:val="21"/>
        </w:rPr>
        <w:t xml:space="preserve"> </w:t>
      </w:r>
      <w:r w:rsidR="008D1982">
        <w:rPr>
          <w:rFonts w:ascii="Arial" w:eastAsia="Arial" w:hAnsi="Arial"/>
          <w:color w:val="000000"/>
          <w:sz w:val="21"/>
        </w:rPr>
        <w:t xml:space="preserve">the CATO shall </w:t>
      </w:r>
      <w:r w:rsidR="000A6942">
        <w:rPr>
          <w:rFonts w:ascii="Arial" w:eastAsia="Arial" w:hAnsi="Arial"/>
          <w:color w:val="000000"/>
          <w:sz w:val="21"/>
        </w:rPr>
        <w:t>submit to the PTO and The Company:</w:t>
      </w:r>
    </w:p>
    <w:p w14:paraId="1366FC26" w14:textId="3C347B05" w:rsidR="00A65E95" w:rsidRPr="00051DB2" w:rsidRDefault="00BF272D" w:rsidP="00CB16D7">
      <w:pPr>
        <w:numPr>
          <w:ilvl w:val="0"/>
          <w:numId w:val="2"/>
        </w:numPr>
        <w:tabs>
          <w:tab w:val="clear" w:pos="576"/>
          <w:tab w:val="left" w:pos="1440"/>
        </w:tabs>
        <w:spacing w:before="40" w:line="262" w:lineRule="exact"/>
        <w:ind w:hanging="576"/>
        <w:textAlignment w:val="baseline"/>
        <w:rPr>
          <w:rFonts w:ascii="Arial" w:eastAsia="Arial" w:hAnsi="Arial"/>
          <w:color w:val="000000"/>
          <w:spacing w:val="-4"/>
          <w:sz w:val="21"/>
        </w:rPr>
      </w:pPr>
      <w:r w:rsidRPr="00051DB2">
        <w:rPr>
          <w:rFonts w:ascii="Arial" w:eastAsia="Arial" w:hAnsi="Arial"/>
          <w:color w:val="000000"/>
          <w:spacing w:val="-4"/>
          <w:sz w:val="21"/>
        </w:rPr>
        <w:t xml:space="preserve">a final </w:t>
      </w:r>
      <w:r w:rsidR="00CC39DA" w:rsidRPr="00051DB2">
        <w:rPr>
          <w:rFonts w:ascii="Arial" w:eastAsia="Arial" w:hAnsi="Arial"/>
          <w:color w:val="000000"/>
          <w:spacing w:val="-4"/>
          <w:sz w:val="21"/>
        </w:rPr>
        <w:t xml:space="preserve">GIDFS </w:t>
      </w:r>
    </w:p>
    <w:p w14:paraId="70E3F819" w14:textId="1343E1AE" w:rsidR="00A65E95" w:rsidRPr="00051DB2" w:rsidRDefault="00BF272D" w:rsidP="00CB16D7">
      <w:pPr>
        <w:numPr>
          <w:ilvl w:val="0"/>
          <w:numId w:val="2"/>
        </w:numPr>
        <w:tabs>
          <w:tab w:val="clear" w:pos="576"/>
          <w:tab w:val="left" w:pos="1440"/>
        </w:tabs>
        <w:spacing w:before="93" w:line="262"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confirm that </w:t>
      </w:r>
      <w:r w:rsidR="004A55CC">
        <w:rPr>
          <w:rFonts w:ascii="Arial" w:eastAsia="Arial" w:hAnsi="Arial"/>
          <w:color w:val="000000"/>
          <w:spacing w:val="-3"/>
          <w:sz w:val="21"/>
        </w:rPr>
        <w:t xml:space="preserve">the </w:t>
      </w:r>
      <w:r w:rsidR="006862D3" w:rsidRPr="00051DB2">
        <w:rPr>
          <w:rFonts w:ascii="Arial" w:eastAsia="Arial" w:hAnsi="Arial"/>
          <w:color w:val="000000"/>
          <w:spacing w:val="-3"/>
          <w:sz w:val="21"/>
        </w:rPr>
        <w:t>CATO</w:t>
      </w:r>
      <w:r w:rsidRPr="00051DB2">
        <w:rPr>
          <w:rFonts w:ascii="Arial" w:eastAsia="Arial" w:hAnsi="Arial"/>
          <w:color w:val="000000"/>
          <w:spacing w:val="-3"/>
          <w:sz w:val="21"/>
        </w:rPr>
        <w:t xml:space="preserve"> has valid control system model(s)</w:t>
      </w:r>
      <w:r w:rsidR="006862D3" w:rsidRPr="00051DB2">
        <w:rPr>
          <w:rFonts w:ascii="Arial" w:eastAsia="Arial" w:hAnsi="Arial"/>
          <w:color w:val="000000"/>
          <w:spacing w:val="-3"/>
          <w:sz w:val="21"/>
        </w:rPr>
        <w:t xml:space="preserve"> as </w:t>
      </w:r>
      <w:proofErr w:type="gramStart"/>
      <w:r w:rsidR="006862D3" w:rsidRPr="00051DB2">
        <w:rPr>
          <w:rFonts w:ascii="Arial" w:eastAsia="Arial" w:hAnsi="Arial"/>
          <w:color w:val="000000"/>
          <w:spacing w:val="-3"/>
          <w:sz w:val="21"/>
        </w:rPr>
        <w:t>applicable</w:t>
      </w:r>
      <w:r w:rsidRPr="00051DB2">
        <w:rPr>
          <w:rFonts w:ascii="Arial" w:eastAsia="Arial" w:hAnsi="Arial"/>
          <w:color w:val="000000"/>
          <w:spacing w:val="-3"/>
          <w:sz w:val="21"/>
        </w:rPr>
        <w:t>;</w:t>
      </w:r>
      <w:proofErr w:type="gramEnd"/>
    </w:p>
    <w:p w14:paraId="61AECA87" w14:textId="017236A2" w:rsidR="00A65E95" w:rsidRPr="00051DB2" w:rsidRDefault="00BF272D" w:rsidP="00CB16D7">
      <w:pPr>
        <w:numPr>
          <w:ilvl w:val="0"/>
          <w:numId w:val="2"/>
        </w:numPr>
        <w:tabs>
          <w:tab w:val="clear" w:pos="576"/>
          <w:tab w:val="left" w:pos="1440"/>
        </w:tabs>
        <w:spacing w:before="103" w:line="262"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ensure that the data in the </w:t>
      </w:r>
      <w:r w:rsidR="00CC39DA" w:rsidRPr="00051DB2">
        <w:rPr>
          <w:rFonts w:ascii="Arial" w:eastAsia="Arial" w:hAnsi="Arial"/>
          <w:color w:val="000000"/>
          <w:spacing w:val="-3"/>
          <w:sz w:val="21"/>
        </w:rPr>
        <w:t xml:space="preserve">GIDFS </w:t>
      </w:r>
      <w:r w:rsidRPr="00051DB2">
        <w:rPr>
          <w:rFonts w:ascii="Arial" w:eastAsia="Arial" w:hAnsi="Arial"/>
          <w:color w:val="000000"/>
          <w:spacing w:val="-3"/>
          <w:sz w:val="21"/>
        </w:rPr>
        <w:t>is the most up to date.</w:t>
      </w:r>
    </w:p>
    <w:p w14:paraId="49E8DABE" w14:textId="77777777" w:rsidR="00EC5C96" w:rsidRPr="00051DB2" w:rsidRDefault="00EC5C96" w:rsidP="006862D3">
      <w:pPr>
        <w:spacing w:line="304" w:lineRule="exact"/>
        <w:ind w:left="720" w:right="-236" w:hanging="576"/>
        <w:textAlignment w:val="baseline"/>
        <w:rPr>
          <w:rFonts w:ascii="Arial" w:eastAsia="Arial" w:hAnsi="Arial"/>
          <w:color w:val="000000"/>
          <w:sz w:val="21"/>
        </w:rPr>
      </w:pPr>
    </w:p>
    <w:p w14:paraId="3A6FB73E" w14:textId="4947D0C1" w:rsidR="00A65E95" w:rsidRPr="00051DB2" w:rsidRDefault="00EC5C96" w:rsidP="00CB16D7">
      <w:pPr>
        <w:spacing w:line="304" w:lineRule="exact"/>
        <w:ind w:left="720" w:right="-236" w:hanging="576"/>
        <w:textAlignment w:val="baseline"/>
        <w:rPr>
          <w:rFonts w:ascii="Arial" w:eastAsia="Arial" w:hAnsi="Arial"/>
          <w:color w:val="000000"/>
          <w:spacing w:val="-5"/>
          <w:sz w:val="21"/>
        </w:rPr>
      </w:pPr>
      <w:r w:rsidRPr="00051DB2">
        <w:rPr>
          <w:rFonts w:ascii="Arial" w:eastAsia="Arial" w:hAnsi="Arial"/>
          <w:color w:val="000000"/>
          <w:sz w:val="21"/>
        </w:rPr>
        <w:t>3.6.3</w:t>
      </w:r>
      <w:r w:rsidR="00BE7EC0" w:rsidRPr="00051DB2">
        <w:rPr>
          <w:rFonts w:ascii="Arial" w:eastAsia="Arial" w:hAnsi="Arial"/>
          <w:color w:val="000000"/>
          <w:sz w:val="21"/>
        </w:rPr>
        <w:tab/>
        <w:t xml:space="preserve">The </w:t>
      </w:r>
      <w:r w:rsidR="00433171" w:rsidRPr="00051DB2">
        <w:rPr>
          <w:rFonts w:ascii="Arial" w:eastAsia="Arial" w:hAnsi="Arial"/>
          <w:color w:val="000000"/>
          <w:spacing w:val="-5"/>
          <w:sz w:val="21"/>
        </w:rPr>
        <w:t>CATO</w:t>
      </w:r>
      <w:r w:rsidR="00912CF6">
        <w:rPr>
          <w:rFonts w:ascii="Arial" w:eastAsia="Arial" w:hAnsi="Arial"/>
          <w:color w:val="000000"/>
          <w:spacing w:val="-5"/>
          <w:sz w:val="21"/>
        </w:rPr>
        <w:t xml:space="preserve"> shall</w:t>
      </w:r>
      <w:r w:rsidR="009B3ECC" w:rsidRPr="00051DB2">
        <w:rPr>
          <w:rFonts w:ascii="Arial" w:eastAsia="Arial" w:hAnsi="Arial"/>
          <w:color w:val="000000"/>
          <w:spacing w:val="-5"/>
          <w:sz w:val="21"/>
        </w:rPr>
        <w:t xml:space="preserve"> share with the </w:t>
      </w:r>
      <w:r w:rsidR="0015456F" w:rsidRPr="00051DB2">
        <w:rPr>
          <w:rFonts w:ascii="Arial" w:eastAsia="Arial" w:hAnsi="Arial"/>
          <w:color w:val="000000"/>
          <w:spacing w:val="-5"/>
          <w:sz w:val="21"/>
        </w:rPr>
        <w:t>P</w:t>
      </w:r>
      <w:r w:rsidR="009B3ECC" w:rsidRPr="00051DB2">
        <w:rPr>
          <w:rFonts w:ascii="Arial" w:eastAsia="Arial" w:hAnsi="Arial"/>
          <w:color w:val="000000"/>
          <w:spacing w:val="-5"/>
          <w:sz w:val="21"/>
        </w:rPr>
        <w:t>TO</w:t>
      </w:r>
      <w:r w:rsidR="00BF272D" w:rsidRPr="00051DB2">
        <w:rPr>
          <w:rFonts w:ascii="Arial" w:eastAsia="Arial" w:hAnsi="Arial"/>
          <w:color w:val="000000"/>
          <w:spacing w:val="-5"/>
          <w:sz w:val="21"/>
        </w:rPr>
        <w:t xml:space="preserve">, the relevant parts of the technical data schedules for matters associated with the </w:t>
      </w:r>
      <w:r w:rsidR="00BF1AA0" w:rsidRPr="00051DB2">
        <w:rPr>
          <w:rFonts w:ascii="Arial" w:eastAsia="Arial" w:hAnsi="Arial"/>
          <w:color w:val="000000"/>
          <w:spacing w:val="-5"/>
          <w:sz w:val="21"/>
        </w:rPr>
        <w:t>CATO</w:t>
      </w:r>
      <w:r w:rsidR="00ED2E7B" w:rsidRPr="00051DB2">
        <w:rPr>
          <w:rFonts w:ascii="Arial" w:eastAsia="Arial" w:hAnsi="Arial"/>
          <w:color w:val="000000"/>
          <w:spacing w:val="-5"/>
          <w:sz w:val="21"/>
        </w:rPr>
        <w:t xml:space="preserve"> </w:t>
      </w:r>
      <w:r w:rsidR="00BF1AA0" w:rsidRPr="00051DB2">
        <w:rPr>
          <w:rFonts w:ascii="Arial" w:eastAsia="Arial" w:hAnsi="Arial"/>
          <w:color w:val="000000"/>
          <w:spacing w:val="-5"/>
          <w:sz w:val="21"/>
        </w:rPr>
        <w:t>Connection</w:t>
      </w:r>
      <w:r w:rsidRPr="00051DB2">
        <w:rPr>
          <w:rFonts w:ascii="Arial" w:eastAsia="Arial" w:hAnsi="Arial"/>
          <w:color w:val="000000"/>
          <w:spacing w:val="-5"/>
          <w:sz w:val="21"/>
        </w:rPr>
        <w:t xml:space="preserve"> </w:t>
      </w:r>
      <w:r w:rsidR="00ED2E7B" w:rsidRPr="00051DB2">
        <w:rPr>
          <w:rFonts w:ascii="Arial" w:eastAsia="Arial" w:hAnsi="Arial"/>
          <w:color w:val="000000"/>
          <w:spacing w:val="-5"/>
          <w:sz w:val="21"/>
        </w:rPr>
        <w:t xml:space="preserve">Schedule </w:t>
      </w:r>
      <w:r w:rsidR="00BF272D" w:rsidRPr="00051DB2">
        <w:rPr>
          <w:rFonts w:ascii="Arial" w:eastAsia="Arial" w:hAnsi="Arial"/>
          <w:color w:val="000000"/>
          <w:spacing w:val="-5"/>
          <w:sz w:val="21"/>
        </w:rPr>
        <w:t>including all updates to data</w:t>
      </w:r>
      <w:r w:rsidRPr="00051DB2">
        <w:rPr>
          <w:rFonts w:ascii="Arial" w:eastAsia="Arial" w:hAnsi="Arial"/>
          <w:color w:val="000000"/>
          <w:spacing w:val="-5"/>
          <w:sz w:val="21"/>
        </w:rPr>
        <w:t xml:space="preserve"> and</w:t>
      </w:r>
      <w:r w:rsidR="00BF272D" w:rsidRPr="00051DB2">
        <w:rPr>
          <w:rFonts w:ascii="Arial" w:eastAsia="Arial" w:hAnsi="Arial"/>
          <w:color w:val="000000"/>
          <w:spacing w:val="-5"/>
          <w:sz w:val="21"/>
        </w:rPr>
        <w:t xml:space="preserve"> network models. Wherever a</w:t>
      </w:r>
      <w:r w:rsidR="00A57E41" w:rsidRPr="00051DB2">
        <w:rPr>
          <w:rFonts w:ascii="Arial" w:eastAsia="Arial" w:hAnsi="Arial"/>
          <w:color w:val="000000"/>
          <w:spacing w:val="-5"/>
          <w:sz w:val="21"/>
        </w:rPr>
        <w:t xml:space="preserve"> CATO</w:t>
      </w:r>
      <w:r w:rsidR="00BF272D" w:rsidRPr="00051DB2">
        <w:rPr>
          <w:rFonts w:ascii="Arial" w:eastAsia="Arial" w:hAnsi="Arial"/>
          <w:color w:val="000000"/>
          <w:spacing w:val="-5"/>
          <w:sz w:val="21"/>
        </w:rPr>
        <w:t xml:space="preserve"> fails to provide any such documentation or notifications th</w:t>
      </w:r>
      <w:r w:rsidR="00C708DB">
        <w:rPr>
          <w:rFonts w:ascii="Arial" w:eastAsia="Arial" w:hAnsi="Arial"/>
          <w:color w:val="000000"/>
          <w:spacing w:val="-5"/>
          <w:sz w:val="21"/>
        </w:rPr>
        <w:t>at</w:t>
      </w:r>
      <w:r w:rsidR="00BF272D" w:rsidRPr="00051DB2">
        <w:rPr>
          <w:rFonts w:ascii="Arial" w:eastAsia="Arial" w:hAnsi="Arial"/>
          <w:color w:val="000000"/>
          <w:spacing w:val="-5"/>
          <w:sz w:val="21"/>
        </w:rPr>
        <w:t xml:space="preserve"> the </w:t>
      </w:r>
      <w:r w:rsidR="00ED2E7B" w:rsidRPr="00051DB2">
        <w:rPr>
          <w:rFonts w:ascii="Arial" w:eastAsia="Arial" w:hAnsi="Arial"/>
          <w:color w:val="000000"/>
          <w:spacing w:val="-5"/>
          <w:sz w:val="21"/>
        </w:rPr>
        <w:t>P</w:t>
      </w:r>
      <w:r w:rsidR="00BF272D" w:rsidRPr="00051DB2">
        <w:rPr>
          <w:rFonts w:ascii="Arial" w:eastAsia="Arial" w:hAnsi="Arial"/>
          <w:color w:val="000000"/>
          <w:spacing w:val="-5"/>
          <w:sz w:val="21"/>
        </w:rPr>
        <w:t>TO may require</w:t>
      </w:r>
      <w:r w:rsidR="001565AD">
        <w:rPr>
          <w:rFonts w:ascii="Arial" w:eastAsia="Arial" w:hAnsi="Arial"/>
          <w:color w:val="000000"/>
          <w:spacing w:val="-5"/>
          <w:sz w:val="21"/>
        </w:rPr>
        <w:t>,</w:t>
      </w:r>
      <w:r w:rsidR="00ED2E7B" w:rsidRPr="00051DB2">
        <w:rPr>
          <w:rFonts w:ascii="Arial" w:eastAsia="Arial" w:hAnsi="Arial"/>
          <w:color w:val="000000"/>
          <w:spacing w:val="-5"/>
          <w:sz w:val="21"/>
        </w:rPr>
        <w:t xml:space="preserve"> </w:t>
      </w:r>
      <w:r w:rsidR="004440C0">
        <w:rPr>
          <w:rFonts w:ascii="Arial" w:eastAsia="Arial" w:hAnsi="Arial"/>
          <w:color w:val="000000"/>
          <w:spacing w:val="-5"/>
          <w:sz w:val="21"/>
        </w:rPr>
        <w:t>the PTO sh</w:t>
      </w:r>
      <w:r w:rsidR="004E772C">
        <w:rPr>
          <w:rFonts w:ascii="Arial" w:eastAsia="Arial" w:hAnsi="Arial"/>
          <w:color w:val="000000"/>
          <w:spacing w:val="-5"/>
          <w:sz w:val="21"/>
        </w:rPr>
        <w:t>all</w:t>
      </w:r>
      <w:r w:rsidR="004440C0">
        <w:rPr>
          <w:rFonts w:ascii="Arial" w:eastAsia="Arial" w:hAnsi="Arial"/>
          <w:color w:val="000000"/>
          <w:spacing w:val="-5"/>
          <w:sz w:val="21"/>
        </w:rPr>
        <w:t xml:space="preserve"> request </w:t>
      </w:r>
      <w:r w:rsidR="00705384">
        <w:rPr>
          <w:rFonts w:ascii="Arial" w:eastAsia="Arial" w:hAnsi="Arial"/>
          <w:color w:val="000000"/>
          <w:spacing w:val="-5"/>
          <w:sz w:val="21"/>
        </w:rPr>
        <w:t>such information f</w:t>
      </w:r>
      <w:r w:rsidR="0092167B">
        <w:rPr>
          <w:rFonts w:ascii="Arial" w:eastAsia="Arial" w:hAnsi="Arial"/>
          <w:color w:val="000000"/>
          <w:spacing w:val="-5"/>
          <w:sz w:val="21"/>
        </w:rPr>
        <w:t>rom</w:t>
      </w:r>
      <w:r w:rsidR="00705384">
        <w:rPr>
          <w:rFonts w:ascii="Arial" w:eastAsia="Arial" w:hAnsi="Arial"/>
          <w:color w:val="000000"/>
          <w:spacing w:val="-5"/>
          <w:sz w:val="21"/>
        </w:rPr>
        <w:t xml:space="preserve"> the CATO</w:t>
      </w:r>
      <w:r w:rsidR="00B74051">
        <w:rPr>
          <w:rFonts w:ascii="Arial" w:eastAsia="Arial" w:hAnsi="Arial"/>
          <w:color w:val="000000"/>
          <w:spacing w:val="-5"/>
          <w:sz w:val="21"/>
        </w:rPr>
        <w:t xml:space="preserve">.  </w:t>
      </w:r>
      <w:r w:rsidR="00556A67">
        <w:rPr>
          <w:rFonts w:ascii="Arial" w:eastAsia="Arial" w:hAnsi="Arial"/>
          <w:color w:val="000000"/>
          <w:spacing w:val="-5"/>
          <w:sz w:val="21"/>
        </w:rPr>
        <w:t xml:space="preserve">Any failure to provide the required information should be </w:t>
      </w:r>
      <w:r w:rsidR="00E9308C">
        <w:rPr>
          <w:rFonts w:ascii="Arial" w:eastAsia="Arial" w:hAnsi="Arial"/>
          <w:color w:val="000000"/>
          <w:spacing w:val="-5"/>
          <w:sz w:val="21"/>
        </w:rPr>
        <w:t>reported to the Chair of the ONP</w:t>
      </w:r>
      <w:r w:rsidR="00904415">
        <w:rPr>
          <w:rFonts w:ascii="Arial" w:eastAsia="Arial" w:hAnsi="Arial"/>
          <w:color w:val="000000"/>
          <w:spacing w:val="-5"/>
          <w:sz w:val="21"/>
        </w:rPr>
        <w:t>.</w:t>
      </w:r>
    </w:p>
    <w:p w14:paraId="6AD58DE7" w14:textId="7B5F8CEA" w:rsidR="00A65E95" w:rsidRPr="00051DB2" w:rsidRDefault="00BF272D" w:rsidP="00CB16D7">
      <w:pPr>
        <w:spacing w:before="122" w:line="230"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3.6.4 When </w:t>
      </w:r>
      <w:r w:rsidR="00850476" w:rsidRPr="00051DB2">
        <w:rPr>
          <w:rFonts w:ascii="Arial" w:eastAsia="Arial" w:hAnsi="Arial"/>
          <w:color w:val="000000"/>
          <w:sz w:val="21"/>
        </w:rPr>
        <w:t xml:space="preserve">The Company </w:t>
      </w:r>
      <w:r w:rsidRPr="00051DB2">
        <w:rPr>
          <w:rFonts w:ascii="Arial" w:eastAsia="Arial" w:hAnsi="Arial"/>
          <w:color w:val="000000"/>
          <w:sz w:val="21"/>
        </w:rPr>
        <w:t xml:space="preserve">is satisfied that the </w:t>
      </w:r>
      <w:r w:rsidR="00A57E41" w:rsidRPr="00051DB2">
        <w:rPr>
          <w:rFonts w:ascii="Arial" w:eastAsia="Arial" w:hAnsi="Arial"/>
          <w:color w:val="000000"/>
          <w:sz w:val="21"/>
        </w:rPr>
        <w:t>GID</w:t>
      </w:r>
      <w:r w:rsidRPr="00051DB2">
        <w:rPr>
          <w:rFonts w:ascii="Arial" w:eastAsia="Arial" w:hAnsi="Arial"/>
          <w:color w:val="000000"/>
          <w:sz w:val="21"/>
        </w:rPr>
        <w:t>FS is suitably complete</w:t>
      </w:r>
      <w:r w:rsidR="00CA0BD6">
        <w:rPr>
          <w:rFonts w:ascii="Arial" w:eastAsia="Arial" w:hAnsi="Arial"/>
          <w:color w:val="000000"/>
          <w:sz w:val="21"/>
        </w:rPr>
        <w:t>,</w:t>
      </w:r>
      <w:r w:rsidRPr="00051DB2">
        <w:rPr>
          <w:rFonts w:ascii="Arial" w:eastAsia="Arial" w:hAnsi="Arial"/>
          <w:color w:val="000000"/>
          <w:sz w:val="21"/>
        </w:rPr>
        <w:t xml:space="preserve"> the </w:t>
      </w:r>
      <w:r w:rsidR="00B8290B" w:rsidRPr="00051DB2">
        <w:rPr>
          <w:rFonts w:ascii="Arial" w:eastAsia="Arial" w:hAnsi="Arial"/>
          <w:color w:val="000000"/>
          <w:sz w:val="21"/>
        </w:rPr>
        <w:t>CATO</w:t>
      </w:r>
      <w:r w:rsidRPr="00051DB2">
        <w:rPr>
          <w:rFonts w:ascii="Arial" w:eastAsia="Arial" w:hAnsi="Arial"/>
          <w:color w:val="000000"/>
          <w:sz w:val="21"/>
        </w:rPr>
        <w:t xml:space="preserve"> Equipment meets all the Compliance requirements</w:t>
      </w:r>
      <w:r w:rsidR="00B43567">
        <w:rPr>
          <w:rFonts w:ascii="Arial" w:eastAsia="Arial" w:hAnsi="Arial"/>
          <w:color w:val="000000"/>
          <w:sz w:val="21"/>
        </w:rPr>
        <w:t xml:space="preserve"> and required control information has been received</w:t>
      </w:r>
      <w:r w:rsidRPr="00051DB2">
        <w:rPr>
          <w:rFonts w:ascii="Arial" w:eastAsia="Arial" w:hAnsi="Arial"/>
          <w:color w:val="000000"/>
          <w:sz w:val="21"/>
        </w:rPr>
        <w:t xml:space="preserve">, </w:t>
      </w:r>
      <w:r w:rsidR="00BE7EC0" w:rsidRPr="00051DB2">
        <w:rPr>
          <w:rFonts w:ascii="Arial" w:eastAsia="Arial" w:hAnsi="Arial"/>
          <w:color w:val="000000"/>
          <w:sz w:val="21"/>
        </w:rPr>
        <w:t>The Company</w:t>
      </w:r>
      <w:r w:rsidRPr="00051DB2">
        <w:rPr>
          <w:rFonts w:ascii="Arial" w:eastAsia="Arial" w:hAnsi="Arial"/>
          <w:color w:val="000000"/>
          <w:sz w:val="21"/>
        </w:rPr>
        <w:t xml:space="preserve"> shall request confirmation, via email, from the </w:t>
      </w:r>
      <w:r w:rsidR="00850476" w:rsidRPr="00051DB2">
        <w:rPr>
          <w:rFonts w:ascii="Arial" w:eastAsia="Arial" w:hAnsi="Arial"/>
          <w:color w:val="000000"/>
          <w:sz w:val="21"/>
        </w:rPr>
        <w:t>P</w:t>
      </w:r>
      <w:r w:rsidRPr="00051DB2">
        <w:rPr>
          <w:rFonts w:ascii="Arial" w:eastAsia="Arial" w:hAnsi="Arial"/>
          <w:color w:val="000000"/>
          <w:sz w:val="21"/>
        </w:rPr>
        <w:t xml:space="preserve">TO that it is in agreement with the proposal to release the FON or to provide </w:t>
      </w:r>
      <w:r w:rsidR="005132DE">
        <w:rPr>
          <w:rFonts w:ascii="Arial" w:eastAsia="Arial" w:hAnsi="Arial"/>
          <w:color w:val="000000"/>
          <w:sz w:val="21"/>
        </w:rPr>
        <w:t>The Company</w:t>
      </w:r>
      <w:r w:rsidR="005132DE" w:rsidRPr="00051DB2">
        <w:rPr>
          <w:rFonts w:ascii="Arial" w:eastAsia="Arial" w:hAnsi="Arial"/>
          <w:color w:val="000000"/>
          <w:sz w:val="21"/>
        </w:rPr>
        <w:t xml:space="preserve"> </w:t>
      </w:r>
      <w:r w:rsidRPr="00051DB2">
        <w:rPr>
          <w:rFonts w:ascii="Arial" w:eastAsia="Arial" w:hAnsi="Arial"/>
          <w:color w:val="000000"/>
          <w:sz w:val="21"/>
        </w:rPr>
        <w:t>with reasons as to why they are unable to support the release of the FON.</w:t>
      </w:r>
    </w:p>
    <w:p w14:paraId="1DB1C298" w14:textId="21291067" w:rsidR="00A65E95" w:rsidRPr="00051DB2" w:rsidRDefault="00BF272D" w:rsidP="00CB16D7">
      <w:pPr>
        <w:spacing w:before="124" w:line="22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3.6.5 Following confirmation from the </w:t>
      </w:r>
      <w:r w:rsidR="009D4959" w:rsidRPr="00051DB2">
        <w:rPr>
          <w:rFonts w:ascii="Arial" w:eastAsia="Arial" w:hAnsi="Arial"/>
          <w:color w:val="000000"/>
          <w:sz w:val="21"/>
        </w:rPr>
        <w:t>P</w:t>
      </w:r>
      <w:r w:rsidRPr="00051DB2">
        <w:rPr>
          <w:rFonts w:ascii="Arial" w:eastAsia="Arial" w:hAnsi="Arial"/>
          <w:color w:val="000000"/>
          <w:sz w:val="21"/>
        </w:rPr>
        <w:t xml:space="preserve">TO, </w:t>
      </w:r>
      <w:r w:rsidR="005132DE">
        <w:rPr>
          <w:rFonts w:ascii="Arial" w:eastAsia="Arial" w:hAnsi="Arial"/>
          <w:color w:val="000000"/>
          <w:sz w:val="21"/>
        </w:rPr>
        <w:t>The Company</w:t>
      </w:r>
      <w:r w:rsidRPr="00051DB2">
        <w:rPr>
          <w:rFonts w:ascii="Arial" w:eastAsia="Arial" w:hAnsi="Arial"/>
          <w:color w:val="000000"/>
          <w:sz w:val="21"/>
        </w:rPr>
        <w:t xml:space="preserve"> shall issue a FON to the </w:t>
      </w:r>
      <w:r w:rsidR="00B8290B" w:rsidRPr="00051DB2">
        <w:rPr>
          <w:rFonts w:ascii="Arial" w:eastAsia="Arial" w:hAnsi="Arial"/>
          <w:color w:val="000000"/>
          <w:sz w:val="21"/>
        </w:rPr>
        <w:t>CATO</w:t>
      </w:r>
      <w:r w:rsidRPr="00051DB2">
        <w:rPr>
          <w:rFonts w:ascii="Arial" w:eastAsia="Arial" w:hAnsi="Arial"/>
          <w:color w:val="000000"/>
          <w:sz w:val="21"/>
        </w:rPr>
        <w:t xml:space="preserve">. A copy of the FON will be provided to the </w:t>
      </w:r>
      <w:r w:rsidR="009D4959" w:rsidRPr="00051DB2">
        <w:rPr>
          <w:rFonts w:ascii="Arial" w:eastAsia="Arial" w:hAnsi="Arial"/>
          <w:color w:val="000000"/>
          <w:sz w:val="21"/>
        </w:rPr>
        <w:t>P</w:t>
      </w:r>
      <w:r w:rsidRPr="00051DB2">
        <w:rPr>
          <w:rFonts w:ascii="Arial" w:eastAsia="Arial" w:hAnsi="Arial"/>
          <w:color w:val="000000"/>
          <w:sz w:val="21"/>
        </w:rPr>
        <w:t>TO.</w:t>
      </w:r>
    </w:p>
    <w:p w14:paraId="4782F572" w14:textId="6EE84C8B" w:rsidR="00A65E95" w:rsidRPr="00051DB2" w:rsidRDefault="00BF272D" w:rsidP="00CB16D7">
      <w:pPr>
        <w:spacing w:before="124" w:line="22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3.6.6 The </w:t>
      </w:r>
      <w:r w:rsidR="002C6DF5" w:rsidRPr="00051DB2">
        <w:rPr>
          <w:rFonts w:ascii="Arial" w:eastAsia="Arial" w:hAnsi="Arial"/>
          <w:color w:val="000000"/>
          <w:sz w:val="21"/>
        </w:rPr>
        <w:t>P</w:t>
      </w:r>
      <w:r w:rsidRPr="00051DB2">
        <w:rPr>
          <w:rFonts w:ascii="Arial" w:eastAsia="Arial" w:hAnsi="Arial"/>
          <w:color w:val="000000"/>
          <w:sz w:val="21"/>
        </w:rPr>
        <w:t xml:space="preserve">TO shall update the </w:t>
      </w:r>
      <w:r w:rsidR="00937CE0">
        <w:rPr>
          <w:rFonts w:ascii="Arial" w:eastAsia="Arial" w:hAnsi="Arial"/>
          <w:color w:val="000000"/>
          <w:sz w:val="21"/>
        </w:rPr>
        <w:t>CATO Transmission Interface</w:t>
      </w:r>
      <w:r w:rsidR="00937CE0" w:rsidRPr="00051DB2">
        <w:rPr>
          <w:rFonts w:ascii="Arial" w:eastAsia="Arial" w:hAnsi="Arial"/>
          <w:color w:val="000000"/>
          <w:sz w:val="21"/>
        </w:rPr>
        <w:t xml:space="preserve"> </w:t>
      </w:r>
      <w:r w:rsidRPr="00051DB2">
        <w:rPr>
          <w:rFonts w:ascii="Arial" w:eastAsia="Arial" w:hAnsi="Arial"/>
          <w:color w:val="000000"/>
          <w:sz w:val="21"/>
        </w:rPr>
        <w:t xml:space="preserve">Site Specification as appropriate and submit such a revised </w:t>
      </w:r>
      <w:r w:rsidR="00AD32F8">
        <w:rPr>
          <w:rFonts w:ascii="Arial" w:eastAsia="Arial" w:hAnsi="Arial"/>
          <w:color w:val="000000"/>
          <w:sz w:val="21"/>
        </w:rPr>
        <w:t xml:space="preserve">CATO Transmission Interface </w:t>
      </w:r>
      <w:r w:rsidRPr="00051DB2">
        <w:rPr>
          <w:rFonts w:ascii="Arial" w:eastAsia="Arial" w:hAnsi="Arial"/>
          <w:color w:val="000000"/>
          <w:sz w:val="21"/>
        </w:rPr>
        <w:t xml:space="preserve">Site Specification to </w:t>
      </w:r>
      <w:r w:rsidR="00AD32F8">
        <w:rPr>
          <w:rFonts w:ascii="Arial" w:eastAsia="Arial" w:hAnsi="Arial"/>
          <w:color w:val="000000"/>
          <w:sz w:val="21"/>
        </w:rPr>
        <w:t>The Company</w:t>
      </w:r>
    </w:p>
    <w:p w14:paraId="060EE10C" w14:textId="6D5D2C1D" w:rsidR="00A65E95" w:rsidRPr="00051DB2" w:rsidRDefault="00BF272D" w:rsidP="00CB16D7">
      <w:pPr>
        <w:tabs>
          <w:tab w:val="decimal" w:pos="144"/>
          <w:tab w:val="left" w:pos="720"/>
        </w:tabs>
        <w:spacing w:before="181" w:line="274" w:lineRule="exact"/>
        <w:ind w:left="720" w:hanging="576"/>
        <w:textAlignment w:val="baseline"/>
        <w:rPr>
          <w:rFonts w:ascii="Arial" w:eastAsia="Arial" w:hAnsi="Arial"/>
          <w:b/>
          <w:color w:val="000000"/>
          <w:spacing w:val="-1"/>
          <w:sz w:val="24"/>
        </w:rPr>
      </w:pPr>
      <w:r w:rsidRPr="00051DB2">
        <w:rPr>
          <w:rFonts w:ascii="Arial" w:eastAsia="Arial" w:hAnsi="Arial"/>
          <w:b/>
          <w:color w:val="000000"/>
          <w:spacing w:val="-1"/>
          <w:sz w:val="24"/>
        </w:rPr>
        <w:t>3.7</w:t>
      </w:r>
      <w:r w:rsidRPr="00051DB2">
        <w:rPr>
          <w:rFonts w:ascii="Arial" w:eastAsia="Arial" w:hAnsi="Arial"/>
          <w:b/>
          <w:color w:val="000000"/>
          <w:spacing w:val="-1"/>
          <w:sz w:val="24"/>
        </w:rPr>
        <w:tab/>
        <w:t>Compliance post FON</w:t>
      </w:r>
    </w:p>
    <w:p w14:paraId="1CA37538" w14:textId="72C0A654" w:rsidR="000628FD" w:rsidRDefault="000628FD" w:rsidP="006B24EE">
      <w:pPr>
        <w:spacing w:before="207" w:line="221" w:lineRule="exact"/>
        <w:ind w:left="720"/>
        <w:jc w:val="both"/>
        <w:textAlignment w:val="baseline"/>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Following the issue of a Final Operational Notification for a </w:t>
      </w:r>
      <w:r w:rsidRPr="00051DB2">
        <w:rPr>
          <w:rFonts w:ascii="Arial" w:eastAsia="Times New Roman" w:hAnsi="Arial" w:cs="Arial"/>
          <w:bCs/>
          <w:snapToGrid w:val="0"/>
          <w:sz w:val="20"/>
          <w:szCs w:val="20"/>
        </w:rPr>
        <w:t>CATO’s</w:t>
      </w:r>
      <w:r w:rsidRPr="00051DB2">
        <w:rPr>
          <w:rFonts w:ascii="Arial" w:eastAsia="Times New Roman" w:hAnsi="Arial" w:cs="Arial"/>
          <w:snapToGrid w:val="0"/>
          <w:sz w:val="20"/>
          <w:szCs w:val="20"/>
        </w:rPr>
        <w:t xml:space="preserve"> Plant and Apparatus </w:t>
      </w:r>
      <w:r>
        <w:rPr>
          <w:rFonts w:ascii="Arial" w:eastAsia="Times New Roman" w:hAnsi="Arial" w:cs="Arial"/>
          <w:snapToGrid w:val="0"/>
          <w:sz w:val="20"/>
          <w:szCs w:val="20"/>
        </w:rPr>
        <w:t xml:space="preserve">there is a requirement for the Transmission Licensee in respect of that CATO Plant and Apparatus to </w:t>
      </w:r>
      <w:r w:rsidR="004C2DAA">
        <w:rPr>
          <w:rFonts w:ascii="Arial" w:eastAsia="Times New Roman" w:hAnsi="Arial" w:cs="Arial"/>
          <w:snapToGrid w:val="0"/>
          <w:sz w:val="20"/>
          <w:szCs w:val="20"/>
        </w:rPr>
        <w:t xml:space="preserve">continue to </w:t>
      </w:r>
      <w:r>
        <w:rPr>
          <w:rFonts w:ascii="Arial" w:eastAsia="Times New Roman" w:hAnsi="Arial" w:cs="Arial"/>
          <w:snapToGrid w:val="0"/>
          <w:sz w:val="20"/>
          <w:szCs w:val="20"/>
        </w:rPr>
        <w:t xml:space="preserve">comply with the requirements of the STC, STCPs </w:t>
      </w:r>
      <w:proofErr w:type="gramStart"/>
      <w:r>
        <w:rPr>
          <w:rFonts w:ascii="Arial" w:eastAsia="Times New Roman" w:hAnsi="Arial" w:cs="Arial"/>
          <w:snapToGrid w:val="0"/>
          <w:sz w:val="20"/>
          <w:szCs w:val="20"/>
        </w:rPr>
        <w:t xml:space="preserve">and </w:t>
      </w:r>
      <w:r w:rsidR="00BB541A">
        <w:rPr>
          <w:rFonts w:ascii="Arial" w:eastAsia="Times New Roman" w:hAnsi="Arial" w:cs="Arial"/>
          <w:snapToGrid w:val="0"/>
          <w:sz w:val="20"/>
          <w:szCs w:val="20"/>
        </w:rPr>
        <w:t>also</w:t>
      </w:r>
      <w:proofErr w:type="gramEnd"/>
      <w:r w:rsidR="00BB541A">
        <w:rPr>
          <w:rFonts w:ascii="Arial" w:eastAsia="Times New Roman" w:hAnsi="Arial" w:cs="Arial"/>
          <w:snapToGrid w:val="0"/>
          <w:sz w:val="20"/>
          <w:szCs w:val="20"/>
        </w:rPr>
        <w:t xml:space="preserve"> </w:t>
      </w:r>
      <w:r w:rsidR="00CD5B5B">
        <w:rPr>
          <w:rFonts w:ascii="Arial" w:eastAsia="Times New Roman" w:hAnsi="Arial" w:cs="Arial"/>
          <w:snapToGrid w:val="0"/>
          <w:sz w:val="20"/>
          <w:szCs w:val="20"/>
        </w:rPr>
        <w:t>comply with the</w:t>
      </w:r>
      <w:r>
        <w:rPr>
          <w:rFonts w:ascii="Arial" w:eastAsia="Times New Roman" w:hAnsi="Arial" w:cs="Arial"/>
          <w:snapToGrid w:val="0"/>
          <w:sz w:val="20"/>
          <w:szCs w:val="20"/>
        </w:rPr>
        <w:t xml:space="preserve"> </w:t>
      </w:r>
      <w:proofErr w:type="gramStart"/>
      <w:r>
        <w:rPr>
          <w:rFonts w:ascii="Arial" w:eastAsia="Times New Roman" w:hAnsi="Arial" w:cs="Arial"/>
          <w:snapToGrid w:val="0"/>
          <w:sz w:val="20"/>
          <w:szCs w:val="20"/>
        </w:rPr>
        <w:t>Site Specific</w:t>
      </w:r>
      <w:proofErr w:type="gramEnd"/>
      <w:r>
        <w:rPr>
          <w:rFonts w:ascii="Arial" w:eastAsia="Times New Roman" w:hAnsi="Arial" w:cs="Arial"/>
          <w:snapToGrid w:val="0"/>
          <w:sz w:val="20"/>
          <w:szCs w:val="20"/>
        </w:rPr>
        <w:t xml:space="preserve"> Technical Conditions.</w:t>
      </w:r>
    </w:p>
    <w:p w14:paraId="0F52F7DB" w14:textId="1CC39340" w:rsidR="00A65E95" w:rsidRPr="00051DB2" w:rsidRDefault="00BF272D" w:rsidP="00CB16D7">
      <w:pPr>
        <w:tabs>
          <w:tab w:val="decimal" w:pos="144"/>
          <w:tab w:val="left" w:pos="720"/>
        </w:tabs>
        <w:spacing w:before="224" w:line="274" w:lineRule="exact"/>
        <w:ind w:left="720" w:hanging="576"/>
        <w:textAlignment w:val="baseline"/>
        <w:rPr>
          <w:rFonts w:ascii="Arial" w:eastAsia="Arial" w:hAnsi="Arial"/>
          <w:b/>
          <w:color w:val="000000"/>
          <w:sz w:val="24"/>
        </w:rPr>
      </w:pPr>
      <w:r w:rsidRPr="00051DB2">
        <w:rPr>
          <w:rFonts w:ascii="Arial" w:eastAsia="Arial" w:hAnsi="Arial"/>
          <w:b/>
          <w:color w:val="000000"/>
          <w:sz w:val="24"/>
        </w:rPr>
        <w:t>3.8</w:t>
      </w:r>
      <w:r w:rsidRPr="00051DB2">
        <w:rPr>
          <w:rFonts w:ascii="Arial" w:eastAsia="Arial" w:hAnsi="Arial"/>
          <w:b/>
          <w:color w:val="000000"/>
          <w:sz w:val="24"/>
        </w:rPr>
        <w:tab/>
      </w:r>
      <w:r w:rsidR="00551863" w:rsidRPr="00051DB2">
        <w:rPr>
          <w:rFonts w:ascii="Arial" w:eastAsia="Arial" w:hAnsi="Arial"/>
          <w:b/>
          <w:color w:val="000000"/>
          <w:sz w:val="24"/>
        </w:rPr>
        <w:t>Grid Interface Data File Structure</w:t>
      </w:r>
      <w:r w:rsidRPr="00051DB2">
        <w:rPr>
          <w:rFonts w:ascii="Arial" w:eastAsia="Arial" w:hAnsi="Arial"/>
          <w:b/>
          <w:color w:val="000000"/>
          <w:sz w:val="24"/>
        </w:rPr>
        <w:t xml:space="preserve"> (</w:t>
      </w:r>
      <w:r w:rsidR="00551863" w:rsidRPr="00051DB2">
        <w:rPr>
          <w:rFonts w:ascii="Arial" w:eastAsia="Arial" w:hAnsi="Arial"/>
          <w:b/>
          <w:color w:val="000000"/>
          <w:sz w:val="24"/>
        </w:rPr>
        <w:t>GI</w:t>
      </w:r>
      <w:r w:rsidRPr="00051DB2">
        <w:rPr>
          <w:rFonts w:ascii="Arial" w:eastAsia="Arial" w:hAnsi="Arial"/>
          <w:b/>
          <w:color w:val="000000"/>
          <w:sz w:val="24"/>
        </w:rPr>
        <w:t>DFS)</w:t>
      </w:r>
    </w:p>
    <w:p w14:paraId="7CFB3E15" w14:textId="77886621" w:rsidR="00A65E95" w:rsidRPr="00051DB2" w:rsidRDefault="00BF272D" w:rsidP="00CB16D7">
      <w:pPr>
        <w:spacing w:before="225" w:line="22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3.8.1 To facilitate data sharing and organisation, all data provided by the </w:t>
      </w:r>
      <w:r w:rsidR="00DF792D" w:rsidRPr="00051DB2">
        <w:rPr>
          <w:rFonts w:ascii="Arial" w:eastAsia="Arial" w:hAnsi="Arial"/>
          <w:color w:val="000000"/>
          <w:sz w:val="21"/>
        </w:rPr>
        <w:t>CATO</w:t>
      </w:r>
      <w:r w:rsidR="007442A9" w:rsidRPr="00051DB2">
        <w:rPr>
          <w:rFonts w:ascii="Arial" w:eastAsia="Arial" w:hAnsi="Arial"/>
          <w:color w:val="000000"/>
          <w:sz w:val="21"/>
        </w:rPr>
        <w:t xml:space="preserve">, </w:t>
      </w:r>
      <w:r w:rsidR="00234FD8" w:rsidRPr="00051DB2">
        <w:rPr>
          <w:rFonts w:ascii="Arial" w:eastAsia="Arial" w:hAnsi="Arial"/>
          <w:color w:val="000000"/>
          <w:sz w:val="21"/>
        </w:rPr>
        <w:t>P</w:t>
      </w:r>
      <w:r w:rsidR="007442A9" w:rsidRPr="00051DB2">
        <w:rPr>
          <w:rFonts w:ascii="Arial" w:eastAsia="Arial" w:hAnsi="Arial"/>
          <w:color w:val="000000"/>
          <w:sz w:val="21"/>
        </w:rPr>
        <w:t>TO</w:t>
      </w:r>
      <w:r w:rsidRPr="00051DB2">
        <w:rPr>
          <w:rFonts w:ascii="Arial" w:eastAsia="Arial" w:hAnsi="Arial"/>
          <w:color w:val="000000"/>
          <w:sz w:val="21"/>
        </w:rPr>
        <w:t xml:space="preserve"> </w:t>
      </w:r>
      <w:r w:rsidR="007442A9" w:rsidRPr="00051DB2">
        <w:rPr>
          <w:rFonts w:ascii="Arial" w:eastAsia="Arial" w:hAnsi="Arial"/>
          <w:color w:val="000000"/>
          <w:sz w:val="21"/>
        </w:rPr>
        <w:t>and</w:t>
      </w:r>
      <w:r w:rsidRPr="00051DB2">
        <w:rPr>
          <w:rFonts w:ascii="Arial" w:eastAsia="Arial" w:hAnsi="Arial"/>
          <w:color w:val="000000"/>
          <w:sz w:val="21"/>
        </w:rPr>
        <w:t xml:space="preserve"> </w:t>
      </w:r>
      <w:r w:rsidR="00234FD8" w:rsidRPr="00051DB2">
        <w:rPr>
          <w:rFonts w:ascii="Arial" w:eastAsia="Arial" w:hAnsi="Arial"/>
          <w:color w:val="000000"/>
          <w:sz w:val="21"/>
        </w:rPr>
        <w:t>The Company</w:t>
      </w:r>
      <w:r w:rsidRPr="00051DB2">
        <w:rPr>
          <w:rFonts w:ascii="Arial" w:eastAsia="Arial" w:hAnsi="Arial"/>
          <w:color w:val="000000"/>
          <w:sz w:val="21"/>
        </w:rPr>
        <w:t xml:space="preserve"> as part of the Operational Notification and Compliance process will be located within a common and standard </w:t>
      </w:r>
      <w:r w:rsidR="00EC0F72" w:rsidRPr="00051DB2">
        <w:rPr>
          <w:rFonts w:ascii="Arial" w:eastAsia="Arial" w:hAnsi="Arial"/>
          <w:color w:val="000000"/>
          <w:sz w:val="21"/>
        </w:rPr>
        <w:t>GI</w:t>
      </w:r>
      <w:r w:rsidRPr="00051DB2">
        <w:rPr>
          <w:rFonts w:ascii="Arial" w:eastAsia="Arial" w:hAnsi="Arial"/>
          <w:color w:val="000000"/>
          <w:sz w:val="21"/>
        </w:rPr>
        <w:t>DFS as specified in Appendix A8.</w:t>
      </w:r>
    </w:p>
    <w:p w14:paraId="4D89AE4E" w14:textId="260D59F1" w:rsidR="00A65E95" w:rsidRPr="00051DB2" w:rsidRDefault="00BF272D" w:rsidP="00CB16D7">
      <w:pPr>
        <w:spacing w:before="122" w:line="230"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3.8.2 The </w:t>
      </w:r>
      <w:r w:rsidR="001775A0" w:rsidRPr="00051DB2">
        <w:rPr>
          <w:rFonts w:ascii="Arial" w:eastAsia="Arial" w:hAnsi="Arial"/>
          <w:color w:val="000000"/>
          <w:spacing w:val="-4"/>
          <w:sz w:val="21"/>
        </w:rPr>
        <w:t>GI</w:t>
      </w:r>
      <w:r w:rsidRPr="00051DB2">
        <w:rPr>
          <w:rFonts w:ascii="Arial" w:eastAsia="Arial" w:hAnsi="Arial"/>
          <w:color w:val="000000"/>
          <w:spacing w:val="-4"/>
          <w:sz w:val="21"/>
        </w:rPr>
        <w:t xml:space="preserve">DFS is intended only as an outline structure to provide a common and consistent primary level of organisation for data and reports. </w:t>
      </w:r>
      <w:r w:rsidR="00521604" w:rsidRPr="00051DB2">
        <w:rPr>
          <w:rFonts w:ascii="Arial" w:eastAsia="Arial" w:hAnsi="Arial"/>
          <w:color w:val="000000"/>
          <w:spacing w:val="-4"/>
          <w:sz w:val="21"/>
        </w:rPr>
        <w:t>The Company</w:t>
      </w:r>
      <w:r w:rsidRPr="00051DB2">
        <w:rPr>
          <w:rFonts w:ascii="Arial" w:eastAsia="Arial" w:hAnsi="Arial"/>
          <w:color w:val="000000"/>
          <w:spacing w:val="-4"/>
          <w:sz w:val="21"/>
        </w:rPr>
        <w:t xml:space="preserve"> and the </w:t>
      </w:r>
      <w:r w:rsidR="007A478D" w:rsidRPr="00051DB2">
        <w:rPr>
          <w:rFonts w:ascii="Arial" w:eastAsia="Arial" w:hAnsi="Arial"/>
          <w:color w:val="000000"/>
          <w:spacing w:val="-4"/>
          <w:sz w:val="21"/>
        </w:rPr>
        <w:t>P</w:t>
      </w:r>
      <w:r w:rsidRPr="00051DB2">
        <w:rPr>
          <w:rFonts w:ascii="Arial" w:eastAsia="Arial" w:hAnsi="Arial"/>
          <w:color w:val="000000"/>
          <w:spacing w:val="-4"/>
          <w:sz w:val="21"/>
        </w:rPr>
        <w:t>TO</w:t>
      </w:r>
      <w:r w:rsidR="00C277CC" w:rsidRPr="00051DB2">
        <w:rPr>
          <w:rFonts w:ascii="Arial" w:eastAsia="Arial" w:hAnsi="Arial"/>
          <w:color w:val="000000"/>
          <w:spacing w:val="-4"/>
          <w:sz w:val="21"/>
        </w:rPr>
        <w:t xml:space="preserve"> </w:t>
      </w:r>
      <w:r w:rsidR="00143836" w:rsidRPr="00051DB2">
        <w:rPr>
          <w:rFonts w:ascii="Arial" w:eastAsia="Arial" w:hAnsi="Arial"/>
          <w:color w:val="000000"/>
          <w:spacing w:val="-4"/>
          <w:sz w:val="21"/>
        </w:rPr>
        <w:t>may agree</w:t>
      </w:r>
      <w:r w:rsidRPr="00051DB2">
        <w:rPr>
          <w:rFonts w:ascii="Arial" w:eastAsia="Arial" w:hAnsi="Arial"/>
          <w:color w:val="000000"/>
          <w:spacing w:val="-4"/>
          <w:sz w:val="21"/>
        </w:rPr>
        <w:t xml:space="preserve"> sub structures to the </w:t>
      </w:r>
      <w:r w:rsidR="001775A0" w:rsidRPr="00051DB2">
        <w:rPr>
          <w:rFonts w:ascii="Arial" w:eastAsia="Arial" w:hAnsi="Arial"/>
          <w:color w:val="000000"/>
          <w:spacing w:val="-4"/>
          <w:sz w:val="21"/>
        </w:rPr>
        <w:t>GI</w:t>
      </w:r>
      <w:r w:rsidRPr="00051DB2">
        <w:rPr>
          <w:rFonts w:ascii="Arial" w:eastAsia="Arial" w:hAnsi="Arial"/>
          <w:color w:val="000000"/>
          <w:spacing w:val="-4"/>
          <w:sz w:val="21"/>
        </w:rPr>
        <w:t xml:space="preserve">DFS </w:t>
      </w:r>
      <w:proofErr w:type="gramStart"/>
      <w:r w:rsidRPr="00051DB2">
        <w:rPr>
          <w:rFonts w:ascii="Arial" w:eastAsia="Arial" w:hAnsi="Arial"/>
          <w:color w:val="000000"/>
          <w:spacing w:val="-4"/>
          <w:sz w:val="21"/>
        </w:rPr>
        <w:t>where</w:t>
      </w:r>
      <w:proofErr w:type="gramEnd"/>
      <w:r w:rsidRPr="00051DB2">
        <w:rPr>
          <w:rFonts w:ascii="Arial" w:eastAsia="Arial" w:hAnsi="Arial"/>
          <w:color w:val="000000"/>
          <w:spacing w:val="-4"/>
          <w:sz w:val="21"/>
        </w:rPr>
        <w:t xml:space="preserve"> deemed necessary to accommodate issues relating to </w:t>
      </w:r>
      <w:proofErr w:type="gramStart"/>
      <w:r w:rsidRPr="00051DB2">
        <w:rPr>
          <w:rFonts w:ascii="Arial" w:eastAsia="Arial" w:hAnsi="Arial"/>
          <w:color w:val="000000"/>
          <w:spacing w:val="-4"/>
          <w:sz w:val="21"/>
        </w:rPr>
        <w:t xml:space="preserve">particular </w:t>
      </w:r>
      <w:r w:rsidR="0029336C">
        <w:rPr>
          <w:rFonts w:ascii="Arial" w:eastAsia="Arial" w:hAnsi="Arial"/>
          <w:color w:val="000000"/>
          <w:spacing w:val="-4"/>
          <w:sz w:val="21"/>
        </w:rPr>
        <w:t>CATO</w:t>
      </w:r>
      <w:proofErr w:type="gramEnd"/>
      <w:r w:rsidR="0029336C">
        <w:rPr>
          <w:rFonts w:ascii="Arial" w:eastAsia="Arial" w:hAnsi="Arial"/>
          <w:color w:val="000000"/>
          <w:spacing w:val="-4"/>
          <w:sz w:val="21"/>
        </w:rPr>
        <w:t xml:space="preserve"> </w:t>
      </w:r>
      <w:r w:rsidR="006A6624">
        <w:rPr>
          <w:rFonts w:ascii="Arial" w:eastAsia="Arial" w:hAnsi="Arial"/>
          <w:color w:val="000000"/>
          <w:spacing w:val="-4"/>
          <w:sz w:val="21"/>
        </w:rPr>
        <w:t>Transm</w:t>
      </w:r>
      <w:r w:rsidR="00DC0CA5">
        <w:rPr>
          <w:rFonts w:ascii="Arial" w:eastAsia="Arial" w:hAnsi="Arial"/>
          <w:color w:val="000000"/>
          <w:spacing w:val="-4"/>
          <w:sz w:val="21"/>
        </w:rPr>
        <w:t>ission</w:t>
      </w:r>
      <w:r w:rsidR="0029336C">
        <w:rPr>
          <w:rFonts w:ascii="Arial" w:eastAsia="Arial" w:hAnsi="Arial"/>
          <w:color w:val="000000"/>
          <w:spacing w:val="-4"/>
          <w:sz w:val="21"/>
        </w:rPr>
        <w:t xml:space="preserve"> Interface Sites</w:t>
      </w:r>
      <w:r w:rsidRPr="00051DB2">
        <w:rPr>
          <w:rFonts w:ascii="Arial" w:eastAsia="Arial" w:hAnsi="Arial"/>
          <w:color w:val="000000"/>
          <w:spacing w:val="-4"/>
          <w:sz w:val="21"/>
        </w:rPr>
        <w:t>.</w:t>
      </w:r>
    </w:p>
    <w:p w14:paraId="6EC75E80" w14:textId="4EB597AF" w:rsidR="00A65E95" w:rsidRPr="00051DB2" w:rsidRDefault="00BF272D" w:rsidP="00C7358F">
      <w:pPr>
        <w:spacing w:before="124" w:line="225" w:lineRule="exact"/>
        <w:ind w:left="720" w:hanging="576"/>
        <w:jc w:val="both"/>
        <w:textAlignment w:val="baseline"/>
        <w:rPr>
          <w:rFonts w:ascii="Arial" w:eastAsia="Arial" w:hAnsi="Arial"/>
          <w:color w:val="000000"/>
          <w:spacing w:val="-3"/>
          <w:sz w:val="21"/>
        </w:rPr>
      </w:pPr>
      <w:r w:rsidRPr="00051DB2">
        <w:rPr>
          <w:rFonts w:ascii="Arial" w:eastAsia="Arial" w:hAnsi="Arial"/>
          <w:color w:val="000000"/>
          <w:spacing w:val="-2"/>
          <w:sz w:val="21"/>
        </w:rPr>
        <w:t xml:space="preserve">3.8.3 For the avoidance of doubt the </w:t>
      </w:r>
      <w:r w:rsidR="001775A0" w:rsidRPr="00051DB2">
        <w:rPr>
          <w:rFonts w:ascii="Arial" w:eastAsia="Arial" w:hAnsi="Arial"/>
          <w:color w:val="000000"/>
          <w:spacing w:val="-2"/>
          <w:sz w:val="21"/>
        </w:rPr>
        <w:t>GI</w:t>
      </w:r>
      <w:r w:rsidRPr="00051DB2">
        <w:rPr>
          <w:rFonts w:ascii="Arial" w:eastAsia="Arial" w:hAnsi="Arial"/>
          <w:color w:val="000000"/>
          <w:spacing w:val="-2"/>
          <w:sz w:val="21"/>
        </w:rPr>
        <w:t xml:space="preserve">DFS is limited to data relating to </w:t>
      </w:r>
      <w:r w:rsidR="001775A0" w:rsidRPr="00051DB2">
        <w:rPr>
          <w:rFonts w:ascii="Arial" w:eastAsia="Arial" w:hAnsi="Arial"/>
          <w:color w:val="000000"/>
          <w:spacing w:val="-2"/>
          <w:sz w:val="21"/>
        </w:rPr>
        <w:t>CATO</w:t>
      </w:r>
      <w:r w:rsidR="00CD2163" w:rsidRPr="00051DB2">
        <w:rPr>
          <w:rFonts w:ascii="Arial" w:eastAsia="Arial" w:hAnsi="Arial"/>
          <w:color w:val="000000"/>
          <w:spacing w:val="-2"/>
          <w:sz w:val="21"/>
        </w:rPr>
        <w:t>-</w:t>
      </w:r>
      <w:r w:rsidRPr="00051DB2">
        <w:rPr>
          <w:rFonts w:ascii="Arial" w:eastAsia="Arial" w:hAnsi="Arial"/>
          <w:color w:val="000000"/>
          <w:spacing w:val="-2"/>
          <w:sz w:val="21"/>
        </w:rPr>
        <w:t xml:space="preserve">owned equipment and data provided by the </w:t>
      </w:r>
      <w:r w:rsidR="00D74375" w:rsidRPr="00051DB2">
        <w:rPr>
          <w:rFonts w:ascii="Arial" w:eastAsia="Arial" w:hAnsi="Arial"/>
          <w:color w:val="000000"/>
          <w:spacing w:val="-2"/>
          <w:sz w:val="21"/>
        </w:rPr>
        <w:t>CATO</w:t>
      </w:r>
      <w:r w:rsidRPr="00051DB2">
        <w:rPr>
          <w:rFonts w:ascii="Arial" w:eastAsia="Arial" w:hAnsi="Arial"/>
          <w:color w:val="000000"/>
          <w:spacing w:val="-2"/>
          <w:sz w:val="21"/>
        </w:rPr>
        <w:t xml:space="preserve"> relating to boundary and interface responsibilities. The content of</w:t>
      </w:r>
      <w:r w:rsidR="00D641C1" w:rsidRPr="00051DB2">
        <w:rPr>
          <w:rFonts w:ascii="Arial" w:eastAsia="Arial" w:hAnsi="Arial"/>
          <w:color w:val="000000"/>
          <w:spacing w:val="-3"/>
          <w:sz w:val="21"/>
        </w:rPr>
        <w:t xml:space="preserve"> </w:t>
      </w:r>
      <w:r w:rsidRPr="00051DB2">
        <w:rPr>
          <w:rFonts w:ascii="Arial" w:eastAsia="Arial" w:hAnsi="Arial"/>
          <w:color w:val="000000"/>
          <w:spacing w:val="-3"/>
          <w:sz w:val="21"/>
        </w:rPr>
        <w:t xml:space="preserve">the </w:t>
      </w:r>
      <w:r w:rsidR="00D74375" w:rsidRPr="00051DB2">
        <w:rPr>
          <w:rFonts w:ascii="Arial" w:eastAsia="Arial" w:hAnsi="Arial"/>
          <w:color w:val="000000"/>
          <w:spacing w:val="-3"/>
          <w:sz w:val="21"/>
        </w:rPr>
        <w:t>GI</w:t>
      </w:r>
      <w:r w:rsidRPr="00051DB2">
        <w:rPr>
          <w:rFonts w:ascii="Arial" w:eastAsia="Arial" w:hAnsi="Arial"/>
          <w:color w:val="000000"/>
          <w:spacing w:val="-3"/>
          <w:sz w:val="21"/>
        </w:rPr>
        <w:t xml:space="preserve">DFS will depend upon specific </w:t>
      </w:r>
      <w:r w:rsidR="00D74375" w:rsidRPr="00051DB2">
        <w:rPr>
          <w:rFonts w:ascii="Arial" w:eastAsia="Arial" w:hAnsi="Arial"/>
          <w:color w:val="000000"/>
          <w:spacing w:val="-3"/>
          <w:sz w:val="21"/>
        </w:rPr>
        <w:t xml:space="preserve">relevant </w:t>
      </w:r>
      <w:r w:rsidR="00832D55" w:rsidRPr="00051DB2">
        <w:rPr>
          <w:rFonts w:ascii="Arial" w:eastAsia="Arial" w:hAnsi="Arial"/>
          <w:color w:val="000000"/>
          <w:spacing w:val="-3"/>
          <w:sz w:val="21"/>
        </w:rPr>
        <w:t>a</w:t>
      </w:r>
      <w:r w:rsidRPr="00051DB2">
        <w:rPr>
          <w:rFonts w:ascii="Arial" w:eastAsia="Arial" w:hAnsi="Arial"/>
          <w:color w:val="000000"/>
          <w:spacing w:val="-3"/>
          <w:sz w:val="21"/>
        </w:rPr>
        <w:t>greements and ownership boundaries.</w:t>
      </w:r>
    </w:p>
    <w:p w14:paraId="71815573" w14:textId="02328A35" w:rsidR="00A65E95" w:rsidRPr="00051DB2" w:rsidRDefault="00BF272D" w:rsidP="00CB16D7">
      <w:pPr>
        <w:spacing w:before="124" w:line="22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3.8.4 The Lead Role (as marked in the </w:t>
      </w:r>
      <w:r w:rsidR="00074124" w:rsidRPr="00051DB2">
        <w:rPr>
          <w:rFonts w:ascii="Arial" w:eastAsia="Arial" w:hAnsi="Arial"/>
          <w:color w:val="000000"/>
          <w:sz w:val="21"/>
        </w:rPr>
        <w:t>GI</w:t>
      </w:r>
      <w:r w:rsidRPr="00051DB2">
        <w:rPr>
          <w:rFonts w:ascii="Arial" w:eastAsia="Arial" w:hAnsi="Arial"/>
          <w:color w:val="000000"/>
          <w:sz w:val="21"/>
        </w:rPr>
        <w:t>DFS in Appendix A8) is the Party responsible for reviewing the data.</w:t>
      </w:r>
    </w:p>
    <w:p w14:paraId="09B80DD9" w14:textId="32D47855" w:rsidR="00A65E95" w:rsidRPr="00051DB2" w:rsidRDefault="00BF272D" w:rsidP="00CB16D7">
      <w:pPr>
        <w:spacing w:before="134" w:after="511" w:line="221"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3.8.5 The documentation contained within the </w:t>
      </w:r>
      <w:r w:rsidR="00074124" w:rsidRPr="00051DB2">
        <w:rPr>
          <w:rFonts w:ascii="Arial" w:eastAsia="Arial" w:hAnsi="Arial"/>
          <w:color w:val="000000"/>
          <w:sz w:val="21"/>
        </w:rPr>
        <w:t>GI</w:t>
      </w:r>
      <w:r w:rsidRPr="00051DB2">
        <w:rPr>
          <w:rFonts w:ascii="Arial" w:eastAsia="Arial" w:hAnsi="Arial"/>
          <w:color w:val="000000"/>
          <w:sz w:val="21"/>
        </w:rPr>
        <w:t>DFS is to be reviewed by the Part</w:t>
      </w:r>
      <w:r w:rsidR="0025604D" w:rsidRPr="00051DB2">
        <w:rPr>
          <w:rFonts w:ascii="Arial" w:eastAsia="Arial" w:hAnsi="Arial"/>
          <w:color w:val="000000"/>
          <w:sz w:val="21"/>
        </w:rPr>
        <w:t>y</w:t>
      </w:r>
      <w:r w:rsidRPr="00051DB2">
        <w:rPr>
          <w:rFonts w:ascii="Arial" w:eastAsia="Arial" w:hAnsi="Arial"/>
          <w:color w:val="000000"/>
          <w:sz w:val="21"/>
        </w:rPr>
        <w:t xml:space="preserve"> responsible for reviewing the data and written feedback is to be provided within 15 working days.</w:t>
      </w:r>
    </w:p>
    <w:p w14:paraId="74F7F50D" w14:textId="77777777" w:rsidR="00A65E95" w:rsidRPr="00051DB2" w:rsidRDefault="00A65E95" w:rsidP="00CB16D7">
      <w:pPr>
        <w:spacing w:before="134" w:after="511" w:line="221" w:lineRule="exact"/>
        <w:ind w:left="720" w:hanging="576"/>
        <w:sectPr w:rsidR="00A65E95" w:rsidRPr="00051DB2">
          <w:footerReference w:type="default" r:id="rId17"/>
          <w:pgSz w:w="11904" w:h="16834"/>
          <w:pgMar w:top="680" w:right="1368" w:bottom="418" w:left="1416" w:header="720" w:footer="720" w:gutter="0"/>
          <w:cols w:space="720"/>
        </w:sectPr>
      </w:pPr>
    </w:p>
    <w:p w14:paraId="56F980D9" w14:textId="77777777" w:rsidR="007048FC" w:rsidRPr="00051DB2" w:rsidRDefault="007048FC">
      <w:pPr>
        <w:rPr>
          <w:rFonts w:ascii="Arial" w:eastAsia="Arial" w:hAnsi="Arial"/>
          <w:b/>
          <w:color w:val="000000"/>
          <w:sz w:val="24"/>
        </w:rPr>
      </w:pPr>
    </w:p>
    <w:p w14:paraId="28845799" w14:textId="18E75259" w:rsidR="00E94512" w:rsidRPr="00051DB2" w:rsidRDefault="000F2B93">
      <w:pPr>
        <w:rPr>
          <w:rFonts w:ascii="Arial" w:eastAsia="Arial" w:hAnsi="Arial"/>
          <w:b/>
          <w:color w:val="000000"/>
          <w:sz w:val="24"/>
        </w:rPr>
      </w:pPr>
      <w:r>
        <w:rPr>
          <w:rFonts w:ascii="Arial" w:eastAsia="Arial" w:hAnsi="Arial"/>
          <w:b/>
          <w:color w:val="000000"/>
          <w:sz w:val="24"/>
        </w:rPr>
        <w:t xml:space="preserve">Appendix </w:t>
      </w:r>
      <w:r w:rsidR="007048FC" w:rsidRPr="00051DB2">
        <w:rPr>
          <w:rFonts w:ascii="Arial" w:eastAsia="Arial" w:hAnsi="Arial"/>
          <w:b/>
          <w:color w:val="000000"/>
          <w:sz w:val="24"/>
        </w:rPr>
        <w:t>A:</w:t>
      </w:r>
      <w:r w:rsidR="001F1E88" w:rsidRPr="00051DB2">
        <w:rPr>
          <w:rFonts w:ascii="Arial" w:eastAsia="Arial" w:hAnsi="Arial"/>
          <w:b/>
          <w:color w:val="000000"/>
          <w:sz w:val="24"/>
        </w:rPr>
        <w:t xml:space="preserve"> </w:t>
      </w:r>
      <w:r w:rsidR="002B0FEA" w:rsidRPr="00051DB2">
        <w:rPr>
          <w:rFonts w:ascii="Arial" w:eastAsia="Arial" w:hAnsi="Arial"/>
          <w:b/>
          <w:color w:val="000000"/>
          <w:sz w:val="24"/>
        </w:rPr>
        <w:t xml:space="preserve"> </w:t>
      </w:r>
    </w:p>
    <w:p w14:paraId="698E9624" w14:textId="7E448E1F" w:rsidR="00962B70" w:rsidRPr="00051DB2" w:rsidRDefault="00962B70" w:rsidP="00962B70">
      <w:pPr>
        <w:keepNext/>
        <w:tabs>
          <w:tab w:val="left" w:pos="90"/>
        </w:tabs>
        <w:ind w:left="270"/>
        <w:jc w:val="center"/>
        <w:outlineLvl w:val="0"/>
        <w:rPr>
          <w:rFonts w:ascii="Arial" w:eastAsia="Times New Roman" w:hAnsi="Arial" w:cs="Arial"/>
          <w:snapToGrid w:val="0"/>
          <w:sz w:val="20"/>
          <w:szCs w:val="20"/>
          <w:u w:val="single"/>
        </w:rPr>
      </w:pPr>
      <w:r w:rsidRPr="00051DB2">
        <w:rPr>
          <w:rFonts w:ascii="Arial" w:eastAsia="Times New Roman" w:hAnsi="Arial" w:cs="Arial"/>
          <w:b/>
          <w:snapToGrid w:val="0"/>
          <w:sz w:val="20"/>
          <w:szCs w:val="20"/>
          <w:u w:val="single"/>
        </w:rPr>
        <w:t>CATO</w:t>
      </w:r>
      <w:r w:rsidR="003F1BAF">
        <w:rPr>
          <w:rFonts w:ascii="Arial" w:eastAsia="Times New Roman" w:hAnsi="Arial" w:cs="Arial"/>
          <w:b/>
          <w:snapToGrid w:val="0"/>
          <w:sz w:val="20"/>
          <w:szCs w:val="20"/>
          <w:u w:val="single"/>
        </w:rPr>
        <w:t>-TO</w:t>
      </w:r>
      <w:r w:rsidRPr="00051DB2">
        <w:rPr>
          <w:rFonts w:ascii="Arial" w:eastAsia="Times New Roman" w:hAnsi="Arial" w:cs="Arial"/>
          <w:b/>
          <w:snapToGrid w:val="0"/>
          <w:sz w:val="20"/>
          <w:szCs w:val="20"/>
          <w:u w:val="single"/>
        </w:rPr>
        <w:t xml:space="preserve"> COMPLIANCE PROCESSES</w:t>
      </w:r>
    </w:p>
    <w:p w14:paraId="1E22D8CB" w14:textId="77777777" w:rsidR="00962B70" w:rsidRPr="00051DB2" w:rsidRDefault="00962B70" w:rsidP="00962B70">
      <w:pPr>
        <w:keepNext/>
        <w:tabs>
          <w:tab w:val="left" w:pos="1560"/>
        </w:tabs>
        <w:ind w:left="270" w:hanging="270"/>
        <w:jc w:val="both"/>
        <w:outlineLvl w:val="0"/>
        <w:rPr>
          <w:rFonts w:ascii="Arial" w:eastAsia="Times New Roman" w:hAnsi="Arial" w:cs="Arial"/>
          <w:snapToGrid w:val="0"/>
          <w:sz w:val="20"/>
          <w:szCs w:val="20"/>
        </w:rPr>
      </w:pPr>
    </w:p>
    <w:p w14:paraId="39E3A4EF" w14:textId="69175452" w:rsidR="00962B70" w:rsidRPr="00E41259" w:rsidRDefault="00707BFD" w:rsidP="00962B70">
      <w:pPr>
        <w:keepNext/>
        <w:tabs>
          <w:tab w:val="left" w:pos="1418"/>
        </w:tabs>
        <w:ind w:left="270" w:hanging="270"/>
        <w:jc w:val="both"/>
        <w:outlineLvl w:val="0"/>
        <w:rPr>
          <w:rFonts w:ascii="Arial" w:eastAsia="Times New Roman" w:hAnsi="Arial" w:cs="Arial"/>
          <w:b/>
          <w:snapToGrid w:val="0"/>
          <w:sz w:val="20"/>
          <w:szCs w:val="20"/>
        </w:rPr>
      </w:pPr>
      <w:r w:rsidRPr="00E41259">
        <w:rPr>
          <w:rFonts w:ascii="Arial" w:eastAsia="Times New Roman" w:hAnsi="Arial" w:cs="Arial"/>
          <w:b/>
          <w:snapToGrid w:val="0"/>
          <w:sz w:val="20"/>
          <w:szCs w:val="20"/>
        </w:rPr>
        <w:t>C</w:t>
      </w:r>
      <w:r w:rsidR="00962B70" w:rsidRPr="00E41259">
        <w:rPr>
          <w:rFonts w:ascii="Arial" w:eastAsia="Times New Roman" w:hAnsi="Arial" w:cs="Arial"/>
          <w:b/>
          <w:snapToGrid w:val="0"/>
          <w:sz w:val="20"/>
          <w:szCs w:val="20"/>
        </w:rPr>
        <w:fldChar w:fldCharType="begin"/>
      </w:r>
      <w:r w:rsidR="00962B70" w:rsidRPr="00E41259">
        <w:rPr>
          <w:rFonts w:ascii="Arial" w:eastAsia="Times New Roman" w:hAnsi="Arial" w:cs="Arial"/>
          <w:b/>
          <w:snapToGrid w:val="0"/>
          <w:sz w:val="20"/>
          <w:szCs w:val="20"/>
        </w:rPr>
        <w:instrText xml:space="preserve"> TC "</w:instrText>
      </w:r>
      <w:bookmarkStart w:id="4" w:name="_Toc493493537"/>
      <w:bookmarkStart w:id="5" w:name="_Toc51598221"/>
      <w:bookmarkStart w:id="6" w:name="_Toc131233467"/>
      <w:bookmarkStart w:id="7" w:name="_Toc222127351"/>
      <w:r w:rsidR="00962B70" w:rsidRPr="00E41259">
        <w:rPr>
          <w:rFonts w:ascii="Arial" w:eastAsia="Times New Roman" w:hAnsi="Arial" w:cs="Arial"/>
          <w:b/>
          <w:snapToGrid w:val="0"/>
          <w:sz w:val="20"/>
          <w:szCs w:val="20"/>
        </w:rPr>
        <w:instrText>CC.1   INTRODUCTION</w:instrText>
      </w:r>
      <w:bookmarkEnd w:id="4"/>
      <w:bookmarkEnd w:id="5"/>
      <w:bookmarkEnd w:id="6"/>
      <w:bookmarkEnd w:id="7"/>
      <w:r w:rsidR="00962B70" w:rsidRPr="00E41259">
        <w:rPr>
          <w:rFonts w:ascii="Arial" w:eastAsia="Times New Roman" w:hAnsi="Arial" w:cs="Arial"/>
          <w:b/>
          <w:snapToGrid w:val="0"/>
          <w:sz w:val="20"/>
          <w:szCs w:val="20"/>
        </w:rPr>
        <w:instrText xml:space="preserve">" \l 1 </w:instrText>
      </w:r>
      <w:r w:rsidR="00962B70" w:rsidRPr="00E41259">
        <w:rPr>
          <w:rFonts w:ascii="Arial" w:eastAsia="Times New Roman" w:hAnsi="Arial" w:cs="Arial"/>
          <w:b/>
          <w:snapToGrid w:val="0"/>
          <w:sz w:val="20"/>
          <w:szCs w:val="20"/>
        </w:rPr>
        <w:fldChar w:fldCharType="end"/>
      </w:r>
      <w:bookmarkStart w:id="8" w:name="_Toc123822806"/>
      <w:r w:rsidR="00962B70" w:rsidRPr="00E41259">
        <w:rPr>
          <w:rFonts w:ascii="Arial" w:eastAsia="Times New Roman" w:hAnsi="Arial" w:cs="Arial"/>
          <w:b/>
          <w:snapToGrid w:val="0"/>
          <w:sz w:val="20"/>
          <w:szCs w:val="20"/>
        </w:rPr>
        <w:t>CP.1</w:t>
      </w:r>
      <w:r w:rsidR="00962B70" w:rsidRPr="00051DB2">
        <w:rPr>
          <w:rFonts w:ascii="Arial" w:eastAsia="Times New Roman" w:hAnsi="Arial"/>
          <w:b/>
          <w:snapToGrid w:val="0"/>
          <w:szCs w:val="20"/>
        </w:rPr>
        <w:tab/>
      </w:r>
      <w:r w:rsidR="00962B70" w:rsidRPr="00E41259">
        <w:rPr>
          <w:rFonts w:ascii="Arial" w:eastAsia="Times New Roman" w:hAnsi="Arial" w:cs="Arial"/>
          <w:b/>
          <w:snapToGrid w:val="0"/>
          <w:sz w:val="20"/>
          <w:szCs w:val="20"/>
          <w:u w:val="single"/>
        </w:rPr>
        <w:t>INTRODUCTION</w:t>
      </w:r>
      <w:bookmarkEnd w:id="8"/>
    </w:p>
    <w:p w14:paraId="6D3B3FB6" w14:textId="77777777" w:rsidR="00962B70" w:rsidRPr="00051DB2" w:rsidRDefault="00962B70" w:rsidP="00962B70">
      <w:pPr>
        <w:tabs>
          <w:tab w:val="left" w:pos="1566"/>
          <w:tab w:val="left" w:pos="2736"/>
          <w:tab w:val="left" w:pos="3600"/>
          <w:tab w:val="left" w:pos="4608"/>
          <w:tab w:val="left" w:pos="5904"/>
        </w:tabs>
        <w:jc w:val="both"/>
        <w:rPr>
          <w:rFonts w:ascii="Arial" w:eastAsia="Times New Roman" w:hAnsi="Arial" w:cs="Arial"/>
          <w:snapToGrid w:val="0"/>
          <w:sz w:val="20"/>
          <w:szCs w:val="20"/>
        </w:rPr>
      </w:pPr>
    </w:p>
    <w:p w14:paraId="15080F9F" w14:textId="1CC6AC9D" w:rsidR="00962B70" w:rsidRPr="00051DB2" w:rsidRDefault="00662BF5" w:rsidP="00962B70">
      <w:pPr>
        <w:tabs>
          <w:tab w:val="left" w:pos="1566"/>
          <w:tab w:val="left" w:pos="2736"/>
          <w:tab w:val="left" w:pos="3600"/>
          <w:tab w:val="left" w:pos="4608"/>
          <w:tab w:val="left" w:pos="5904"/>
        </w:tabs>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CP1.1</w:t>
      </w:r>
      <w:r w:rsidR="00962B70" w:rsidRPr="00051DB2">
        <w:rPr>
          <w:rFonts w:ascii="Arial" w:eastAsia="Times New Roman" w:hAnsi="Arial"/>
          <w:snapToGrid w:val="0"/>
          <w:szCs w:val="20"/>
        </w:rPr>
        <w:tab/>
      </w:r>
      <w:r w:rsidR="00962B70" w:rsidRPr="00051DB2">
        <w:rPr>
          <w:rFonts w:ascii="Arial" w:eastAsia="Times New Roman" w:hAnsi="Arial" w:cs="Arial"/>
          <w:snapToGrid w:val="0"/>
          <w:sz w:val="20"/>
          <w:szCs w:val="20"/>
        </w:rPr>
        <w:t xml:space="preserve">This Appendix </w:t>
      </w:r>
      <w:r w:rsidR="00D60227">
        <w:rPr>
          <w:rFonts w:ascii="Arial" w:eastAsia="Times New Roman" w:hAnsi="Arial" w:cs="Arial"/>
          <w:snapToGrid w:val="0"/>
          <w:sz w:val="20"/>
          <w:szCs w:val="20"/>
        </w:rPr>
        <w:t xml:space="preserve">A </w:t>
      </w:r>
      <w:r w:rsidR="00962B70" w:rsidRPr="00051DB2">
        <w:rPr>
          <w:rFonts w:ascii="Arial" w:eastAsia="Times New Roman" w:hAnsi="Arial" w:cs="Arial"/>
          <w:snapToGrid w:val="0"/>
          <w:sz w:val="20"/>
          <w:szCs w:val="20"/>
        </w:rPr>
        <w:t>details the Compliance processes for CATOs with HVAC solutions. For a CATO with an HVDC solution the CATO is required to follow the compliance requirements of the Grid Code European Compliance Processes as applicable to HVDC Systems.</w:t>
      </w:r>
    </w:p>
    <w:p w14:paraId="714C0CD1" w14:textId="77777777" w:rsidR="00962B70" w:rsidRPr="00051DB2" w:rsidRDefault="00962B70" w:rsidP="00962B70">
      <w:pPr>
        <w:tabs>
          <w:tab w:val="left" w:pos="1566"/>
          <w:tab w:val="left" w:pos="2736"/>
          <w:tab w:val="left" w:pos="3600"/>
          <w:tab w:val="left" w:pos="4608"/>
          <w:tab w:val="left" w:pos="5904"/>
        </w:tabs>
        <w:jc w:val="both"/>
        <w:rPr>
          <w:rFonts w:ascii="Arial" w:eastAsia="Times New Roman" w:hAnsi="Arial" w:cs="Arial"/>
          <w:snapToGrid w:val="0"/>
          <w:sz w:val="20"/>
          <w:szCs w:val="20"/>
        </w:rPr>
      </w:pPr>
    </w:p>
    <w:p w14:paraId="0D94A7C3" w14:textId="216CF76B" w:rsidR="00962B70" w:rsidRPr="00051DB2" w:rsidRDefault="0071442A" w:rsidP="00962B70">
      <w:pPr>
        <w:tabs>
          <w:tab w:val="left" w:pos="1566"/>
          <w:tab w:val="left" w:pos="2736"/>
          <w:tab w:val="left" w:pos="3600"/>
          <w:tab w:val="left" w:pos="4608"/>
          <w:tab w:val="left" w:pos="5904"/>
        </w:tabs>
        <w:ind w:left="1440" w:hanging="1440"/>
        <w:jc w:val="both"/>
        <w:rPr>
          <w:rFonts w:ascii="Arial" w:eastAsia="Times New Roman" w:hAnsi="Arial"/>
          <w:b/>
          <w:snapToGrid w:val="0"/>
          <w:color w:val="0000FF"/>
          <w:sz w:val="20"/>
          <w:szCs w:val="20"/>
          <w:u w:val="double"/>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CP.1.1</w:t>
      </w:r>
      <w:r w:rsidR="00962B70" w:rsidRPr="00051DB2">
        <w:rPr>
          <w:rFonts w:ascii="Arial" w:eastAsia="Times New Roman" w:hAnsi="Arial" w:cs="Arial"/>
          <w:snapToGrid w:val="0"/>
          <w:sz w:val="20"/>
          <w:szCs w:val="20"/>
        </w:rPr>
        <w:tab/>
        <w:t xml:space="preserve">The </w:t>
      </w:r>
      <w:r w:rsidR="00962B70" w:rsidRPr="00051DB2">
        <w:rPr>
          <w:rFonts w:ascii="Arial" w:eastAsia="Times New Roman" w:hAnsi="Arial" w:cs="Arial"/>
          <w:bCs/>
          <w:snapToGrid w:val="0"/>
          <w:sz w:val="20"/>
          <w:szCs w:val="20"/>
        </w:rPr>
        <w:t>CATO</w:t>
      </w:r>
      <w:r w:rsidR="00962B70" w:rsidRPr="00051DB2">
        <w:rPr>
          <w:rFonts w:ascii="Arial" w:eastAsia="Times New Roman" w:hAnsi="Arial" w:cs="Arial"/>
          <w:snapToGrid w:val="0"/>
          <w:sz w:val="20"/>
          <w:szCs w:val="20"/>
        </w:rPr>
        <w:t xml:space="preserve"> </w:t>
      </w:r>
      <w:r w:rsidR="00962B70" w:rsidRPr="00051DB2">
        <w:rPr>
          <w:rFonts w:ascii="Arial" w:eastAsia="Times New Roman" w:hAnsi="Arial" w:cs="Arial"/>
          <w:bCs/>
          <w:snapToGrid w:val="0"/>
          <w:sz w:val="20"/>
          <w:szCs w:val="20"/>
        </w:rPr>
        <w:t>Compliance Process</w:t>
      </w:r>
      <w:r w:rsidR="00962B70" w:rsidRPr="00051DB2">
        <w:rPr>
          <w:rFonts w:ascii="Arial" w:eastAsia="Times New Roman" w:hAnsi="Arial" w:cs="Arial"/>
          <w:snapToGrid w:val="0"/>
          <w:sz w:val="20"/>
          <w:szCs w:val="20"/>
        </w:rPr>
        <w:t xml:space="preserve"> specifies the compliance process in relation to a CATO connecting to a PTO</w:t>
      </w:r>
      <w:r w:rsidR="00962B70" w:rsidRPr="00051DB2">
        <w:rPr>
          <w:rFonts w:ascii="Arial" w:eastAsia="Times New Roman" w:hAnsi="Arial"/>
          <w:snapToGrid w:val="0"/>
          <w:sz w:val="20"/>
          <w:szCs w:val="20"/>
        </w:rPr>
        <w:t>:</w:t>
      </w:r>
    </w:p>
    <w:p w14:paraId="1AF4A4CE" w14:textId="77777777" w:rsidR="00962B70" w:rsidRPr="00051DB2" w:rsidRDefault="00962B70" w:rsidP="00962B70">
      <w:pPr>
        <w:tabs>
          <w:tab w:val="left" w:pos="1566"/>
          <w:tab w:val="left" w:pos="2736"/>
          <w:tab w:val="left" w:pos="3600"/>
          <w:tab w:val="left" w:pos="4608"/>
          <w:tab w:val="left" w:pos="5904"/>
        </w:tabs>
        <w:ind w:left="1440" w:hanging="1440"/>
        <w:jc w:val="both"/>
        <w:rPr>
          <w:rFonts w:ascii="Arial" w:eastAsia="Times New Roman" w:hAnsi="Arial" w:cs="Arial"/>
          <w:snapToGrid w:val="0"/>
          <w:sz w:val="20"/>
          <w:szCs w:val="20"/>
        </w:rPr>
      </w:pPr>
    </w:p>
    <w:p w14:paraId="366338D2" w14:textId="77777777" w:rsidR="00962B70" w:rsidRPr="00051DB2" w:rsidRDefault="00962B70" w:rsidP="00962B70">
      <w:pPr>
        <w:tabs>
          <w:tab w:val="left" w:pos="1566"/>
          <w:tab w:val="left" w:pos="2736"/>
          <w:tab w:val="left" w:pos="3600"/>
          <w:tab w:val="left" w:pos="4608"/>
          <w:tab w:val="left" w:pos="5904"/>
        </w:tabs>
        <w:jc w:val="both"/>
        <w:rPr>
          <w:rFonts w:ascii="Arial" w:eastAsia="Times New Roman" w:hAnsi="Arial" w:cs="Arial"/>
          <w:snapToGrid w:val="0"/>
          <w:sz w:val="20"/>
          <w:szCs w:val="20"/>
          <w:u w:val="double"/>
        </w:rPr>
      </w:pPr>
      <w:r w:rsidRPr="00051DB2">
        <w:rPr>
          <w:rFonts w:ascii="Arial" w:eastAsia="Times New Roman" w:hAnsi="Arial" w:cs="Arial"/>
          <w:snapToGrid w:val="0"/>
          <w:sz w:val="20"/>
          <w:szCs w:val="20"/>
        </w:rPr>
        <w:tab/>
      </w:r>
    </w:p>
    <w:p w14:paraId="17879CCB" w14:textId="66DB2373" w:rsidR="00962B70" w:rsidRPr="00051DB2" w:rsidRDefault="00962B70" w:rsidP="00962B70">
      <w:pPr>
        <w:tabs>
          <w:tab w:val="left" w:pos="1566"/>
          <w:tab w:val="left" w:pos="2736"/>
          <w:tab w:val="left" w:pos="3600"/>
          <w:tab w:val="left" w:pos="4608"/>
          <w:tab w:val="left" w:pos="5904"/>
        </w:tabs>
        <w:ind w:left="1418" w:firstLine="22"/>
        <w:jc w:val="both"/>
        <w:rPr>
          <w:rFonts w:ascii="Arial" w:eastAsia="Times New Roman" w:hAnsi="Arial"/>
          <w:snapToGrid w:val="0"/>
          <w:sz w:val="20"/>
          <w:szCs w:val="20"/>
        </w:rPr>
      </w:pPr>
      <w:r w:rsidRPr="00051DB2">
        <w:rPr>
          <w:rFonts w:ascii="Arial" w:eastAsia="Times New Roman" w:hAnsi="Arial"/>
          <w:snapToGrid w:val="0"/>
          <w:sz w:val="20"/>
          <w:szCs w:val="20"/>
        </w:rPr>
        <w:t xml:space="preserve">The process (leading to an Energisation Operational Notification) which must be followed by </w:t>
      </w:r>
      <w:r w:rsidRPr="00057E3D">
        <w:rPr>
          <w:rFonts w:ascii="Arial" w:eastAsia="Times New Roman" w:hAnsi="Arial" w:cs="Arial"/>
          <w:bCs/>
          <w:snapToGrid w:val="0"/>
          <w:sz w:val="20"/>
          <w:szCs w:val="20"/>
        </w:rPr>
        <w:t>The Company</w:t>
      </w:r>
      <w:r w:rsidR="00057E3D" w:rsidRPr="00057E3D">
        <w:rPr>
          <w:rFonts w:ascii="Arial" w:eastAsia="Times New Roman" w:hAnsi="Arial" w:cs="Arial"/>
          <w:bCs/>
          <w:snapToGrid w:val="0"/>
          <w:sz w:val="20"/>
          <w:szCs w:val="20"/>
        </w:rPr>
        <w:t>, PTO</w:t>
      </w:r>
      <w:r w:rsidRPr="00051DB2">
        <w:rPr>
          <w:rFonts w:ascii="Arial" w:eastAsia="Times New Roman" w:hAnsi="Arial"/>
          <w:snapToGrid w:val="0"/>
          <w:sz w:val="18"/>
          <w:szCs w:val="20"/>
        </w:rPr>
        <w:t xml:space="preserve"> </w:t>
      </w:r>
      <w:r w:rsidRPr="00051DB2">
        <w:rPr>
          <w:rFonts w:ascii="Arial" w:eastAsia="Times New Roman" w:hAnsi="Arial"/>
          <w:snapToGrid w:val="0"/>
          <w:sz w:val="20"/>
          <w:szCs w:val="20"/>
        </w:rPr>
        <w:t xml:space="preserve">and any </w:t>
      </w:r>
      <w:r w:rsidRPr="00051DB2">
        <w:rPr>
          <w:rFonts w:ascii="Arial" w:eastAsia="Times New Roman" w:hAnsi="Arial"/>
          <w:bCs/>
          <w:snapToGrid w:val="0"/>
          <w:sz w:val="20"/>
          <w:szCs w:val="20"/>
        </w:rPr>
        <w:t>CATO</w:t>
      </w:r>
      <w:r w:rsidRPr="00051DB2">
        <w:rPr>
          <w:rFonts w:ascii="Arial" w:eastAsia="Times New Roman" w:hAnsi="Arial"/>
          <w:snapToGrid w:val="0"/>
          <w:sz w:val="20"/>
          <w:szCs w:val="20"/>
        </w:rPr>
        <w:t xml:space="preserve"> to demonstrate its compliance with the STC in relation to its Plant and Apparatus prior to the relevant Plant and Apparatus being energised.</w:t>
      </w:r>
    </w:p>
    <w:p w14:paraId="4896DCAE" w14:textId="77777777" w:rsidR="00962B70" w:rsidRPr="00051DB2" w:rsidRDefault="00962B70" w:rsidP="00962B70">
      <w:pPr>
        <w:tabs>
          <w:tab w:val="left" w:pos="2268"/>
          <w:tab w:val="left" w:pos="2736"/>
          <w:tab w:val="left" w:pos="3600"/>
          <w:tab w:val="left" w:pos="4608"/>
          <w:tab w:val="left" w:pos="5904"/>
        </w:tabs>
        <w:ind w:left="2268"/>
        <w:jc w:val="both"/>
        <w:rPr>
          <w:rFonts w:ascii="Arial" w:eastAsia="Times New Roman" w:hAnsi="Arial"/>
          <w:snapToGrid w:val="0"/>
          <w:color w:val="0000FF"/>
          <w:sz w:val="20"/>
          <w:szCs w:val="20"/>
          <w:u w:val="double"/>
        </w:rPr>
      </w:pPr>
    </w:p>
    <w:p w14:paraId="5E9CDD3F" w14:textId="76F708EF" w:rsidR="00962B70" w:rsidRPr="00051DB2" w:rsidRDefault="00962B70" w:rsidP="00962B70">
      <w:pPr>
        <w:tabs>
          <w:tab w:val="left" w:pos="1418"/>
          <w:tab w:val="left" w:pos="2736"/>
          <w:tab w:val="left" w:pos="3600"/>
          <w:tab w:val="left" w:pos="4608"/>
          <w:tab w:val="left" w:pos="5904"/>
        </w:tabs>
        <w:ind w:left="1418" w:hanging="708"/>
        <w:jc w:val="both"/>
        <w:rPr>
          <w:rFonts w:ascii="Arial" w:eastAsia="Times New Roman" w:hAnsi="Arial"/>
          <w:b/>
          <w:bCs/>
          <w:i/>
          <w:iCs/>
          <w:snapToGrid w:val="0"/>
          <w:sz w:val="20"/>
          <w:szCs w:val="20"/>
        </w:rPr>
      </w:pPr>
      <w:r w:rsidRPr="00051DB2">
        <w:rPr>
          <w:rFonts w:ascii="Arial" w:eastAsia="Times New Roman" w:hAnsi="Arial"/>
          <w:snapToGrid w:val="0"/>
          <w:color w:val="0000FF"/>
          <w:sz w:val="20"/>
          <w:szCs w:val="20"/>
        </w:rPr>
        <w:tab/>
      </w:r>
      <w:r w:rsidR="00057E3D">
        <w:rPr>
          <w:rFonts w:ascii="Arial" w:eastAsia="Times New Roman" w:hAnsi="Arial"/>
          <w:snapToGrid w:val="0"/>
          <w:sz w:val="20"/>
          <w:szCs w:val="20"/>
        </w:rPr>
        <w:t>T</w:t>
      </w:r>
      <w:r w:rsidRPr="00051DB2">
        <w:rPr>
          <w:rFonts w:ascii="Arial" w:eastAsia="Times New Roman" w:hAnsi="Arial"/>
          <w:snapToGrid w:val="0"/>
          <w:sz w:val="20"/>
          <w:szCs w:val="20"/>
        </w:rPr>
        <w:t xml:space="preserve">he process (leading to a </w:t>
      </w:r>
      <w:r w:rsidR="008F5BDA">
        <w:rPr>
          <w:rFonts w:ascii="Arial" w:eastAsia="Times New Roman" w:hAnsi="Arial"/>
          <w:bCs/>
          <w:snapToGrid w:val="0"/>
          <w:sz w:val="20"/>
          <w:szCs w:val="20"/>
        </w:rPr>
        <w:t>Permission to Load</w:t>
      </w:r>
      <w:r w:rsidRPr="00051DB2">
        <w:rPr>
          <w:rFonts w:ascii="Arial" w:eastAsia="Times New Roman" w:hAnsi="Arial"/>
          <w:snapToGrid w:val="0"/>
          <w:sz w:val="20"/>
          <w:szCs w:val="20"/>
        </w:rPr>
        <w:t xml:space="preserve"> and </w:t>
      </w:r>
      <w:r w:rsidRPr="00051DB2">
        <w:rPr>
          <w:rFonts w:ascii="Arial" w:eastAsia="Times New Roman" w:hAnsi="Arial"/>
          <w:bCs/>
          <w:snapToGrid w:val="0"/>
          <w:sz w:val="20"/>
          <w:szCs w:val="20"/>
        </w:rPr>
        <w:t>Final Operational Notification</w:t>
      </w:r>
      <w:r w:rsidRPr="00051DB2">
        <w:rPr>
          <w:rFonts w:ascii="Arial" w:eastAsia="Times New Roman" w:hAnsi="Arial"/>
          <w:snapToGrid w:val="0"/>
          <w:sz w:val="20"/>
          <w:szCs w:val="20"/>
        </w:rPr>
        <w:t xml:space="preserve">) which must be followed by </w:t>
      </w:r>
      <w:r w:rsidRPr="00E41259">
        <w:rPr>
          <w:rFonts w:ascii="Arial" w:eastAsia="Times New Roman" w:hAnsi="Arial" w:cs="Arial"/>
          <w:snapToGrid w:val="0"/>
          <w:sz w:val="20"/>
          <w:szCs w:val="20"/>
        </w:rPr>
        <w:t>The Company</w:t>
      </w:r>
      <w:r w:rsidR="00057E3D" w:rsidRPr="00E41259">
        <w:rPr>
          <w:rFonts w:ascii="Arial" w:eastAsia="Times New Roman" w:hAnsi="Arial" w:cs="Arial"/>
          <w:snapToGrid w:val="0"/>
          <w:sz w:val="20"/>
          <w:szCs w:val="20"/>
        </w:rPr>
        <w:t>, PTO</w:t>
      </w:r>
      <w:r w:rsidRPr="00051DB2">
        <w:rPr>
          <w:rFonts w:ascii="Arial" w:eastAsia="Times New Roman" w:hAnsi="Arial"/>
          <w:snapToGrid w:val="0"/>
          <w:sz w:val="18"/>
          <w:szCs w:val="18"/>
        </w:rPr>
        <w:t xml:space="preserve"> </w:t>
      </w:r>
      <w:r w:rsidRPr="00051DB2">
        <w:rPr>
          <w:rFonts w:ascii="Arial" w:eastAsia="Times New Roman" w:hAnsi="Arial"/>
          <w:snapToGrid w:val="0"/>
          <w:sz w:val="20"/>
          <w:szCs w:val="20"/>
        </w:rPr>
        <w:t xml:space="preserve">and any CATO to demonstrate its compliance with the </w:t>
      </w:r>
      <w:r w:rsidRPr="00051DB2">
        <w:rPr>
          <w:rFonts w:ascii="Arial" w:eastAsia="Times New Roman" w:hAnsi="Arial"/>
          <w:bCs/>
          <w:snapToGrid w:val="0"/>
          <w:sz w:val="20"/>
          <w:szCs w:val="20"/>
        </w:rPr>
        <w:t xml:space="preserve">STC </w:t>
      </w:r>
      <w:r w:rsidRPr="00051DB2">
        <w:rPr>
          <w:rFonts w:ascii="Arial" w:eastAsia="Times New Roman" w:hAnsi="Arial"/>
          <w:snapToGrid w:val="0"/>
          <w:sz w:val="20"/>
          <w:szCs w:val="20"/>
        </w:rPr>
        <w:t xml:space="preserve">in relation to its </w:t>
      </w:r>
      <w:r w:rsidRPr="00051DB2">
        <w:rPr>
          <w:rFonts w:ascii="Arial" w:eastAsia="Times New Roman" w:hAnsi="Arial"/>
          <w:bCs/>
          <w:snapToGrid w:val="0"/>
          <w:sz w:val="20"/>
          <w:szCs w:val="20"/>
        </w:rPr>
        <w:t>Plant</w:t>
      </w:r>
      <w:r w:rsidRPr="00051DB2">
        <w:rPr>
          <w:rFonts w:ascii="Arial" w:eastAsia="Times New Roman" w:hAnsi="Arial"/>
          <w:snapToGrid w:val="0"/>
          <w:sz w:val="20"/>
          <w:szCs w:val="20"/>
        </w:rPr>
        <w:t xml:space="preserve"> and </w:t>
      </w:r>
      <w:r w:rsidRPr="00051DB2">
        <w:rPr>
          <w:rFonts w:ascii="Arial" w:eastAsia="Times New Roman" w:hAnsi="Arial"/>
          <w:bCs/>
          <w:snapToGrid w:val="0"/>
          <w:sz w:val="20"/>
          <w:szCs w:val="20"/>
        </w:rPr>
        <w:t>Apparatus</w:t>
      </w:r>
      <w:r w:rsidRPr="00051DB2">
        <w:rPr>
          <w:rFonts w:ascii="Arial" w:eastAsia="Times New Roman" w:hAnsi="Arial"/>
          <w:snapToGrid w:val="0"/>
          <w:sz w:val="20"/>
          <w:szCs w:val="20"/>
        </w:rPr>
        <w:t xml:space="preserve">.  This process shall be followed prior to and </w:t>
      </w:r>
      <w:proofErr w:type="gramStart"/>
      <w:r w:rsidRPr="00051DB2">
        <w:rPr>
          <w:rFonts w:ascii="Arial" w:eastAsia="Times New Roman" w:hAnsi="Arial"/>
          <w:snapToGrid w:val="0"/>
          <w:sz w:val="20"/>
          <w:szCs w:val="20"/>
        </w:rPr>
        <w:t>during the course of</w:t>
      </w:r>
      <w:proofErr w:type="gramEnd"/>
      <w:r w:rsidRPr="00051DB2">
        <w:rPr>
          <w:rFonts w:ascii="Arial" w:eastAsia="Times New Roman" w:hAnsi="Arial"/>
          <w:snapToGrid w:val="0"/>
          <w:sz w:val="20"/>
          <w:szCs w:val="20"/>
        </w:rPr>
        <w:t xml:space="preserve"> the relevant</w:t>
      </w:r>
      <w:r w:rsidRPr="00051DB2">
        <w:rPr>
          <w:rFonts w:ascii="Arial" w:eastAsia="Times New Roman" w:hAnsi="Arial"/>
          <w:bCs/>
          <w:snapToGrid w:val="0"/>
          <w:sz w:val="20"/>
          <w:szCs w:val="20"/>
        </w:rPr>
        <w:t xml:space="preserve"> Plant </w:t>
      </w:r>
      <w:r w:rsidRPr="00051DB2">
        <w:rPr>
          <w:rFonts w:ascii="Arial" w:eastAsia="Times New Roman" w:hAnsi="Arial"/>
          <w:snapToGrid w:val="0"/>
          <w:sz w:val="20"/>
          <w:szCs w:val="20"/>
        </w:rPr>
        <w:t>and</w:t>
      </w:r>
      <w:r w:rsidRPr="00051DB2">
        <w:rPr>
          <w:rFonts w:ascii="Arial" w:eastAsia="Times New Roman" w:hAnsi="Arial"/>
          <w:bCs/>
          <w:snapToGrid w:val="0"/>
          <w:sz w:val="20"/>
          <w:szCs w:val="20"/>
        </w:rPr>
        <w:t xml:space="preserve"> Apparatus</w:t>
      </w:r>
      <w:r w:rsidRPr="00051DB2">
        <w:rPr>
          <w:rFonts w:ascii="Arial" w:eastAsia="Times New Roman" w:hAnsi="Arial"/>
          <w:snapToGrid w:val="0"/>
          <w:sz w:val="20"/>
          <w:szCs w:val="20"/>
        </w:rPr>
        <w:t xml:space="preserve"> being energised and operated by using the grid connection.</w:t>
      </w:r>
    </w:p>
    <w:p w14:paraId="42E09227" w14:textId="77777777" w:rsidR="00962B70" w:rsidRPr="00051DB2" w:rsidRDefault="00962B70" w:rsidP="00962B70">
      <w:pPr>
        <w:tabs>
          <w:tab w:val="left" w:pos="1566"/>
          <w:tab w:val="left" w:pos="2736"/>
          <w:tab w:val="left" w:pos="3600"/>
          <w:tab w:val="left" w:pos="4608"/>
          <w:tab w:val="left" w:pos="5904"/>
        </w:tabs>
        <w:ind w:left="1566" w:hanging="1566"/>
        <w:jc w:val="both"/>
        <w:rPr>
          <w:rFonts w:ascii="Arial" w:eastAsia="Times New Roman" w:hAnsi="Arial"/>
          <w:i/>
          <w:snapToGrid w:val="0"/>
          <w:sz w:val="20"/>
          <w:szCs w:val="20"/>
        </w:rPr>
      </w:pPr>
    </w:p>
    <w:p w14:paraId="3C53BAF5" w14:textId="3E5CEEF5" w:rsidR="00962B70" w:rsidRPr="00051DB2" w:rsidRDefault="00962B70" w:rsidP="00962B70">
      <w:pPr>
        <w:tabs>
          <w:tab w:val="left" w:pos="1418"/>
          <w:tab w:val="left" w:pos="2736"/>
          <w:tab w:val="left" w:pos="3600"/>
          <w:tab w:val="left" w:pos="4608"/>
          <w:tab w:val="left" w:pos="5904"/>
        </w:tabs>
        <w:ind w:left="1418" w:hanging="850"/>
        <w:jc w:val="both"/>
        <w:rPr>
          <w:rFonts w:ascii="Arial" w:eastAsia="Times New Roman" w:hAnsi="Arial"/>
          <w:snapToGrid w:val="0"/>
          <w:sz w:val="20"/>
          <w:szCs w:val="20"/>
        </w:rPr>
      </w:pPr>
      <w:r w:rsidRPr="00051DB2">
        <w:rPr>
          <w:rFonts w:ascii="Arial" w:eastAsia="Times New Roman" w:hAnsi="Arial"/>
          <w:snapToGrid w:val="0"/>
          <w:sz w:val="20"/>
          <w:szCs w:val="20"/>
        </w:rPr>
        <w:tab/>
      </w:r>
      <w:r w:rsidR="00057E3D">
        <w:rPr>
          <w:rFonts w:ascii="Arial" w:eastAsia="Times New Roman" w:hAnsi="Arial"/>
          <w:snapToGrid w:val="0"/>
          <w:sz w:val="20"/>
          <w:szCs w:val="20"/>
        </w:rPr>
        <w:t>T</w:t>
      </w:r>
      <w:r w:rsidRPr="00051DB2">
        <w:rPr>
          <w:rFonts w:ascii="Arial" w:eastAsia="Times New Roman" w:hAnsi="Arial"/>
          <w:snapToGrid w:val="0"/>
          <w:sz w:val="20"/>
          <w:szCs w:val="20"/>
        </w:rPr>
        <w:t xml:space="preserve">he process (leading to a Limited Operational Notification) which must be followed by </w:t>
      </w:r>
      <w:r w:rsidRPr="00E41259">
        <w:rPr>
          <w:rFonts w:ascii="Arial" w:eastAsia="Times New Roman" w:hAnsi="Arial" w:cs="Arial"/>
          <w:snapToGrid w:val="0"/>
          <w:sz w:val="20"/>
          <w:szCs w:val="20"/>
        </w:rPr>
        <w:t>The Company</w:t>
      </w:r>
      <w:r w:rsidR="00057E3D" w:rsidRPr="00E41259">
        <w:rPr>
          <w:rFonts w:ascii="Arial" w:eastAsia="Times New Roman" w:hAnsi="Arial" w:cs="Arial"/>
          <w:snapToGrid w:val="0"/>
          <w:sz w:val="20"/>
          <w:szCs w:val="20"/>
        </w:rPr>
        <w:t>, PTO</w:t>
      </w:r>
      <w:r w:rsidRPr="00051DB2">
        <w:rPr>
          <w:rFonts w:ascii="Arial" w:eastAsia="Times New Roman" w:hAnsi="Arial"/>
          <w:snapToGrid w:val="0"/>
          <w:sz w:val="20"/>
          <w:szCs w:val="20"/>
        </w:rPr>
        <w:t xml:space="preserve"> and each </w:t>
      </w:r>
      <w:r w:rsidRPr="00051DB2">
        <w:rPr>
          <w:rFonts w:ascii="Arial" w:eastAsia="Times New Roman" w:hAnsi="Arial"/>
          <w:bCs/>
          <w:snapToGrid w:val="0"/>
          <w:sz w:val="20"/>
          <w:szCs w:val="20"/>
        </w:rPr>
        <w:t>CATO</w:t>
      </w:r>
      <w:r w:rsidRPr="00051DB2">
        <w:rPr>
          <w:rFonts w:ascii="Arial" w:eastAsia="Times New Roman" w:hAnsi="Arial"/>
          <w:snapToGrid w:val="0"/>
          <w:sz w:val="20"/>
          <w:szCs w:val="20"/>
        </w:rPr>
        <w:t xml:space="preserve"> where any of its Plant and/or Apparatus becomes unable to comply with relevant provisions of the STC, and where applicable with the </w:t>
      </w:r>
      <w:proofErr w:type="gramStart"/>
      <w:r w:rsidRPr="00051DB2">
        <w:rPr>
          <w:rFonts w:ascii="Arial" w:eastAsia="Times New Roman" w:hAnsi="Arial"/>
          <w:snapToGrid w:val="0"/>
          <w:sz w:val="20"/>
          <w:szCs w:val="20"/>
        </w:rPr>
        <w:t>Site Specific</w:t>
      </w:r>
      <w:proofErr w:type="gramEnd"/>
      <w:r w:rsidRPr="00051DB2">
        <w:rPr>
          <w:rFonts w:ascii="Arial" w:eastAsia="Times New Roman" w:hAnsi="Arial"/>
          <w:snapToGrid w:val="0"/>
          <w:sz w:val="20"/>
          <w:szCs w:val="20"/>
        </w:rPr>
        <w:t xml:space="preserve"> </w:t>
      </w:r>
      <w:r w:rsidR="00A8439D" w:rsidRPr="00051DB2">
        <w:rPr>
          <w:rFonts w:ascii="Arial" w:eastAsia="Times New Roman" w:hAnsi="Arial"/>
          <w:snapToGrid w:val="0"/>
          <w:sz w:val="20"/>
          <w:szCs w:val="20"/>
        </w:rPr>
        <w:t>Technical</w:t>
      </w:r>
      <w:r w:rsidRPr="00051DB2">
        <w:rPr>
          <w:rFonts w:ascii="Arial" w:eastAsia="Times New Roman" w:hAnsi="Arial"/>
          <w:snapToGrid w:val="0"/>
          <w:sz w:val="20"/>
          <w:szCs w:val="20"/>
        </w:rPr>
        <w:t xml:space="preserve"> Requirements. This process also includes changes or Modifications made to the CATO</w:t>
      </w:r>
      <w:r w:rsidRPr="00051DB2">
        <w:rPr>
          <w:rFonts w:ascii="Arial" w:eastAsia="Times New Roman" w:hAnsi="Arial"/>
          <w:bCs/>
          <w:snapToGrid w:val="0"/>
          <w:sz w:val="20"/>
          <w:szCs w:val="20"/>
        </w:rPr>
        <w:t xml:space="preserve"> </w:t>
      </w:r>
      <w:r w:rsidRPr="00051DB2">
        <w:rPr>
          <w:rFonts w:ascii="Arial" w:eastAsia="Times New Roman" w:hAnsi="Arial"/>
          <w:snapToGrid w:val="0"/>
          <w:sz w:val="20"/>
          <w:szCs w:val="20"/>
        </w:rPr>
        <w:t xml:space="preserve">Plant and/or Apparatus.  This process applies to such Plant and/or Apparatus after the Plant and/or Apparatus has become operational and until Disconnected from the Transmission System. </w:t>
      </w:r>
    </w:p>
    <w:p w14:paraId="73382C35" w14:textId="77777777" w:rsidR="00962B70" w:rsidRPr="00051DB2" w:rsidRDefault="00962B70" w:rsidP="00962B70">
      <w:pPr>
        <w:tabs>
          <w:tab w:val="left" w:pos="2268"/>
          <w:tab w:val="left" w:pos="2736"/>
          <w:tab w:val="left" w:pos="3600"/>
          <w:tab w:val="left" w:pos="4608"/>
          <w:tab w:val="left" w:pos="5904"/>
        </w:tabs>
        <w:jc w:val="both"/>
        <w:rPr>
          <w:rFonts w:ascii="Arial" w:eastAsia="Times New Roman" w:hAnsi="Arial" w:cs="Arial"/>
          <w:snapToGrid w:val="0"/>
          <w:color w:val="0000FF"/>
          <w:sz w:val="20"/>
          <w:szCs w:val="20"/>
          <w:u w:val="double"/>
        </w:rPr>
      </w:pPr>
    </w:p>
    <w:p w14:paraId="4D04D9F9" w14:textId="77777777" w:rsidR="00962B70" w:rsidRPr="00051DB2" w:rsidRDefault="00962B70" w:rsidP="00962B70">
      <w:pPr>
        <w:tabs>
          <w:tab w:val="left" w:pos="1566"/>
          <w:tab w:val="left" w:pos="2376"/>
          <w:tab w:val="left" w:pos="3600"/>
          <w:tab w:val="left" w:pos="4608"/>
          <w:tab w:val="left" w:pos="5904"/>
        </w:tabs>
        <w:ind w:left="1566" w:hanging="1566"/>
        <w:jc w:val="both"/>
        <w:rPr>
          <w:rFonts w:ascii="Arial" w:eastAsia="Times New Roman" w:hAnsi="Arial" w:cs="Arial"/>
          <w:snapToGrid w:val="0"/>
          <w:sz w:val="20"/>
          <w:szCs w:val="20"/>
        </w:rPr>
      </w:pPr>
    </w:p>
    <w:p w14:paraId="4E2B14E0" w14:textId="77777777" w:rsidR="00962B70" w:rsidRPr="00051DB2" w:rsidRDefault="00962B70" w:rsidP="00962B70">
      <w:pPr>
        <w:tabs>
          <w:tab w:val="left" w:pos="1566"/>
          <w:tab w:val="left" w:pos="2376"/>
          <w:tab w:val="left" w:pos="3600"/>
          <w:tab w:val="left" w:pos="4608"/>
          <w:tab w:val="left" w:pos="5904"/>
        </w:tabs>
        <w:ind w:left="1566" w:hanging="1566"/>
        <w:jc w:val="both"/>
        <w:rPr>
          <w:rFonts w:ascii="Arial" w:eastAsia="Times New Roman" w:hAnsi="Arial" w:cs="Arial"/>
          <w:snapToGrid w:val="0"/>
          <w:sz w:val="20"/>
          <w:szCs w:val="20"/>
        </w:rPr>
      </w:pPr>
    </w:p>
    <w:p w14:paraId="65CCB309" w14:textId="77777777" w:rsidR="00962B70" w:rsidRPr="00051DB2" w:rsidRDefault="00962B70" w:rsidP="00962B70">
      <w:pPr>
        <w:keepNext/>
        <w:tabs>
          <w:tab w:val="left" w:pos="1560"/>
        </w:tabs>
        <w:ind w:left="270" w:hanging="270"/>
        <w:jc w:val="both"/>
        <w:outlineLvl w:val="0"/>
        <w:rPr>
          <w:rFonts w:ascii="Arial" w:eastAsia="Times New Roman" w:hAnsi="Arial" w:cs="Arial"/>
          <w:snapToGrid w:val="0"/>
          <w:sz w:val="20"/>
          <w:szCs w:val="20"/>
        </w:rPr>
      </w:pPr>
    </w:p>
    <w:p w14:paraId="78FD3C0E" w14:textId="6C5C9158" w:rsidR="00962B70" w:rsidRPr="00051DB2" w:rsidRDefault="00962B70" w:rsidP="00962B70">
      <w:pPr>
        <w:keepNext/>
        <w:tabs>
          <w:tab w:val="left" w:pos="1560"/>
        </w:tabs>
        <w:ind w:left="270" w:hanging="270"/>
        <w:jc w:val="both"/>
        <w:outlineLvl w:val="0"/>
        <w:rPr>
          <w:rFonts w:ascii="Arial" w:eastAsia="Times New Roman" w:hAnsi="Arial" w:cs="Arial"/>
          <w:snapToGrid w:val="0"/>
          <w:sz w:val="20"/>
          <w:szCs w:val="20"/>
        </w:rPr>
      </w:pPr>
      <w:r w:rsidRPr="00051DB2">
        <w:rPr>
          <w:rFonts w:ascii="Arial" w:eastAsia="Times New Roman" w:hAnsi="Arial" w:cs="Arial"/>
          <w:snapToGrid w:val="0"/>
          <w:sz w:val="20"/>
          <w:szCs w:val="20"/>
        </w:rPr>
        <w:fldChar w:fldCharType="begin"/>
      </w:r>
      <w:r w:rsidRPr="00051DB2">
        <w:rPr>
          <w:rFonts w:ascii="Arial" w:eastAsia="Times New Roman" w:hAnsi="Arial" w:cs="Arial"/>
          <w:snapToGrid w:val="0"/>
          <w:sz w:val="20"/>
          <w:szCs w:val="20"/>
        </w:rPr>
        <w:instrText xml:space="preserve"> TC "CC.2   OBJECTIVE" \l 1 </w:instrText>
      </w:r>
      <w:r w:rsidRPr="00051DB2">
        <w:rPr>
          <w:rFonts w:ascii="Arial" w:eastAsia="Times New Roman" w:hAnsi="Arial" w:cs="Arial"/>
          <w:snapToGrid w:val="0"/>
          <w:sz w:val="20"/>
          <w:szCs w:val="20"/>
        </w:rPr>
        <w:fldChar w:fldCharType="end"/>
      </w:r>
      <w:bookmarkStart w:id="9" w:name="_Toc123822807"/>
      <w:r w:rsidR="0071442A">
        <w:rPr>
          <w:rFonts w:ascii="Arial" w:eastAsia="Times New Roman" w:hAnsi="Arial" w:cs="Arial"/>
          <w:snapToGrid w:val="0"/>
          <w:sz w:val="20"/>
          <w:szCs w:val="20"/>
        </w:rPr>
        <w:t>C</w:t>
      </w:r>
      <w:r w:rsidRPr="00051DB2">
        <w:rPr>
          <w:rFonts w:ascii="Arial" w:eastAsia="Times New Roman" w:hAnsi="Arial" w:cs="Arial"/>
          <w:snapToGrid w:val="0"/>
          <w:sz w:val="20"/>
          <w:szCs w:val="20"/>
        </w:rPr>
        <w:t>CP.2</w:t>
      </w:r>
      <w:r w:rsidRPr="00051DB2">
        <w:rPr>
          <w:rFonts w:ascii="Arial" w:eastAsia="Times New Roman" w:hAnsi="Arial" w:cs="Arial"/>
          <w:snapToGrid w:val="0"/>
          <w:sz w:val="20"/>
          <w:szCs w:val="20"/>
        </w:rPr>
        <w:tab/>
      </w:r>
      <w:r w:rsidRPr="00051DB2">
        <w:rPr>
          <w:rFonts w:ascii="Arial" w:eastAsia="Times New Roman" w:hAnsi="Arial" w:cs="Arial"/>
          <w:snapToGrid w:val="0"/>
          <w:sz w:val="20"/>
          <w:szCs w:val="20"/>
          <w:u w:val="single"/>
        </w:rPr>
        <w:t>OBJECTIVE</w:t>
      </w:r>
      <w:bookmarkEnd w:id="9"/>
    </w:p>
    <w:p w14:paraId="25F5D27C" w14:textId="77777777" w:rsidR="00962B70" w:rsidRPr="00051DB2" w:rsidRDefault="00962B70" w:rsidP="00962B70">
      <w:pPr>
        <w:tabs>
          <w:tab w:val="left" w:pos="1566"/>
          <w:tab w:val="left" w:pos="2736"/>
          <w:tab w:val="left" w:pos="3600"/>
          <w:tab w:val="left" w:pos="4608"/>
          <w:tab w:val="left" w:pos="5904"/>
        </w:tabs>
        <w:jc w:val="both"/>
        <w:rPr>
          <w:rFonts w:ascii="Arial" w:eastAsia="Times New Roman" w:hAnsi="Arial" w:cs="Arial"/>
          <w:snapToGrid w:val="0"/>
          <w:sz w:val="20"/>
          <w:szCs w:val="20"/>
        </w:rPr>
      </w:pPr>
    </w:p>
    <w:p w14:paraId="62989A03" w14:textId="01D8303D" w:rsidR="00962B70" w:rsidRPr="00051DB2" w:rsidRDefault="00E26BC2" w:rsidP="00962B70">
      <w:pPr>
        <w:tabs>
          <w:tab w:val="left" w:pos="1566"/>
          <w:tab w:val="left" w:pos="2376"/>
          <w:tab w:val="left" w:pos="3600"/>
          <w:tab w:val="left" w:pos="4608"/>
          <w:tab w:val="left" w:pos="5904"/>
        </w:tabs>
        <w:ind w:left="1566" w:hanging="1566"/>
        <w:jc w:val="both"/>
        <w:rPr>
          <w:rFonts w:ascii="Arial" w:eastAsia="Times New Roman" w:hAnsi="Arial" w:cs="Arial"/>
          <w:snapToGrid w:val="0"/>
          <w:sz w:val="18"/>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CP.2.1</w:t>
      </w:r>
      <w:r w:rsidR="00962B70" w:rsidRPr="00051DB2">
        <w:rPr>
          <w:rFonts w:ascii="Arial" w:eastAsia="Times New Roman" w:hAnsi="Arial" w:cs="Arial"/>
          <w:snapToGrid w:val="0"/>
          <w:sz w:val="20"/>
          <w:szCs w:val="20"/>
        </w:rPr>
        <w:tab/>
        <w:t xml:space="preserve">The objective of this Appendix is to ensure that there is a clear and consistent process for demonstration of compliance by </w:t>
      </w:r>
      <w:r w:rsidR="00962B70" w:rsidRPr="00051DB2">
        <w:rPr>
          <w:rFonts w:ascii="Arial" w:eastAsia="Times New Roman" w:hAnsi="Arial" w:cs="Arial"/>
          <w:bCs/>
          <w:snapToGrid w:val="0"/>
          <w:sz w:val="20"/>
          <w:szCs w:val="20"/>
        </w:rPr>
        <w:t>CATOs</w:t>
      </w:r>
      <w:r w:rsidR="00962B70" w:rsidRPr="00051DB2">
        <w:rPr>
          <w:rFonts w:ascii="Arial" w:eastAsia="Times New Roman" w:hAnsi="Arial" w:cs="Arial"/>
          <w:snapToGrid w:val="0"/>
          <w:sz w:val="20"/>
          <w:szCs w:val="20"/>
        </w:rPr>
        <w:t xml:space="preserve"> with the </w:t>
      </w:r>
      <w:r w:rsidR="00962B70" w:rsidRPr="00051DB2">
        <w:rPr>
          <w:rFonts w:ascii="Arial" w:eastAsia="Times New Roman" w:hAnsi="Arial" w:cs="Arial"/>
          <w:bCs/>
          <w:snapToGrid w:val="0"/>
          <w:sz w:val="20"/>
          <w:szCs w:val="20"/>
        </w:rPr>
        <w:t xml:space="preserve">STC and </w:t>
      </w:r>
      <w:r w:rsidR="00F160FA" w:rsidRPr="00051DB2">
        <w:rPr>
          <w:rFonts w:ascii="Arial" w:eastAsia="Times New Roman" w:hAnsi="Arial" w:cs="Arial"/>
          <w:bCs/>
          <w:snapToGrid w:val="0"/>
          <w:sz w:val="20"/>
          <w:szCs w:val="20"/>
        </w:rPr>
        <w:t>Site-Specific</w:t>
      </w:r>
      <w:r w:rsidR="00962B70" w:rsidRPr="00051DB2">
        <w:rPr>
          <w:rFonts w:ascii="Arial" w:eastAsia="Times New Roman" w:hAnsi="Arial" w:cs="Arial"/>
          <w:bCs/>
          <w:snapToGrid w:val="0"/>
          <w:sz w:val="20"/>
          <w:szCs w:val="20"/>
        </w:rPr>
        <w:t xml:space="preserve"> Technical Requirements</w:t>
      </w:r>
      <w:r w:rsidR="00962B70" w:rsidRPr="00051DB2">
        <w:rPr>
          <w:rFonts w:ascii="Arial" w:eastAsia="Times New Roman" w:hAnsi="Arial" w:cs="Arial"/>
          <w:snapToGrid w:val="0"/>
          <w:sz w:val="20"/>
          <w:szCs w:val="20"/>
        </w:rPr>
        <w:t xml:space="preserve"> and will enable </w:t>
      </w:r>
      <w:r w:rsidR="00962B70" w:rsidRPr="00AA6295">
        <w:rPr>
          <w:rFonts w:ascii="Arial" w:eastAsia="Times New Roman" w:hAnsi="Arial" w:cs="Arial"/>
          <w:snapToGrid w:val="0"/>
          <w:sz w:val="20"/>
          <w:szCs w:val="20"/>
        </w:rPr>
        <w:t>The Company</w:t>
      </w:r>
      <w:r w:rsidR="00FA4412" w:rsidRPr="00AA6295">
        <w:rPr>
          <w:rFonts w:ascii="Arial" w:eastAsia="Times New Roman" w:hAnsi="Arial" w:cs="Arial"/>
          <w:snapToGrid w:val="0"/>
          <w:sz w:val="20"/>
          <w:szCs w:val="20"/>
        </w:rPr>
        <w:t xml:space="preserve"> and PTO</w:t>
      </w:r>
      <w:r w:rsidR="00962B70" w:rsidRPr="00051DB2">
        <w:rPr>
          <w:rFonts w:ascii="Arial" w:eastAsia="Times New Roman" w:hAnsi="Arial" w:cs="Arial"/>
          <w:snapToGrid w:val="0"/>
          <w:sz w:val="20"/>
          <w:szCs w:val="20"/>
        </w:rPr>
        <w:t xml:space="preserve"> to comply with its statutory and </w:t>
      </w:r>
      <w:r w:rsidR="00962B70" w:rsidRPr="00AA6295">
        <w:rPr>
          <w:rFonts w:ascii="Arial" w:eastAsia="Times New Roman" w:hAnsi="Arial" w:cs="Arial"/>
          <w:snapToGrid w:val="0"/>
          <w:sz w:val="20"/>
          <w:szCs w:val="20"/>
        </w:rPr>
        <w:t>Transmission Licence</w:t>
      </w:r>
      <w:r w:rsidR="00962B70" w:rsidRPr="00051DB2">
        <w:rPr>
          <w:rFonts w:ascii="Arial" w:eastAsia="Times New Roman" w:hAnsi="Arial" w:cs="Arial"/>
          <w:snapToGrid w:val="0"/>
          <w:sz w:val="20"/>
          <w:szCs w:val="20"/>
        </w:rPr>
        <w:t xml:space="preserve"> obligations. </w:t>
      </w:r>
    </w:p>
    <w:p w14:paraId="1359636C" w14:textId="77777777" w:rsidR="00962B70" w:rsidRPr="00051DB2" w:rsidRDefault="00962B70" w:rsidP="00962B70">
      <w:pPr>
        <w:tabs>
          <w:tab w:val="left" w:pos="1728"/>
          <w:tab w:val="left" w:pos="2592"/>
          <w:tab w:val="left" w:pos="3600"/>
          <w:tab w:val="left" w:pos="4896"/>
        </w:tabs>
        <w:ind w:left="1560" w:hanging="1560"/>
        <w:jc w:val="both"/>
        <w:rPr>
          <w:rFonts w:ascii="Arial" w:eastAsia="Times New Roman" w:hAnsi="Arial" w:cs="Arial"/>
          <w:snapToGrid w:val="0"/>
          <w:sz w:val="20"/>
          <w:szCs w:val="20"/>
        </w:rPr>
      </w:pPr>
    </w:p>
    <w:p w14:paraId="6747E326" w14:textId="77777777" w:rsidR="00962B70" w:rsidRPr="00051DB2" w:rsidRDefault="00962B70" w:rsidP="00962B70">
      <w:pPr>
        <w:tabs>
          <w:tab w:val="left" w:pos="1566"/>
          <w:tab w:val="left" w:pos="2736"/>
          <w:tab w:val="left" w:pos="3600"/>
          <w:tab w:val="left" w:pos="4608"/>
          <w:tab w:val="left" w:pos="5904"/>
        </w:tabs>
        <w:jc w:val="both"/>
        <w:rPr>
          <w:rFonts w:ascii="Arial" w:eastAsia="Times New Roman" w:hAnsi="Arial" w:cs="Arial"/>
          <w:snapToGrid w:val="0"/>
          <w:sz w:val="20"/>
          <w:szCs w:val="20"/>
        </w:rPr>
      </w:pPr>
    </w:p>
    <w:p w14:paraId="4BE21C7E" w14:textId="46F8B2EA" w:rsidR="00962B70" w:rsidRPr="00051DB2" w:rsidRDefault="00962B70" w:rsidP="00962B70">
      <w:pPr>
        <w:keepNext/>
        <w:tabs>
          <w:tab w:val="left" w:pos="1560"/>
        </w:tabs>
        <w:ind w:left="270" w:hanging="270"/>
        <w:jc w:val="both"/>
        <w:outlineLvl w:val="0"/>
        <w:rPr>
          <w:rFonts w:ascii="Arial" w:eastAsia="Times New Roman" w:hAnsi="Arial" w:cs="Arial"/>
          <w:snapToGrid w:val="0"/>
          <w:sz w:val="20"/>
          <w:szCs w:val="20"/>
        </w:rPr>
      </w:pPr>
      <w:r w:rsidRPr="00051DB2">
        <w:rPr>
          <w:rFonts w:ascii="Arial" w:eastAsia="Times New Roman" w:hAnsi="Arial" w:cs="Arial"/>
          <w:snapToGrid w:val="0"/>
          <w:sz w:val="20"/>
          <w:szCs w:val="20"/>
        </w:rPr>
        <w:fldChar w:fldCharType="begin"/>
      </w:r>
      <w:r w:rsidRPr="00051DB2">
        <w:rPr>
          <w:rFonts w:ascii="Arial" w:eastAsia="Times New Roman" w:hAnsi="Arial" w:cs="Arial"/>
          <w:snapToGrid w:val="0"/>
          <w:sz w:val="20"/>
          <w:szCs w:val="20"/>
        </w:rPr>
        <w:instrText xml:space="preserve"> TC "</w:instrText>
      </w:r>
      <w:bookmarkStart w:id="10" w:name="_Toc493493539"/>
      <w:bookmarkStart w:id="11" w:name="_Toc51598223"/>
      <w:bookmarkStart w:id="12" w:name="_Toc222127353"/>
      <w:r w:rsidRPr="00051DB2">
        <w:rPr>
          <w:rFonts w:ascii="Arial" w:eastAsia="Times New Roman" w:hAnsi="Arial" w:cs="Arial"/>
          <w:snapToGrid w:val="0"/>
          <w:sz w:val="20"/>
          <w:szCs w:val="20"/>
        </w:rPr>
        <w:instrText>CC.3   SCOPE</w:instrText>
      </w:r>
      <w:bookmarkEnd w:id="10"/>
      <w:bookmarkEnd w:id="11"/>
      <w:bookmarkEnd w:id="12"/>
      <w:r w:rsidRPr="00051DB2">
        <w:rPr>
          <w:rFonts w:ascii="Arial" w:eastAsia="Times New Roman" w:hAnsi="Arial" w:cs="Arial"/>
          <w:snapToGrid w:val="0"/>
          <w:sz w:val="20"/>
          <w:szCs w:val="20"/>
        </w:rPr>
        <w:instrText xml:space="preserve">" \l 1 </w:instrText>
      </w:r>
      <w:r w:rsidRPr="00051DB2">
        <w:rPr>
          <w:rFonts w:ascii="Arial" w:eastAsia="Times New Roman" w:hAnsi="Arial" w:cs="Arial"/>
          <w:snapToGrid w:val="0"/>
          <w:sz w:val="20"/>
          <w:szCs w:val="20"/>
        </w:rPr>
        <w:fldChar w:fldCharType="end"/>
      </w:r>
      <w:bookmarkStart w:id="13" w:name="_Toc123822808"/>
      <w:r w:rsidR="00E26BC2">
        <w:rPr>
          <w:rFonts w:ascii="Arial" w:eastAsia="Times New Roman" w:hAnsi="Arial" w:cs="Arial"/>
          <w:snapToGrid w:val="0"/>
          <w:sz w:val="20"/>
          <w:szCs w:val="20"/>
        </w:rPr>
        <w:t>C</w:t>
      </w:r>
      <w:r w:rsidRPr="00051DB2">
        <w:rPr>
          <w:rFonts w:ascii="Arial" w:eastAsia="Times New Roman" w:hAnsi="Arial" w:cs="Arial"/>
          <w:snapToGrid w:val="0"/>
          <w:sz w:val="20"/>
          <w:szCs w:val="20"/>
        </w:rPr>
        <w:t>CP.3</w:t>
      </w:r>
      <w:r w:rsidRPr="00051DB2">
        <w:rPr>
          <w:rFonts w:ascii="Arial" w:eastAsia="Times New Roman" w:hAnsi="Arial" w:cs="Arial"/>
          <w:snapToGrid w:val="0"/>
          <w:sz w:val="20"/>
          <w:szCs w:val="20"/>
        </w:rPr>
        <w:tab/>
      </w:r>
      <w:r w:rsidRPr="00051DB2">
        <w:rPr>
          <w:rFonts w:ascii="Arial" w:eastAsia="Times New Roman" w:hAnsi="Arial" w:cs="Arial"/>
          <w:snapToGrid w:val="0"/>
          <w:sz w:val="20"/>
          <w:szCs w:val="20"/>
          <w:u w:val="single"/>
        </w:rPr>
        <w:t>SCOPE</w:t>
      </w:r>
      <w:bookmarkEnd w:id="13"/>
    </w:p>
    <w:p w14:paraId="3C6BF8FF" w14:textId="77777777" w:rsidR="00962B70" w:rsidRPr="00051DB2" w:rsidRDefault="00962B70" w:rsidP="00962B70">
      <w:pPr>
        <w:tabs>
          <w:tab w:val="left" w:pos="1566"/>
          <w:tab w:val="left" w:pos="2736"/>
          <w:tab w:val="left" w:pos="3600"/>
          <w:tab w:val="left" w:pos="4608"/>
          <w:tab w:val="left" w:pos="5904"/>
        </w:tabs>
        <w:jc w:val="both"/>
        <w:rPr>
          <w:rFonts w:ascii="Arial" w:eastAsia="Times New Roman" w:hAnsi="Arial" w:cs="Arial"/>
          <w:snapToGrid w:val="0"/>
          <w:sz w:val="20"/>
          <w:szCs w:val="20"/>
        </w:rPr>
      </w:pPr>
    </w:p>
    <w:p w14:paraId="153C25B5" w14:textId="07EF0143" w:rsidR="00962B70" w:rsidRPr="00051DB2" w:rsidRDefault="00E26BC2" w:rsidP="00962B70">
      <w:pPr>
        <w:tabs>
          <w:tab w:val="left" w:pos="1566"/>
          <w:tab w:val="left" w:pos="2376"/>
          <w:tab w:val="left" w:pos="3600"/>
          <w:tab w:val="left" w:pos="4608"/>
          <w:tab w:val="left" w:pos="5904"/>
        </w:tabs>
        <w:ind w:left="1566" w:hanging="1566"/>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CP.3.1</w:t>
      </w:r>
      <w:r w:rsidR="00962B70" w:rsidRPr="00051DB2">
        <w:rPr>
          <w:rFonts w:ascii="Arial" w:eastAsia="Times New Roman" w:hAnsi="Arial" w:cs="Arial"/>
          <w:snapToGrid w:val="0"/>
          <w:sz w:val="20"/>
          <w:szCs w:val="20"/>
        </w:rPr>
        <w:tab/>
        <w:t xml:space="preserve">The </w:t>
      </w:r>
      <w:r w:rsidR="00962B70" w:rsidRPr="00AA6295">
        <w:rPr>
          <w:rFonts w:ascii="Arial" w:eastAsia="Times New Roman" w:hAnsi="Arial" w:cs="Arial"/>
          <w:snapToGrid w:val="0"/>
          <w:sz w:val="20"/>
          <w:szCs w:val="20"/>
        </w:rPr>
        <w:t>Appendix</w:t>
      </w:r>
      <w:r w:rsidR="00962B70" w:rsidRPr="00051DB2">
        <w:rPr>
          <w:rFonts w:ascii="Arial" w:eastAsia="Times New Roman" w:hAnsi="Arial" w:cs="Arial"/>
          <w:snapToGrid w:val="0"/>
          <w:sz w:val="20"/>
          <w:szCs w:val="20"/>
        </w:rPr>
        <w:t xml:space="preserve"> applies to </w:t>
      </w:r>
      <w:r w:rsidR="00F51A22">
        <w:rPr>
          <w:rFonts w:ascii="Arial" w:eastAsia="Times New Roman" w:hAnsi="Arial" w:cs="Arial"/>
          <w:snapToGrid w:val="0"/>
          <w:sz w:val="20"/>
          <w:szCs w:val="20"/>
        </w:rPr>
        <w:t xml:space="preserve">PTOs, </w:t>
      </w:r>
      <w:r w:rsidR="00962B70" w:rsidRPr="00AA6295">
        <w:rPr>
          <w:rFonts w:ascii="Arial" w:eastAsia="Times New Roman" w:hAnsi="Arial" w:cs="Arial"/>
          <w:snapToGrid w:val="0"/>
          <w:sz w:val="20"/>
          <w:szCs w:val="20"/>
        </w:rPr>
        <w:t>The Company</w:t>
      </w:r>
      <w:r w:rsidR="00962B70" w:rsidRPr="00051DB2">
        <w:rPr>
          <w:rFonts w:ascii="Arial" w:eastAsia="Times New Roman" w:hAnsi="Arial" w:cs="Arial"/>
          <w:snapToGrid w:val="0"/>
          <w:sz w:val="20"/>
          <w:szCs w:val="20"/>
        </w:rPr>
        <w:t xml:space="preserve"> and to </w:t>
      </w:r>
      <w:r w:rsidR="00962B70" w:rsidRPr="00051DB2">
        <w:rPr>
          <w:rFonts w:ascii="Arial" w:eastAsia="Times New Roman" w:hAnsi="Arial" w:cs="Arial"/>
          <w:bCs/>
          <w:snapToGrid w:val="0"/>
          <w:sz w:val="20"/>
          <w:szCs w:val="20"/>
        </w:rPr>
        <w:t>CATO</w:t>
      </w:r>
      <w:r w:rsidR="00962B70" w:rsidRPr="0051350D">
        <w:rPr>
          <w:rFonts w:ascii="Arial" w:eastAsia="Times New Roman" w:hAnsi="Arial" w:cs="Arial"/>
          <w:snapToGrid w:val="0"/>
          <w:sz w:val="20"/>
          <w:szCs w:val="20"/>
        </w:rPr>
        <w:t>s</w:t>
      </w:r>
      <w:r w:rsidR="00962B70" w:rsidRPr="00051DB2">
        <w:rPr>
          <w:rFonts w:ascii="Arial" w:eastAsia="Times New Roman" w:hAnsi="Arial" w:cs="Arial"/>
          <w:snapToGrid w:val="0"/>
          <w:sz w:val="20"/>
          <w:szCs w:val="20"/>
        </w:rPr>
        <w:t>:</w:t>
      </w:r>
    </w:p>
    <w:p w14:paraId="3F7F46C7" w14:textId="77777777" w:rsidR="00962B70" w:rsidRPr="00051DB2" w:rsidRDefault="00962B70" w:rsidP="00962B70">
      <w:pPr>
        <w:tabs>
          <w:tab w:val="left" w:pos="1566"/>
          <w:tab w:val="left" w:pos="2376"/>
          <w:tab w:val="left" w:pos="3600"/>
          <w:tab w:val="left" w:pos="4608"/>
          <w:tab w:val="left" w:pos="5904"/>
        </w:tabs>
        <w:jc w:val="both"/>
        <w:rPr>
          <w:rFonts w:ascii="Arial" w:eastAsia="Times New Roman" w:hAnsi="Arial" w:cs="Arial"/>
          <w:snapToGrid w:val="0"/>
          <w:sz w:val="20"/>
          <w:szCs w:val="20"/>
        </w:rPr>
      </w:pPr>
    </w:p>
    <w:p w14:paraId="71BB4FA5" w14:textId="77777777" w:rsidR="00962B70" w:rsidRPr="00051DB2" w:rsidRDefault="00962B70" w:rsidP="00962B70">
      <w:pPr>
        <w:tabs>
          <w:tab w:val="left" w:pos="1566"/>
          <w:tab w:val="left" w:pos="2376"/>
          <w:tab w:val="left" w:pos="3600"/>
          <w:tab w:val="left" w:pos="4608"/>
          <w:tab w:val="left" w:pos="5904"/>
        </w:tabs>
        <w:jc w:val="both"/>
        <w:rPr>
          <w:rFonts w:ascii="Arial" w:eastAsia="Times New Roman" w:hAnsi="Arial" w:cs="Arial"/>
          <w:snapToGrid w:val="0"/>
          <w:sz w:val="20"/>
          <w:szCs w:val="20"/>
        </w:rPr>
      </w:pPr>
    </w:p>
    <w:p w14:paraId="39EB5A6A" w14:textId="6F23D976" w:rsidR="00962B70" w:rsidRPr="00051DB2" w:rsidRDefault="00E26BC2" w:rsidP="00962B70">
      <w:pPr>
        <w:tabs>
          <w:tab w:val="left" w:pos="1530"/>
          <w:tab w:val="left" w:pos="2286"/>
          <w:tab w:val="left" w:pos="2736"/>
          <w:tab w:val="left" w:pos="3600"/>
          <w:tab w:val="left" w:pos="4608"/>
          <w:tab w:val="left" w:pos="5904"/>
        </w:tabs>
        <w:ind w:left="1530" w:hanging="1388"/>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CP.3.2</w:t>
      </w:r>
      <w:r w:rsidR="00962B70" w:rsidRPr="00051DB2">
        <w:rPr>
          <w:rFonts w:ascii="Arial" w:eastAsia="Times New Roman" w:hAnsi="Arial" w:cs="Arial"/>
          <w:snapToGrid w:val="0"/>
          <w:sz w:val="20"/>
          <w:szCs w:val="20"/>
        </w:rPr>
        <w:tab/>
      </w:r>
      <w:r w:rsidR="00962B70" w:rsidRPr="00051DB2">
        <w:rPr>
          <w:rFonts w:ascii="Arial" w:eastAsia="Times New Roman" w:hAnsi="Arial" w:cs="Arial"/>
          <w:bCs/>
          <w:snapToGrid w:val="0"/>
          <w:sz w:val="20"/>
          <w:szCs w:val="20"/>
        </w:rPr>
        <w:t>CATO</w:t>
      </w:r>
      <w:r w:rsidR="00962B70" w:rsidRPr="00E41259">
        <w:rPr>
          <w:rFonts w:ascii="Arial" w:eastAsia="Times New Roman" w:hAnsi="Arial" w:cs="Arial"/>
          <w:snapToGrid w:val="0"/>
          <w:sz w:val="20"/>
          <w:szCs w:val="20"/>
        </w:rPr>
        <w:t>s</w:t>
      </w:r>
      <w:r w:rsidR="00962B70" w:rsidRPr="00051DB2">
        <w:rPr>
          <w:rFonts w:ascii="Arial" w:eastAsia="Times New Roman" w:hAnsi="Arial" w:cs="Arial"/>
          <w:snapToGrid w:val="0"/>
          <w:sz w:val="20"/>
          <w:szCs w:val="20"/>
        </w:rPr>
        <w:t xml:space="preserve"> will become bound by this </w:t>
      </w:r>
      <w:r w:rsidR="00962B70" w:rsidRPr="00E41259">
        <w:rPr>
          <w:rFonts w:ascii="Arial" w:eastAsia="Times New Roman" w:hAnsi="Arial" w:cs="Arial"/>
          <w:snapToGrid w:val="0"/>
          <w:sz w:val="20"/>
          <w:szCs w:val="20"/>
        </w:rPr>
        <w:t>Appendix</w:t>
      </w:r>
      <w:r w:rsidR="00962B70" w:rsidRPr="00051DB2">
        <w:rPr>
          <w:rFonts w:ascii="Arial" w:eastAsia="Times New Roman" w:hAnsi="Arial" w:cs="Arial"/>
          <w:snapToGrid w:val="0"/>
          <w:sz w:val="20"/>
          <w:szCs w:val="20"/>
        </w:rPr>
        <w:t xml:space="preserve"> prior to them transmitting power on their System.</w:t>
      </w:r>
    </w:p>
    <w:p w14:paraId="14F85686" w14:textId="77777777" w:rsidR="00962B70" w:rsidRPr="00051DB2" w:rsidRDefault="00962B70" w:rsidP="00962B70">
      <w:pPr>
        <w:tabs>
          <w:tab w:val="left" w:pos="1530"/>
          <w:tab w:val="left" w:pos="2286"/>
          <w:tab w:val="left" w:pos="2736"/>
          <w:tab w:val="left" w:pos="3600"/>
          <w:tab w:val="left" w:pos="4608"/>
          <w:tab w:val="left" w:pos="5904"/>
        </w:tabs>
        <w:ind w:left="1530" w:hanging="1388"/>
        <w:jc w:val="both"/>
        <w:rPr>
          <w:rFonts w:ascii="Arial" w:eastAsia="Times New Roman" w:hAnsi="Arial" w:cs="Arial"/>
          <w:snapToGrid w:val="0"/>
          <w:sz w:val="20"/>
          <w:szCs w:val="20"/>
        </w:rPr>
      </w:pPr>
    </w:p>
    <w:p w14:paraId="161C0722" w14:textId="77777777" w:rsidR="00962B70" w:rsidRPr="00051DB2" w:rsidRDefault="00962B70" w:rsidP="00962B70">
      <w:pPr>
        <w:tabs>
          <w:tab w:val="left" w:pos="1530"/>
          <w:tab w:val="left" w:pos="2286"/>
          <w:tab w:val="left" w:pos="2736"/>
          <w:tab w:val="left" w:pos="3600"/>
          <w:tab w:val="left" w:pos="4608"/>
          <w:tab w:val="left" w:pos="5904"/>
        </w:tabs>
        <w:ind w:left="1530" w:hanging="1388"/>
        <w:jc w:val="both"/>
        <w:rPr>
          <w:rFonts w:ascii="Arial" w:eastAsia="Times New Roman" w:hAnsi="Arial" w:cs="Arial"/>
          <w:sz w:val="20"/>
          <w:lang w:eastAsia="en-GB"/>
        </w:rPr>
      </w:pPr>
      <w:r w:rsidRPr="00051DB2">
        <w:rPr>
          <w:rFonts w:ascii="Arial" w:eastAsia="Times New Roman" w:hAnsi="Arial" w:cs="Arial"/>
          <w:snapToGrid w:val="0"/>
          <w:sz w:val="20"/>
          <w:szCs w:val="20"/>
        </w:rPr>
        <w:tab/>
      </w:r>
    </w:p>
    <w:p w14:paraId="4C4A5C85" w14:textId="77777777" w:rsidR="00962B70" w:rsidRDefault="00962B70" w:rsidP="00962B70">
      <w:pPr>
        <w:tabs>
          <w:tab w:val="left" w:pos="1566"/>
          <w:tab w:val="left" w:pos="2376"/>
          <w:tab w:val="left" w:pos="3600"/>
          <w:tab w:val="left" w:pos="4608"/>
          <w:tab w:val="left" w:pos="5904"/>
        </w:tabs>
        <w:jc w:val="both"/>
        <w:rPr>
          <w:rFonts w:ascii="Arial" w:eastAsia="Times New Roman" w:hAnsi="Arial" w:cs="Arial"/>
          <w:snapToGrid w:val="0"/>
          <w:sz w:val="20"/>
          <w:szCs w:val="20"/>
        </w:rPr>
      </w:pPr>
    </w:p>
    <w:p w14:paraId="437B6023" w14:textId="77777777" w:rsidR="005B404C" w:rsidRDefault="005B404C" w:rsidP="00962B70">
      <w:pPr>
        <w:tabs>
          <w:tab w:val="left" w:pos="1566"/>
          <w:tab w:val="left" w:pos="2376"/>
          <w:tab w:val="left" w:pos="3600"/>
          <w:tab w:val="left" w:pos="4608"/>
          <w:tab w:val="left" w:pos="5904"/>
        </w:tabs>
        <w:jc w:val="both"/>
        <w:rPr>
          <w:rFonts w:ascii="Arial" w:eastAsia="Times New Roman" w:hAnsi="Arial" w:cs="Arial"/>
          <w:snapToGrid w:val="0"/>
          <w:sz w:val="20"/>
          <w:szCs w:val="20"/>
        </w:rPr>
      </w:pPr>
    </w:p>
    <w:p w14:paraId="3DCF3B7D" w14:textId="77777777" w:rsidR="005B404C" w:rsidRPr="00051DB2" w:rsidRDefault="005B404C" w:rsidP="00962B70">
      <w:pPr>
        <w:tabs>
          <w:tab w:val="left" w:pos="1566"/>
          <w:tab w:val="left" w:pos="2376"/>
          <w:tab w:val="left" w:pos="3600"/>
          <w:tab w:val="left" w:pos="4608"/>
          <w:tab w:val="left" w:pos="5904"/>
        </w:tabs>
        <w:jc w:val="both"/>
        <w:rPr>
          <w:rFonts w:ascii="Arial" w:eastAsia="Times New Roman" w:hAnsi="Arial" w:cs="Arial"/>
          <w:snapToGrid w:val="0"/>
          <w:sz w:val="20"/>
          <w:szCs w:val="20"/>
        </w:rPr>
      </w:pPr>
    </w:p>
    <w:p w14:paraId="5BCC4ADB" w14:textId="77777777" w:rsidR="00962B70" w:rsidRPr="00051DB2" w:rsidRDefault="00962B70" w:rsidP="00962B70">
      <w:pPr>
        <w:tabs>
          <w:tab w:val="left" w:pos="1566"/>
          <w:tab w:val="left" w:pos="2376"/>
          <w:tab w:val="left" w:pos="3600"/>
          <w:tab w:val="left" w:pos="4608"/>
          <w:tab w:val="left" w:pos="5904"/>
        </w:tabs>
        <w:jc w:val="both"/>
        <w:rPr>
          <w:rFonts w:ascii="Arial" w:eastAsia="Times New Roman" w:hAnsi="Arial" w:cs="Arial"/>
          <w:snapToGrid w:val="0"/>
          <w:sz w:val="20"/>
          <w:szCs w:val="20"/>
        </w:rPr>
      </w:pPr>
    </w:p>
    <w:p w14:paraId="391F31C3" w14:textId="77777777" w:rsidR="00403A4D" w:rsidRDefault="00403A4D">
      <w:pPr>
        <w:rPr>
          <w:rFonts w:ascii="Arial" w:eastAsia="Times New Roman" w:hAnsi="Arial" w:cs="Arial"/>
          <w:b/>
          <w:snapToGrid w:val="0"/>
          <w:sz w:val="20"/>
          <w:szCs w:val="20"/>
        </w:rPr>
      </w:pPr>
      <w:bookmarkStart w:id="14" w:name="_DV_C160"/>
      <w:bookmarkStart w:id="15" w:name="_Toc123822809"/>
      <w:r>
        <w:rPr>
          <w:rFonts w:ascii="Arial" w:eastAsia="Times New Roman" w:hAnsi="Arial" w:cs="Arial"/>
          <w:b/>
          <w:snapToGrid w:val="0"/>
          <w:sz w:val="20"/>
          <w:szCs w:val="20"/>
        </w:rPr>
        <w:br w:type="page"/>
      </w:r>
    </w:p>
    <w:p w14:paraId="4760AD04" w14:textId="286B5817" w:rsidR="00962B70" w:rsidRPr="00051DB2" w:rsidRDefault="00E26BC2" w:rsidP="00962B70">
      <w:pPr>
        <w:keepNext/>
        <w:tabs>
          <w:tab w:val="left" w:pos="1560"/>
        </w:tabs>
        <w:ind w:left="270" w:hanging="270"/>
        <w:jc w:val="both"/>
        <w:outlineLvl w:val="0"/>
        <w:rPr>
          <w:rFonts w:ascii="Arial" w:eastAsia="Times New Roman" w:hAnsi="Arial" w:cs="Arial"/>
          <w:snapToGrid w:val="0"/>
          <w:sz w:val="20"/>
          <w:szCs w:val="20"/>
        </w:rPr>
      </w:pPr>
      <w:r>
        <w:rPr>
          <w:rFonts w:ascii="Arial" w:eastAsia="Times New Roman" w:hAnsi="Arial" w:cs="Arial"/>
          <w:b/>
          <w:snapToGrid w:val="0"/>
          <w:sz w:val="20"/>
          <w:szCs w:val="20"/>
        </w:rPr>
        <w:lastRenderedPageBreak/>
        <w:t>C</w:t>
      </w:r>
      <w:r w:rsidR="00962B70" w:rsidRPr="00051DB2">
        <w:rPr>
          <w:rFonts w:ascii="Arial" w:eastAsia="Times New Roman" w:hAnsi="Arial" w:cs="Arial"/>
          <w:b/>
          <w:snapToGrid w:val="0"/>
          <w:sz w:val="20"/>
          <w:szCs w:val="20"/>
        </w:rPr>
        <w:t>CP.4</w:t>
      </w:r>
      <w:r w:rsidR="00962B70" w:rsidRPr="00051DB2">
        <w:rPr>
          <w:rFonts w:ascii="Arial" w:eastAsia="Times New Roman" w:hAnsi="Arial" w:cs="Arial"/>
          <w:b/>
          <w:snapToGrid w:val="0"/>
          <w:sz w:val="20"/>
          <w:szCs w:val="20"/>
        </w:rPr>
        <w:tab/>
      </w:r>
      <w:bookmarkEnd w:id="14"/>
      <w:r w:rsidR="00962B70" w:rsidRPr="00051DB2">
        <w:rPr>
          <w:rFonts w:ascii="Arial" w:eastAsia="Times New Roman" w:hAnsi="Arial" w:cs="Arial"/>
          <w:b/>
          <w:snapToGrid w:val="0"/>
          <w:sz w:val="20"/>
          <w:szCs w:val="20"/>
        </w:rPr>
        <w:t>CONNECTION PROCESS</w:t>
      </w:r>
      <w:bookmarkEnd w:id="15"/>
    </w:p>
    <w:p w14:paraId="62DA5D26" w14:textId="77777777" w:rsidR="00962B70" w:rsidRPr="00051DB2" w:rsidRDefault="00962B70" w:rsidP="00962B70">
      <w:pPr>
        <w:tabs>
          <w:tab w:val="left" w:pos="1566"/>
          <w:tab w:val="left" w:pos="2286"/>
          <w:tab w:val="left" w:pos="2736"/>
          <w:tab w:val="left" w:pos="3600"/>
          <w:tab w:val="left" w:pos="4608"/>
          <w:tab w:val="left" w:pos="5904"/>
        </w:tabs>
        <w:ind w:left="1559" w:hanging="1559"/>
        <w:jc w:val="both"/>
        <w:rPr>
          <w:rFonts w:ascii="Arial" w:eastAsia="Times New Roman" w:hAnsi="Arial" w:cs="Arial"/>
          <w:b/>
          <w:snapToGrid w:val="0"/>
          <w:sz w:val="20"/>
          <w:szCs w:val="20"/>
        </w:rPr>
      </w:pPr>
    </w:p>
    <w:p w14:paraId="6E346DD1" w14:textId="73C2E50D" w:rsidR="00962B70" w:rsidRPr="00051DB2"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CP.4.1</w:t>
      </w:r>
      <w:r w:rsidR="00962B70" w:rsidRPr="00051DB2">
        <w:rPr>
          <w:rFonts w:ascii="Arial" w:eastAsia="Times New Roman" w:hAnsi="Arial" w:cs="Arial"/>
          <w:snapToGrid w:val="0"/>
          <w:sz w:val="20"/>
          <w:szCs w:val="20"/>
        </w:rPr>
        <w:tab/>
        <w:t xml:space="preserve">The </w:t>
      </w:r>
      <w:bookmarkStart w:id="16" w:name="_DV_C154"/>
      <w:r w:rsidR="00962B70" w:rsidRPr="00051DB2">
        <w:rPr>
          <w:rFonts w:ascii="Arial" w:eastAsia="Times New Roman" w:hAnsi="Arial" w:cs="Arial"/>
          <w:bCs/>
          <w:snapToGrid w:val="0"/>
          <w:sz w:val="20"/>
          <w:szCs w:val="20"/>
        </w:rPr>
        <w:t>CATO</w:t>
      </w:r>
      <w:r w:rsidR="00962B70" w:rsidRPr="00AA6295">
        <w:rPr>
          <w:rFonts w:ascii="Arial" w:eastAsia="Times New Roman" w:hAnsi="Arial" w:cs="Arial"/>
          <w:snapToGrid w:val="0"/>
          <w:sz w:val="20"/>
          <w:szCs w:val="20"/>
        </w:rPr>
        <w:t xml:space="preserve"> </w:t>
      </w:r>
      <w:r w:rsidR="00962B70" w:rsidRPr="00051DB2">
        <w:rPr>
          <w:rFonts w:ascii="Arial" w:eastAsia="Times New Roman" w:hAnsi="Arial" w:cs="Arial"/>
          <w:bCs/>
          <w:snapToGrid w:val="0"/>
          <w:sz w:val="20"/>
          <w:szCs w:val="20"/>
        </w:rPr>
        <w:t>Connection Agreement</w:t>
      </w:r>
      <w:r w:rsidR="00962B70" w:rsidRPr="00051DB2">
        <w:rPr>
          <w:rFonts w:ascii="Arial" w:eastAsia="Times New Roman" w:hAnsi="Arial" w:cs="Arial"/>
          <w:snapToGrid w:val="0"/>
          <w:sz w:val="20"/>
          <w:szCs w:val="20"/>
        </w:rPr>
        <w:t xml:space="preserve"> contains certain</w:t>
      </w:r>
      <w:bookmarkStart w:id="17" w:name="_DV_M152"/>
      <w:bookmarkEnd w:id="16"/>
      <w:bookmarkEnd w:id="17"/>
      <w:r w:rsidR="00962B70" w:rsidRPr="00051DB2">
        <w:rPr>
          <w:rFonts w:ascii="Arial" w:eastAsia="Times New Roman" w:hAnsi="Arial" w:cs="Arial"/>
          <w:snapToGrid w:val="0"/>
          <w:sz w:val="20"/>
          <w:szCs w:val="20"/>
        </w:rPr>
        <w:t xml:space="preserve"> provisions relating to the procedure for connection to the </w:t>
      </w:r>
      <w:r w:rsidR="00962B70" w:rsidRPr="00AA6295">
        <w:rPr>
          <w:rFonts w:ascii="Arial" w:eastAsia="Times New Roman" w:hAnsi="Arial" w:cs="Arial"/>
          <w:snapToGrid w:val="0"/>
          <w:sz w:val="20"/>
          <w:szCs w:val="20"/>
        </w:rPr>
        <w:t>National Electricity Transmission System</w:t>
      </w:r>
      <w:r w:rsidR="00962B70" w:rsidRPr="00051DB2">
        <w:rPr>
          <w:rFonts w:ascii="Arial" w:eastAsia="Times New Roman" w:hAnsi="Arial" w:cs="Arial"/>
          <w:snapToGrid w:val="0"/>
          <w:sz w:val="20"/>
          <w:szCs w:val="20"/>
        </w:rPr>
        <w:t xml:space="preserve">, becoming operational and include provisions to be complied with by </w:t>
      </w:r>
      <w:r w:rsidR="00962B70" w:rsidRPr="00051DB2">
        <w:rPr>
          <w:rFonts w:ascii="Arial" w:eastAsia="Times New Roman" w:hAnsi="Arial" w:cs="Arial"/>
          <w:bCs/>
          <w:snapToGrid w:val="0"/>
          <w:sz w:val="20"/>
          <w:szCs w:val="20"/>
        </w:rPr>
        <w:t>CATOs</w:t>
      </w:r>
      <w:r w:rsidR="00962B70" w:rsidRPr="00051DB2">
        <w:rPr>
          <w:rFonts w:ascii="Arial" w:eastAsia="Times New Roman" w:hAnsi="Arial" w:cs="Arial"/>
          <w:snapToGrid w:val="0"/>
          <w:sz w:val="20"/>
          <w:szCs w:val="20"/>
        </w:rPr>
        <w:t xml:space="preserve"> prior to and </w:t>
      </w:r>
      <w:proofErr w:type="gramStart"/>
      <w:r w:rsidR="00962B70" w:rsidRPr="00051DB2">
        <w:rPr>
          <w:rFonts w:ascii="Arial" w:eastAsia="Times New Roman" w:hAnsi="Arial" w:cs="Arial"/>
          <w:snapToGrid w:val="0"/>
          <w:sz w:val="20"/>
          <w:szCs w:val="20"/>
        </w:rPr>
        <w:t>during the course of</w:t>
      </w:r>
      <w:proofErr w:type="gramEnd"/>
      <w:r w:rsidR="00962B70" w:rsidRPr="00051DB2">
        <w:rPr>
          <w:rFonts w:ascii="Arial" w:eastAsia="Times New Roman" w:hAnsi="Arial" w:cs="Arial"/>
          <w:snapToGrid w:val="0"/>
          <w:sz w:val="20"/>
          <w:szCs w:val="20"/>
        </w:rPr>
        <w:t xml:space="preserve"> </w:t>
      </w:r>
      <w:r w:rsidR="00962B70" w:rsidRPr="00AA6295">
        <w:rPr>
          <w:rFonts w:ascii="Arial" w:eastAsia="Times New Roman" w:hAnsi="Arial" w:cs="Arial"/>
          <w:snapToGrid w:val="0"/>
          <w:sz w:val="20"/>
          <w:szCs w:val="20"/>
        </w:rPr>
        <w:t>The Company</w:t>
      </w:r>
      <w:r w:rsidR="00962B70" w:rsidRPr="00051DB2">
        <w:rPr>
          <w:rFonts w:ascii="Arial" w:eastAsia="Times New Roman" w:hAnsi="Arial" w:cs="Arial"/>
          <w:snapToGrid w:val="0"/>
          <w:sz w:val="20"/>
          <w:szCs w:val="20"/>
        </w:rPr>
        <w:t xml:space="preserve"> notifying the </w:t>
      </w:r>
      <w:r w:rsidR="00962B70" w:rsidRPr="00051DB2">
        <w:rPr>
          <w:rFonts w:ascii="Arial" w:eastAsia="Times New Roman" w:hAnsi="Arial" w:cs="Arial"/>
          <w:bCs/>
          <w:snapToGrid w:val="0"/>
          <w:sz w:val="20"/>
          <w:szCs w:val="20"/>
        </w:rPr>
        <w:t xml:space="preserve">CATO </w:t>
      </w:r>
      <w:r w:rsidR="00962B70" w:rsidRPr="00051DB2">
        <w:rPr>
          <w:rFonts w:ascii="Arial" w:eastAsia="Times New Roman" w:hAnsi="Arial" w:cs="Arial"/>
          <w:snapToGrid w:val="0"/>
          <w:sz w:val="20"/>
          <w:szCs w:val="20"/>
        </w:rPr>
        <w:t xml:space="preserve">that it has the right to become operational. In addition to such provisions, this </w:t>
      </w:r>
      <w:r w:rsidR="00962B70" w:rsidRPr="00AA6295">
        <w:rPr>
          <w:rFonts w:ascii="Arial" w:eastAsia="Times New Roman" w:hAnsi="Arial" w:cs="Arial"/>
          <w:snapToGrid w:val="0"/>
          <w:sz w:val="20"/>
          <w:szCs w:val="20"/>
        </w:rPr>
        <w:t>Appendix</w:t>
      </w:r>
      <w:r w:rsidR="00962B70" w:rsidRPr="00051DB2">
        <w:rPr>
          <w:rFonts w:ascii="Arial" w:eastAsia="Times New Roman" w:hAnsi="Arial" w:cs="Arial"/>
          <w:snapToGrid w:val="0"/>
          <w:sz w:val="20"/>
          <w:szCs w:val="20"/>
        </w:rPr>
        <w:t xml:space="preserve"> sets out in further detail the processes to be followed to demonstrate compliance.</w:t>
      </w:r>
    </w:p>
    <w:p w14:paraId="6C65E428" w14:textId="77777777" w:rsidR="00962B70" w:rsidRPr="00051DB2" w:rsidRDefault="00962B70" w:rsidP="00962B70">
      <w:pPr>
        <w:tabs>
          <w:tab w:val="left" w:pos="1566"/>
          <w:tab w:val="left" w:pos="2160"/>
          <w:tab w:val="left" w:pos="3600"/>
          <w:tab w:val="left" w:pos="4608"/>
          <w:tab w:val="left" w:pos="5904"/>
        </w:tabs>
        <w:ind w:left="2160" w:hanging="1559"/>
        <w:jc w:val="both"/>
        <w:rPr>
          <w:rFonts w:ascii="Arial" w:eastAsia="Times New Roman" w:hAnsi="Arial" w:cs="Arial"/>
          <w:snapToGrid w:val="0"/>
          <w:sz w:val="20"/>
          <w:szCs w:val="20"/>
        </w:rPr>
      </w:pPr>
    </w:p>
    <w:p w14:paraId="1BEECED7" w14:textId="68DED64A" w:rsidR="00962B70" w:rsidRPr="00051DB2" w:rsidRDefault="0073564F" w:rsidP="00962B70">
      <w:pPr>
        <w:tabs>
          <w:tab w:val="left" w:pos="1566"/>
          <w:tab w:val="left" w:pos="2286"/>
          <w:tab w:val="left" w:pos="2736"/>
          <w:tab w:val="left" w:pos="3600"/>
          <w:tab w:val="left" w:pos="4608"/>
          <w:tab w:val="left" w:pos="5904"/>
        </w:tabs>
        <w:ind w:left="1559" w:hanging="1559"/>
        <w:jc w:val="both"/>
        <w:rPr>
          <w:rFonts w:ascii="Arial" w:eastAsia="Times New Roman" w:hAnsi="Arial" w:cs="Arial"/>
          <w:snapToGrid w:val="0"/>
          <w:sz w:val="20"/>
          <w:szCs w:val="20"/>
        </w:rPr>
      </w:pPr>
      <w:bookmarkStart w:id="18" w:name="_DV_C165"/>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CP.4.2</w:t>
      </w:r>
      <w:r w:rsidR="00962B70" w:rsidRPr="00051DB2">
        <w:rPr>
          <w:rFonts w:ascii="Arial" w:eastAsia="Times New Roman" w:hAnsi="Arial" w:cs="Arial"/>
          <w:snapToGrid w:val="0"/>
          <w:sz w:val="20"/>
          <w:szCs w:val="20"/>
        </w:rPr>
        <w:tab/>
        <w:t xml:space="preserve">The provisions contained in </w:t>
      </w:r>
      <w:r w:rsidR="00EE05B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CP.5 to </w:t>
      </w:r>
      <w:r w:rsidR="00EE05B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CP.7 detail the process to be followed </w:t>
      </w:r>
      <w:proofErr w:type="gramStart"/>
      <w:r w:rsidR="00962B70" w:rsidRPr="00051DB2">
        <w:rPr>
          <w:rFonts w:ascii="Arial" w:eastAsia="Times New Roman" w:hAnsi="Arial" w:cs="Arial"/>
          <w:snapToGrid w:val="0"/>
          <w:sz w:val="20"/>
          <w:szCs w:val="20"/>
        </w:rPr>
        <w:t>in order for</w:t>
      </w:r>
      <w:proofErr w:type="gramEnd"/>
      <w:r w:rsidR="00962B70" w:rsidRPr="00051DB2">
        <w:rPr>
          <w:rFonts w:ascii="Arial" w:eastAsia="Times New Roman" w:hAnsi="Arial" w:cs="Arial"/>
          <w:snapToGrid w:val="0"/>
          <w:sz w:val="20"/>
          <w:szCs w:val="20"/>
        </w:rPr>
        <w:t xml:space="preserve"> the </w:t>
      </w:r>
      <w:r w:rsidR="00962B70" w:rsidRPr="00051DB2">
        <w:rPr>
          <w:rFonts w:ascii="Arial" w:eastAsia="Times New Roman" w:hAnsi="Arial" w:cs="Arial"/>
          <w:bCs/>
          <w:snapToGrid w:val="0"/>
          <w:sz w:val="20"/>
          <w:szCs w:val="20"/>
        </w:rPr>
        <w:t>CATO</w:t>
      </w:r>
      <w:r w:rsidR="00962B70" w:rsidRPr="00051DB2">
        <w:rPr>
          <w:rFonts w:ascii="Arial" w:eastAsia="Times New Roman" w:hAnsi="Arial" w:cs="Arial"/>
          <w:snapToGrid w:val="0"/>
          <w:sz w:val="20"/>
          <w:szCs w:val="20"/>
        </w:rPr>
        <w:t xml:space="preserve">’s Plant and Apparatus to become operational. This process includes </w:t>
      </w:r>
    </w:p>
    <w:p w14:paraId="3381CEC5" w14:textId="77777777" w:rsidR="00962B70" w:rsidRPr="00051DB2" w:rsidRDefault="00962B70" w:rsidP="00962B70">
      <w:pPr>
        <w:tabs>
          <w:tab w:val="left" w:pos="1566"/>
          <w:tab w:val="left" w:pos="2286"/>
          <w:tab w:val="left" w:pos="2736"/>
          <w:tab w:val="left" w:pos="3600"/>
          <w:tab w:val="left" w:pos="4608"/>
          <w:tab w:val="left" w:pos="5904"/>
        </w:tabs>
        <w:ind w:left="1559" w:hanging="1559"/>
        <w:jc w:val="both"/>
        <w:rPr>
          <w:rFonts w:ascii="Arial" w:eastAsia="Times New Roman" w:hAnsi="Arial" w:cs="Arial"/>
          <w:snapToGrid w:val="0"/>
          <w:sz w:val="20"/>
          <w:szCs w:val="20"/>
        </w:rPr>
      </w:pPr>
    </w:p>
    <w:p w14:paraId="15E62C0B" w14:textId="77777777" w:rsidR="00962B70" w:rsidRPr="00051DB2" w:rsidRDefault="00962B70" w:rsidP="00962B70">
      <w:pPr>
        <w:tabs>
          <w:tab w:val="left" w:pos="1566"/>
          <w:tab w:val="left" w:pos="2286"/>
          <w:tab w:val="left" w:pos="2736"/>
          <w:tab w:val="left" w:pos="3600"/>
          <w:tab w:val="left" w:pos="4608"/>
          <w:tab w:val="left" w:pos="5904"/>
        </w:tabs>
        <w:ind w:left="2280"/>
        <w:jc w:val="both"/>
        <w:rPr>
          <w:rFonts w:ascii="Arial" w:eastAsia="Times New Roman" w:hAnsi="Arial" w:cs="Arial"/>
          <w:snapToGrid w:val="0"/>
          <w:sz w:val="20"/>
          <w:szCs w:val="20"/>
        </w:rPr>
      </w:pPr>
    </w:p>
    <w:p w14:paraId="0539977C" w14:textId="4F432DC4" w:rsidR="00962B70" w:rsidRPr="00051DB2" w:rsidRDefault="00962B70" w:rsidP="00D15402">
      <w:pPr>
        <w:numPr>
          <w:ilvl w:val="0"/>
          <w:numId w:val="17"/>
        </w:numPr>
        <w:tabs>
          <w:tab w:val="left" w:pos="1566"/>
          <w:tab w:val="left" w:pos="2286"/>
          <w:tab w:val="left" w:pos="2736"/>
          <w:tab w:val="left" w:pos="3600"/>
          <w:tab w:val="left" w:pos="4608"/>
          <w:tab w:val="left" w:pos="5904"/>
        </w:tabs>
        <w:jc w:val="both"/>
        <w:rPr>
          <w:rFonts w:ascii="Arial" w:eastAsia="Times New Roman" w:hAnsi="Arial" w:cs="Arial"/>
          <w:snapToGrid w:val="0"/>
          <w:color w:val="0000FF"/>
          <w:sz w:val="20"/>
          <w:szCs w:val="20"/>
          <w:u w:val="double"/>
        </w:rPr>
      </w:pPr>
      <w:r w:rsidRPr="00051DB2">
        <w:rPr>
          <w:rFonts w:ascii="Arial" w:eastAsia="Times New Roman" w:hAnsi="Arial" w:cs="Arial"/>
          <w:snapToGrid w:val="0"/>
          <w:sz w:val="20"/>
          <w:szCs w:val="20"/>
        </w:rPr>
        <w:t>for energisation an EON for the CATO’s Plant and Apparatus</w:t>
      </w:r>
    </w:p>
    <w:p w14:paraId="0D751AFC" w14:textId="77777777" w:rsidR="00962B70" w:rsidRPr="00051DB2" w:rsidRDefault="00962B70" w:rsidP="00962B70">
      <w:pPr>
        <w:ind w:left="720"/>
        <w:jc w:val="both"/>
        <w:rPr>
          <w:rFonts w:ascii="Arial" w:eastAsia="Times New Roman" w:hAnsi="Arial" w:cs="Arial"/>
          <w:snapToGrid w:val="0"/>
          <w:color w:val="0000FF"/>
          <w:sz w:val="20"/>
          <w:szCs w:val="20"/>
          <w:u w:val="double"/>
        </w:rPr>
      </w:pPr>
    </w:p>
    <w:p w14:paraId="6098EC18" w14:textId="1F65F8D1" w:rsidR="00962B70" w:rsidRPr="00051DB2" w:rsidRDefault="00962B70">
      <w:pPr>
        <w:numPr>
          <w:ilvl w:val="0"/>
          <w:numId w:val="17"/>
        </w:numPr>
        <w:tabs>
          <w:tab w:val="left" w:pos="1566"/>
          <w:tab w:val="left" w:pos="2286"/>
          <w:tab w:val="left" w:pos="2736"/>
          <w:tab w:val="left" w:pos="3600"/>
          <w:tab w:val="left" w:pos="4608"/>
          <w:tab w:val="left" w:pos="5904"/>
        </w:tabs>
        <w:jc w:val="both"/>
        <w:rPr>
          <w:rFonts w:ascii="Arial" w:eastAsia="Times New Roman" w:hAnsi="Arial"/>
          <w:snapToGrid w:val="0"/>
          <w:szCs w:val="20"/>
        </w:rPr>
      </w:pPr>
      <w:r w:rsidRPr="00051DB2">
        <w:rPr>
          <w:rFonts w:ascii="Arial" w:eastAsia="Times New Roman" w:hAnsi="Arial"/>
          <w:snapToGrid w:val="0"/>
          <w:szCs w:val="20"/>
        </w:rPr>
        <w:t xml:space="preserve">for operating by using the </w:t>
      </w:r>
      <w:r w:rsidRPr="00051DB2">
        <w:rPr>
          <w:rFonts w:ascii="Arial" w:eastAsia="Times New Roman" w:hAnsi="Arial"/>
          <w:bCs/>
          <w:snapToGrid w:val="0"/>
          <w:szCs w:val="20"/>
        </w:rPr>
        <w:t>CATO</w:t>
      </w:r>
      <w:r w:rsidRPr="00051DB2">
        <w:rPr>
          <w:rFonts w:ascii="Arial" w:eastAsia="Times New Roman" w:hAnsi="Arial"/>
          <w:snapToGrid w:val="0"/>
          <w:szCs w:val="20"/>
        </w:rPr>
        <w:t xml:space="preserve"> Interface Point a </w:t>
      </w:r>
      <w:proofErr w:type="spellStart"/>
      <w:r w:rsidR="005E40C4">
        <w:rPr>
          <w:rFonts w:ascii="Arial" w:eastAsia="Times New Roman" w:hAnsi="Arial"/>
          <w:snapToGrid w:val="0"/>
          <w:szCs w:val="20"/>
        </w:rPr>
        <w:t>P</w:t>
      </w:r>
      <w:r w:rsidR="00F92222">
        <w:rPr>
          <w:rFonts w:ascii="Arial" w:eastAsia="Times New Roman" w:hAnsi="Arial"/>
          <w:snapToGrid w:val="0"/>
          <w:szCs w:val="20"/>
        </w:rPr>
        <w:t>t</w:t>
      </w:r>
      <w:r w:rsidR="005E40C4">
        <w:rPr>
          <w:rFonts w:ascii="Arial" w:eastAsia="Times New Roman" w:hAnsi="Arial"/>
          <w:snapToGrid w:val="0"/>
          <w:szCs w:val="20"/>
        </w:rPr>
        <w:t>L</w:t>
      </w:r>
      <w:proofErr w:type="spellEnd"/>
      <w:r w:rsidRPr="00051DB2">
        <w:rPr>
          <w:rFonts w:ascii="Arial" w:eastAsia="Times New Roman" w:hAnsi="Arial"/>
          <w:snapToGrid w:val="0"/>
          <w:szCs w:val="20"/>
        </w:rPr>
        <w:t xml:space="preserve"> </w:t>
      </w:r>
      <w:proofErr w:type="gramStart"/>
      <w:r w:rsidRPr="00051DB2">
        <w:rPr>
          <w:rFonts w:ascii="Arial" w:eastAsia="Times New Roman" w:hAnsi="Arial"/>
          <w:snapToGrid w:val="0"/>
          <w:szCs w:val="20"/>
        </w:rPr>
        <w:t>for;</w:t>
      </w:r>
      <w:proofErr w:type="gramEnd"/>
    </w:p>
    <w:p w14:paraId="65A6378C" w14:textId="77777777" w:rsidR="00962B70" w:rsidRPr="00051DB2" w:rsidRDefault="00962B70" w:rsidP="00962B70">
      <w:pPr>
        <w:ind w:left="720"/>
        <w:jc w:val="both"/>
        <w:rPr>
          <w:rFonts w:ascii="Arial" w:eastAsia="Times New Roman" w:hAnsi="Arial"/>
          <w:snapToGrid w:val="0"/>
          <w:color w:val="0000FF"/>
          <w:sz w:val="20"/>
          <w:u w:val="double"/>
        </w:rPr>
      </w:pPr>
    </w:p>
    <w:p w14:paraId="34ADE61A" w14:textId="77777777" w:rsidR="00962B70" w:rsidRPr="00051DB2" w:rsidRDefault="00962B70">
      <w:pPr>
        <w:numPr>
          <w:ilvl w:val="1"/>
          <w:numId w:val="17"/>
        </w:numPr>
        <w:tabs>
          <w:tab w:val="left" w:pos="1566"/>
          <w:tab w:val="left" w:pos="2376"/>
          <w:tab w:val="left" w:pos="3600"/>
          <w:tab w:val="left" w:pos="4608"/>
          <w:tab w:val="left" w:pos="5904"/>
        </w:tabs>
        <w:jc w:val="both"/>
        <w:rPr>
          <w:rFonts w:ascii="Arial" w:eastAsia="Times New Roman" w:hAnsi="Arial"/>
          <w:snapToGrid w:val="0"/>
          <w:sz w:val="20"/>
          <w:szCs w:val="20"/>
        </w:rPr>
      </w:pPr>
      <w:r w:rsidRPr="00051DB2">
        <w:rPr>
          <w:rFonts w:ascii="Arial" w:eastAsia="Times New Roman" w:hAnsi="Arial"/>
          <w:snapToGrid w:val="0"/>
          <w:sz w:val="20"/>
          <w:szCs w:val="20"/>
        </w:rPr>
        <w:t>CATOs in respect of their entire Transmission</w:t>
      </w:r>
      <w:r w:rsidRPr="00051DB2">
        <w:rPr>
          <w:rFonts w:ascii="Arial" w:eastAsia="Times New Roman" w:hAnsi="Arial"/>
          <w:b/>
          <w:snapToGrid w:val="0"/>
          <w:sz w:val="20"/>
          <w:szCs w:val="20"/>
        </w:rPr>
        <w:t xml:space="preserve"> </w:t>
      </w:r>
      <w:proofErr w:type="gramStart"/>
      <w:r w:rsidRPr="00051DB2">
        <w:rPr>
          <w:rFonts w:ascii="Arial" w:eastAsia="Times New Roman" w:hAnsi="Arial"/>
          <w:bCs/>
          <w:snapToGrid w:val="0"/>
          <w:sz w:val="20"/>
          <w:szCs w:val="20"/>
        </w:rPr>
        <w:t>System;</w:t>
      </w:r>
      <w:proofErr w:type="gramEnd"/>
    </w:p>
    <w:p w14:paraId="0E615109" w14:textId="77777777" w:rsidR="00962B70" w:rsidRPr="00051DB2" w:rsidRDefault="00962B70" w:rsidP="00962B70">
      <w:pPr>
        <w:ind w:left="720"/>
        <w:jc w:val="both"/>
        <w:rPr>
          <w:rFonts w:ascii="Arial" w:eastAsia="Times New Roman" w:hAnsi="Arial" w:cs="Arial"/>
          <w:snapToGrid w:val="0"/>
          <w:color w:val="0000FF"/>
          <w:sz w:val="20"/>
          <w:szCs w:val="20"/>
          <w:u w:val="double"/>
        </w:rPr>
      </w:pPr>
    </w:p>
    <w:p w14:paraId="466E74BA" w14:textId="2D2A7BAC" w:rsidR="00962B70" w:rsidRPr="00051DB2" w:rsidRDefault="00962B70">
      <w:pPr>
        <w:numPr>
          <w:ilvl w:val="0"/>
          <w:numId w:val="17"/>
        </w:numPr>
        <w:tabs>
          <w:tab w:val="left" w:pos="1566"/>
          <w:tab w:val="left" w:pos="2286"/>
          <w:tab w:val="left" w:pos="2736"/>
          <w:tab w:val="left" w:pos="3600"/>
          <w:tab w:val="left" w:pos="4608"/>
          <w:tab w:val="left" w:pos="5904"/>
        </w:tabs>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 for final certification </w:t>
      </w:r>
      <w:r w:rsidR="00C35A55" w:rsidRPr="00051DB2">
        <w:rPr>
          <w:rFonts w:ascii="Arial" w:eastAsia="Times New Roman" w:hAnsi="Arial" w:cs="Arial"/>
          <w:snapToGrid w:val="0"/>
          <w:sz w:val="20"/>
          <w:szCs w:val="20"/>
        </w:rPr>
        <w:t xml:space="preserve">of </w:t>
      </w:r>
      <w:r w:rsidRPr="00051DB2">
        <w:rPr>
          <w:rFonts w:ascii="Arial" w:eastAsia="Times New Roman" w:hAnsi="Arial" w:cs="Arial"/>
          <w:snapToGrid w:val="0"/>
          <w:sz w:val="20"/>
          <w:szCs w:val="20"/>
        </w:rPr>
        <w:t>a FON.</w:t>
      </w:r>
      <w:bookmarkEnd w:id="18"/>
    </w:p>
    <w:p w14:paraId="1680CEBA" w14:textId="77777777" w:rsidR="00962B70" w:rsidRPr="00051DB2" w:rsidRDefault="00962B70" w:rsidP="00962B70">
      <w:pPr>
        <w:tabs>
          <w:tab w:val="left" w:pos="1566"/>
          <w:tab w:val="left" w:pos="2286"/>
          <w:tab w:val="left" w:pos="2736"/>
          <w:tab w:val="left" w:pos="3600"/>
          <w:tab w:val="left" w:pos="4608"/>
          <w:tab w:val="left" w:pos="5904"/>
        </w:tabs>
        <w:ind w:left="1559" w:hanging="1559"/>
        <w:jc w:val="both"/>
        <w:rPr>
          <w:rFonts w:ascii="Arial" w:eastAsia="Times New Roman" w:hAnsi="Arial" w:cs="Arial"/>
          <w:b/>
          <w:snapToGrid w:val="0"/>
          <w:sz w:val="20"/>
          <w:szCs w:val="20"/>
        </w:rPr>
      </w:pPr>
    </w:p>
    <w:p w14:paraId="6687702A" w14:textId="208DDBB1" w:rsidR="00962B70" w:rsidRPr="00051DB2" w:rsidRDefault="0073564F" w:rsidP="00962B70">
      <w:pPr>
        <w:tabs>
          <w:tab w:val="left" w:pos="1560"/>
          <w:tab w:val="left" w:pos="2736"/>
          <w:tab w:val="left" w:pos="3600"/>
          <w:tab w:val="left" w:pos="4608"/>
          <w:tab w:val="left" w:pos="5904"/>
        </w:tabs>
        <w:ind w:left="1560" w:hanging="1560"/>
        <w:jc w:val="both"/>
        <w:rPr>
          <w:rFonts w:ascii="Arial" w:eastAsia="Times New Roman" w:hAnsi="Arial" w:cs="Arial"/>
          <w:snapToGrid w:val="0"/>
          <w:sz w:val="20"/>
          <w:szCs w:val="20"/>
        </w:rPr>
      </w:pPr>
      <w:bookmarkStart w:id="19" w:name="_DV_C161"/>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CP.4.2.1</w:t>
      </w:r>
      <w:r w:rsidR="00962B70" w:rsidRPr="00051DB2">
        <w:rPr>
          <w:rFonts w:ascii="Arial" w:eastAsia="Times New Roman" w:hAnsi="Arial" w:cs="Arial"/>
          <w:snapToGrid w:val="0"/>
          <w:sz w:val="20"/>
          <w:szCs w:val="20"/>
        </w:rPr>
        <w:tab/>
        <w:t xml:space="preserve">The provisions contained in </w:t>
      </w:r>
      <w:r w:rsidR="005B4473">
        <w:rPr>
          <w:rFonts w:ascii="Arial" w:eastAsia="Times New Roman" w:hAnsi="Arial" w:cs="Arial"/>
          <w:snapToGrid w:val="0"/>
          <w:sz w:val="20"/>
          <w:szCs w:val="20"/>
        </w:rPr>
        <w:t>CCP5</w:t>
      </w:r>
      <w:r w:rsidR="00962B70" w:rsidRPr="00051DB2">
        <w:rPr>
          <w:rFonts w:ascii="Arial" w:eastAsia="Times New Roman" w:hAnsi="Arial" w:cs="Arial"/>
          <w:snapToGrid w:val="0"/>
          <w:sz w:val="20"/>
          <w:szCs w:val="20"/>
        </w:rPr>
        <w:t xml:space="preserve"> of this Appendix </w:t>
      </w:r>
      <w:bookmarkStart w:id="20" w:name="_DV_C162"/>
      <w:bookmarkEnd w:id="19"/>
      <w:r w:rsidR="00962B70" w:rsidRPr="00051DB2">
        <w:rPr>
          <w:rFonts w:ascii="Arial" w:eastAsia="Times New Roman" w:hAnsi="Arial" w:cs="Arial"/>
          <w:snapToGrid w:val="0"/>
          <w:sz w:val="20"/>
          <w:szCs w:val="20"/>
        </w:rPr>
        <w:t xml:space="preserve">relate to the connection and energisation of </w:t>
      </w:r>
      <w:r w:rsidR="00962B70" w:rsidRPr="00051DB2">
        <w:rPr>
          <w:rFonts w:ascii="Arial" w:eastAsia="Times New Roman" w:hAnsi="Arial" w:cs="Arial"/>
          <w:bCs/>
          <w:snapToGrid w:val="0"/>
          <w:sz w:val="20"/>
          <w:szCs w:val="20"/>
        </w:rPr>
        <w:t>CATO’s</w:t>
      </w:r>
      <w:r w:rsidR="00962B70" w:rsidRPr="00051DB2">
        <w:rPr>
          <w:rFonts w:ascii="Arial" w:eastAsia="Times New Roman" w:hAnsi="Arial" w:cs="Arial"/>
          <w:snapToGrid w:val="0"/>
          <w:sz w:val="20"/>
          <w:szCs w:val="20"/>
        </w:rPr>
        <w:t xml:space="preserve"> Plant and </w:t>
      </w:r>
      <w:r w:rsidR="00EE15AB" w:rsidRPr="00051DB2">
        <w:rPr>
          <w:rFonts w:ascii="Arial" w:eastAsia="Times New Roman" w:hAnsi="Arial" w:cs="Arial"/>
          <w:snapToGrid w:val="0"/>
          <w:sz w:val="20"/>
          <w:szCs w:val="20"/>
        </w:rPr>
        <w:t>Apparatus to</w:t>
      </w:r>
      <w:r w:rsidR="00962B70" w:rsidRPr="00051DB2">
        <w:rPr>
          <w:rFonts w:ascii="Arial" w:eastAsia="Times New Roman" w:hAnsi="Arial" w:cs="Arial"/>
          <w:snapToGrid w:val="0"/>
          <w:sz w:val="20"/>
          <w:szCs w:val="20"/>
        </w:rPr>
        <w:t xml:space="preserve"> the National Electricity Transmission</w:t>
      </w:r>
      <w:bookmarkEnd w:id="20"/>
      <w:r w:rsidR="00962B70" w:rsidRPr="00051DB2">
        <w:rPr>
          <w:rFonts w:ascii="Arial" w:eastAsia="Times New Roman" w:hAnsi="Arial" w:cs="Arial"/>
          <w:snapToGrid w:val="0"/>
          <w:sz w:val="20"/>
          <w:szCs w:val="20"/>
        </w:rPr>
        <w:t>.</w:t>
      </w:r>
    </w:p>
    <w:p w14:paraId="74E6D6BE" w14:textId="77777777" w:rsidR="00962B70" w:rsidRPr="00051DB2" w:rsidRDefault="00962B70" w:rsidP="00962B70">
      <w:pPr>
        <w:tabs>
          <w:tab w:val="left" w:pos="1566"/>
          <w:tab w:val="left" w:pos="2160"/>
          <w:tab w:val="left" w:pos="2736"/>
          <w:tab w:val="left" w:pos="3600"/>
          <w:tab w:val="left" w:pos="4608"/>
          <w:tab w:val="left" w:pos="5904"/>
        </w:tabs>
        <w:ind w:left="2160" w:hanging="1559"/>
        <w:jc w:val="both"/>
        <w:rPr>
          <w:rFonts w:ascii="Arial" w:eastAsia="Times New Roman" w:hAnsi="Arial" w:cs="Arial"/>
          <w:snapToGrid w:val="0"/>
          <w:sz w:val="20"/>
          <w:szCs w:val="20"/>
        </w:rPr>
      </w:pPr>
    </w:p>
    <w:p w14:paraId="56C92EE8" w14:textId="51CC5AB4" w:rsidR="00962B70" w:rsidRPr="00051DB2" w:rsidRDefault="0073564F" w:rsidP="00962B70">
      <w:pPr>
        <w:tabs>
          <w:tab w:val="left" w:pos="1560"/>
          <w:tab w:val="left" w:pos="3600"/>
          <w:tab w:val="left" w:pos="4608"/>
          <w:tab w:val="left" w:pos="5904"/>
        </w:tabs>
        <w:ind w:left="1560" w:hanging="1560"/>
        <w:jc w:val="both"/>
        <w:rPr>
          <w:rFonts w:ascii="Arial" w:eastAsia="Times New Roman" w:hAnsi="Arial" w:cs="Arial"/>
          <w:snapToGrid w:val="0"/>
          <w:sz w:val="20"/>
          <w:szCs w:val="20"/>
        </w:rPr>
      </w:pPr>
      <w:bookmarkStart w:id="21" w:name="_DV_C163"/>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CP.4.2.2</w:t>
      </w:r>
      <w:r w:rsidR="00962B70" w:rsidRPr="00051DB2">
        <w:rPr>
          <w:rFonts w:ascii="Arial" w:eastAsia="Times New Roman" w:hAnsi="Arial" w:cs="Arial"/>
          <w:snapToGrid w:val="0"/>
          <w:sz w:val="20"/>
          <w:szCs w:val="20"/>
        </w:rPr>
        <w:tab/>
        <w:t xml:space="preserve">The provisions contained </w:t>
      </w:r>
      <w:r w:rsidR="00FD60B3">
        <w:rPr>
          <w:rFonts w:ascii="Arial" w:eastAsia="Times New Roman" w:hAnsi="Arial" w:cs="Arial"/>
          <w:snapToGrid w:val="0"/>
          <w:sz w:val="20"/>
          <w:szCs w:val="20"/>
        </w:rPr>
        <w:t>CCP</w:t>
      </w:r>
      <w:r w:rsidR="00476907">
        <w:rPr>
          <w:rFonts w:ascii="Arial" w:eastAsia="Times New Roman" w:hAnsi="Arial" w:cs="Arial"/>
          <w:snapToGrid w:val="0"/>
          <w:sz w:val="20"/>
          <w:szCs w:val="20"/>
        </w:rPr>
        <w:t>6 and CCP7</w:t>
      </w:r>
      <w:r w:rsidR="00962B70" w:rsidRPr="00051DB2">
        <w:rPr>
          <w:rFonts w:ascii="Arial" w:eastAsia="Times New Roman" w:hAnsi="Arial" w:cs="Arial"/>
          <w:snapToGrid w:val="0"/>
          <w:sz w:val="20"/>
          <w:szCs w:val="20"/>
        </w:rPr>
        <w:t xml:space="preserve"> of this Appendix provide the process for </w:t>
      </w:r>
      <w:r w:rsidR="00962B70" w:rsidRPr="00051DB2">
        <w:rPr>
          <w:rFonts w:ascii="Arial" w:eastAsia="Times New Roman" w:hAnsi="Arial" w:cs="Arial"/>
          <w:bCs/>
          <w:snapToGrid w:val="0"/>
          <w:sz w:val="20"/>
          <w:szCs w:val="20"/>
        </w:rPr>
        <w:t>CATOs</w:t>
      </w:r>
      <w:r w:rsidR="00962B70" w:rsidRPr="00051DB2">
        <w:rPr>
          <w:rFonts w:ascii="Arial" w:eastAsia="Times New Roman" w:hAnsi="Arial" w:cs="Arial"/>
          <w:snapToGrid w:val="0"/>
          <w:sz w:val="20"/>
          <w:szCs w:val="20"/>
        </w:rPr>
        <w:t xml:space="preserve"> to demonstrate compliance with the </w:t>
      </w:r>
      <w:r w:rsidR="00962B70" w:rsidRPr="00051DB2">
        <w:rPr>
          <w:rFonts w:ascii="Arial" w:eastAsia="Times New Roman" w:hAnsi="Arial" w:cs="Arial"/>
          <w:bCs/>
          <w:snapToGrid w:val="0"/>
          <w:sz w:val="20"/>
          <w:szCs w:val="20"/>
        </w:rPr>
        <w:t>STC</w:t>
      </w:r>
      <w:r w:rsidR="00962B70" w:rsidRPr="00051DB2">
        <w:rPr>
          <w:rFonts w:ascii="Arial" w:eastAsia="Times New Roman" w:hAnsi="Arial" w:cs="Arial"/>
          <w:snapToGrid w:val="0"/>
          <w:sz w:val="20"/>
          <w:szCs w:val="20"/>
        </w:rPr>
        <w:t xml:space="preserve"> </w:t>
      </w:r>
      <w:r w:rsidR="00EE15AB" w:rsidRPr="00051DB2">
        <w:rPr>
          <w:rFonts w:ascii="Arial" w:eastAsia="Times New Roman" w:hAnsi="Arial" w:cs="Arial"/>
          <w:snapToGrid w:val="0"/>
          <w:sz w:val="20"/>
          <w:szCs w:val="20"/>
        </w:rPr>
        <w:t xml:space="preserve">and </w:t>
      </w:r>
      <w:proofErr w:type="gramStart"/>
      <w:r w:rsidR="00EE15AB" w:rsidRPr="00051DB2">
        <w:rPr>
          <w:rFonts w:ascii="Arial" w:eastAsia="Times New Roman" w:hAnsi="Arial" w:cs="Arial"/>
          <w:snapToGrid w:val="0"/>
          <w:sz w:val="20"/>
          <w:szCs w:val="20"/>
        </w:rPr>
        <w:t>Site</w:t>
      </w:r>
      <w:r w:rsidR="00962B70" w:rsidRPr="00051DB2">
        <w:rPr>
          <w:rFonts w:ascii="Arial" w:eastAsia="Times New Roman" w:hAnsi="Arial" w:cs="Arial"/>
          <w:snapToGrid w:val="0"/>
          <w:sz w:val="20"/>
          <w:szCs w:val="20"/>
        </w:rPr>
        <w:t xml:space="preserve"> Specific</w:t>
      </w:r>
      <w:proofErr w:type="gramEnd"/>
      <w:r w:rsidR="00962B70" w:rsidRPr="00051DB2">
        <w:rPr>
          <w:rFonts w:ascii="Arial" w:eastAsia="Times New Roman" w:hAnsi="Arial" w:cs="Arial"/>
          <w:snapToGrid w:val="0"/>
          <w:sz w:val="20"/>
          <w:szCs w:val="20"/>
        </w:rPr>
        <w:t xml:space="preserve"> Technical Requirements. </w:t>
      </w:r>
      <w:bookmarkEnd w:id="21"/>
    </w:p>
    <w:p w14:paraId="0D54D18D" w14:textId="5803C716" w:rsidR="00962B70" w:rsidRPr="00051DB2" w:rsidRDefault="0073564F" w:rsidP="001833CF">
      <w:pPr>
        <w:tabs>
          <w:tab w:val="left" w:pos="1566"/>
          <w:tab w:val="left" w:pos="2286"/>
          <w:tab w:val="left" w:pos="2736"/>
          <w:tab w:val="left" w:pos="3600"/>
          <w:tab w:val="left" w:pos="4608"/>
          <w:tab w:val="left" w:pos="5904"/>
        </w:tabs>
        <w:spacing w:before="240"/>
        <w:ind w:left="1560" w:hanging="1560"/>
        <w:jc w:val="both"/>
        <w:rPr>
          <w:rFonts w:ascii="Arial" w:eastAsia="Times New Roman" w:hAnsi="Arial" w:cs="Arial"/>
          <w:snapToGrid w:val="0"/>
          <w:sz w:val="20"/>
          <w:szCs w:val="20"/>
        </w:rPr>
      </w:pPr>
      <w:bookmarkStart w:id="22" w:name="_DV_C168"/>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CP.4.2.</w:t>
      </w:r>
      <w:r w:rsidR="00611EDB">
        <w:rPr>
          <w:rFonts w:ascii="Arial" w:eastAsia="Times New Roman" w:hAnsi="Arial" w:cs="Arial"/>
          <w:snapToGrid w:val="0"/>
          <w:sz w:val="20"/>
          <w:szCs w:val="20"/>
        </w:rPr>
        <w:t>3</w:t>
      </w:r>
      <w:r w:rsidR="00962B70" w:rsidRPr="00051DB2">
        <w:rPr>
          <w:rFonts w:ascii="Arial" w:eastAsia="Times New Roman" w:hAnsi="Arial" w:cs="Arial"/>
          <w:snapToGrid w:val="0"/>
          <w:sz w:val="20"/>
          <w:szCs w:val="20"/>
        </w:rPr>
        <w:tab/>
        <w:t xml:space="preserve">The provisions contained in </w:t>
      </w:r>
      <w:r w:rsidR="00EC0DF9">
        <w:rPr>
          <w:rFonts w:ascii="Arial" w:eastAsia="Times New Roman" w:hAnsi="Arial" w:cs="Arial"/>
          <w:snapToGrid w:val="0"/>
          <w:sz w:val="20"/>
          <w:szCs w:val="20"/>
        </w:rPr>
        <w:t>CCP9</w:t>
      </w:r>
      <w:r w:rsidR="00962B70" w:rsidRPr="00051DB2">
        <w:rPr>
          <w:rFonts w:ascii="Arial" w:eastAsia="Times New Roman" w:hAnsi="Arial" w:cs="Arial"/>
          <w:snapToGrid w:val="0"/>
          <w:sz w:val="20"/>
          <w:szCs w:val="20"/>
        </w:rPr>
        <w:t xml:space="preserve"> of this Appendix detail the process to be followed when:</w:t>
      </w:r>
    </w:p>
    <w:p w14:paraId="09F7D961" w14:textId="77777777" w:rsidR="00962B70" w:rsidRPr="00051DB2" w:rsidRDefault="00962B70" w:rsidP="00962B70">
      <w:pPr>
        <w:tabs>
          <w:tab w:val="left" w:pos="2268"/>
          <w:tab w:val="left" w:pos="2736"/>
          <w:tab w:val="left" w:pos="3600"/>
          <w:tab w:val="left" w:pos="4608"/>
          <w:tab w:val="left" w:pos="5904"/>
        </w:tabs>
        <w:ind w:left="2268" w:hanging="708"/>
        <w:jc w:val="both"/>
        <w:rPr>
          <w:rFonts w:ascii="Arial" w:eastAsia="Times New Roman" w:hAnsi="Arial" w:cs="Arial"/>
          <w:snapToGrid w:val="0"/>
          <w:sz w:val="20"/>
          <w:szCs w:val="20"/>
        </w:rPr>
      </w:pPr>
      <w:r w:rsidRPr="00051DB2">
        <w:rPr>
          <w:rFonts w:ascii="Arial" w:eastAsia="Times New Roman" w:hAnsi="Arial" w:cs="Arial"/>
          <w:snapToGrid w:val="0"/>
          <w:sz w:val="20"/>
          <w:szCs w:val="20"/>
        </w:rPr>
        <w:t>(a)</w:t>
      </w:r>
      <w:r w:rsidRPr="00051DB2">
        <w:rPr>
          <w:rFonts w:ascii="Arial" w:eastAsia="Times New Roman" w:hAnsi="Arial" w:cs="Arial"/>
          <w:snapToGrid w:val="0"/>
          <w:sz w:val="20"/>
          <w:szCs w:val="20"/>
        </w:rPr>
        <w:tab/>
        <w:t xml:space="preserve">a </w:t>
      </w:r>
      <w:r w:rsidRPr="00051DB2">
        <w:rPr>
          <w:rFonts w:ascii="Arial" w:eastAsia="Times New Roman" w:hAnsi="Arial" w:cs="Arial"/>
          <w:bCs/>
          <w:snapToGrid w:val="0"/>
          <w:sz w:val="20"/>
          <w:szCs w:val="20"/>
        </w:rPr>
        <w:t>CATO</w:t>
      </w:r>
      <w:r w:rsidRPr="00051DB2">
        <w:rPr>
          <w:rFonts w:ascii="Arial" w:eastAsia="Times New Roman" w:hAnsi="Arial" w:cs="Arial"/>
          <w:snapToGrid w:val="0"/>
          <w:sz w:val="20"/>
          <w:szCs w:val="20"/>
        </w:rPr>
        <w:t xml:space="preserve"> is unable to comply with any provisions of the STC and </w:t>
      </w:r>
      <w:proofErr w:type="gramStart"/>
      <w:r w:rsidRPr="00051DB2">
        <w:rPr>
          <w:rFonts w:ascii="Arial" w:eastAsia="Times New Roman" w:hAnsi="Arial" w:cs="Arial"/>
          <w:snapToGrid w:val="0"/>
          <w:sz w:val="20"/>
          <w:szCs w:val="20"/>
        </w:rPr>
        <w:t>Site Specific</w:t>
      </w:r>
      <w:proofErr w:type="gramEnd"/>
      <w:r w:rsidRPr="00051DB2">
        <w:rPr>
          <w:rFonts w:ascii="Arial" w:eastAsia="Times New Roman" w:hAnsi="Arial" w:cs="Arial"/>
          <w:snapToGrid w:val="0"/>
          <w:sz w:val="20"/>
          <w:szCs w:val="20"/>
        </w:rPr>
        <w:t xml:space="preserve"> Technical requirement</w:t>
      </w:r>
      <w:r w:rsidRPr="00051DB2">
        <w:rPr>
          <w:rFonts w:ascii="Arial" w:eastAsia="Times New Roman" w:hAnsi="Arial"/>
          <w:snapToGrid w:val="0"/>
          <w:sz w:val="20"/>
          <w:szCs w:val="20"/>
        </w:rPr>
        <w:t>;</w:t>
      </w:r>
      <w:r w:rsidRPr="00051DB2">
        <w:rPr>
          <w:rFonts w:ascii="Arial" w:eastAsia="Times New Roman" w:hAnsi="Arial" w:cs="Arial"/>
          <w:snapToGrid w:val="0"/>
          <w:sz w:val="20"/>
          <w:szCs w:val="20"/>
        </w:rPr>
        <w:t xml:space="preserve"> </w:t>
      </w:r>
      <w:bookmarkEnd w:id="22"/>
      <w:r w:rsidRPr="00051DB2">
        <w:rPr>
          <w:rFonts w:ascii="Arial" w:eastAsia="Times New Roman" w:hAnsi="Arial" w:cs="Arial"/>
          <w:snapToGrid w:val="0"/>
          <w:sz w:val="20"/>
          <w:szCs w:val="20"/>
        </w:rPr>
        <w:t>or,</w:t>
      </w:r>
    </w:p>
    <w:p w14:paraId="045B18D6" w14:textId="77777777" w:rsidR="00962B70" w:rsidRPr="00051DB2" w:rsidRDefault="00962B70" w:rsidP="00962B70">
      <w:pPr>
        <w:tabs>
          <w:tab w:val="left" w:pos="2268"/>
          <w:tab w:val="left" w:pos="2736"/>
          <w:tab w:val="left" w:pos="3600"/>
          <w:tab w:val="left" w:pos="4608"/>
          <w:tab w:val="left" w:pos="5904"/>
        </w:tabs>
        <w:ind w:left="2268" w:hanging="708"/>
        <w:jc w:val="both"/>
        <w:rPr>
          <w:rFonts w:ascii="Arial" w:eastAsia="Times New Roman" w:hAnsi="Arial" w:cs="Arial"/>
          <w:snapToGrid w:val="0"/>
          <w:sz w:val="20"/>
          <w:szCs w:val="20"/>
        </w:rPr>
      </w:pPr>
      <w:r w:rsidRPr="00051DB2">
        <w:rPr>
          <w:rFonts w:ascii="Arial" w:eastAsia="Times New Roman" w:hAnsi="Arial" w:cs="Arial"/>
          <w:snapToGrid w:val="0"/>
          <w:sz w:val="20"/>
          <w:szCs w:val="20"/>
        </w:rPr>
        <w:t>(b)</w:t>
      </w:r>
      <w:r w:rsidRPr="00051DB2">
        <w:rPr>
          <w:rFonts w:ascii="Arial" w:eastAsia="Times New Roman" w:hAnsi="Arial" w:cs="Arial"/>
          <w:snapToGrid w:val="0"/>
          <w:sz w:val="20"/>
          <w:szCs w:val="20"/>
        </w:rPr>
        <w:tab/>
        <w:t xml:space="preserve">following any notification by a </w:t>
      </w:r>
      <w:r w:rsidRPr="00051DB2">
        <w:rPr>
          <w:rFonts w:ascii="Arial" w:eastAsia="Times New Roman" w:hAnsi="Arial" w:cs="Arial"/>
          <w:bCs/>
          <w:snapToGrid w:val="0"/>
          <w:sz w:val="20"/>
          <w:szCs w:val="20"/>
        </w:rPr>
        <w:t>CATO</w:t>
      </w:r>
      <w:r w:rsidRPr="00051DB2">
        <w:rPr>
          <w:rFonts w:ascii="Arial" w:eastAsia="Times New Roman" w:hAnsi="Arial"/>
          <w:snapToGrid w:val="0"/>
          <w:sz w:val="20"/>
          <w:szCs w:val="20"/>
        </w:rPr>
        <w:t xml:space="preserve"> </w:t>
      </w:r>
      <w:r w:rsidRPr="00051DB2">
        <w:rPr>
          <w:rFonts w:ascii="Arial" w:eastAsia="Times New Roman" w:hAnsi="Arial" w:cs="Arial"/>
          <w:snapToGrid w:val="0"/>
          <w:sz w:val="20"/>
          <w:szCs w:val="20"/>
        </w:rPr>
        <w:t xml:space="preserve">of any change to its Plant and </w:t>
      </w:r>
      <w:proofErr w:type="gramStart"/>
      <w:r w:rsidRPr="00051DB2">
        <w:rPr>
          <w:rFonts w:ascii="Arial" w:eastAsia="Times New Roman" w:hAnsi="Arial" w:cs="Arial"/>
          <w:snapToGrid w:val="0"/>
          <w:sz w:val="20"/>
          <w:szCs w:val="20"/>
        </w:rPr>
        <w:t>Apparatus ;</w:t>
      </w:r>
      <w:proofErr w:type="gramEnd"/>
      <w:r w:rsidRPr="00051DB2">
        <w:rPr>
          <w:rFonts w:ascii="Arial" w:eastAsia="Times New Roman" w:hAnsi="Arial" w:cs="Arial"/>
          <w:snapToGrid w:val="0"/>
          <w:sz w:val="20"/>
          <w:szCs w:val="20"/>
        </w:rPr>
        <w:t xml:space="preserve"> or,</w:t>
      </w:r>
    </w:p>
    <w:p w14:paraId="35D47EDE" w14:textId="77777777" w:rsidR="00962B70" w:rsidRPr="00051DB2" w:rsidRDefault="00962B70" w:rsidP="00962B70">
      <w:pPr>
        <w:tabs>
          <w:tab w:val="left" w:pos="2268"/>
          <w:tab w:val="left" w:pos="2736"/>
          <w:tab w:val="left" w:pos="3600"/>
          <w:tab w:val="left" w:pos="4608"/>
          <w:tab w:val="left" w:pos="5904"/>
        </w:tabs>
        <w:ind w:left="2268" w:hanging="708"/>
        <w:jc w:val="both"/>
        <w:rPr>
          <w:rFonts w:ascii="Arial" w:eastAsia="Times New Roman" w:hAnsi="Arial" w:cs="Arial"/>
          <w:b/>
          <w:snapToGrid w:val="0"/>
          <w:sz w:val="20"/>
          <w:szCs w:val="20"/>
        </w:rPr>
      </w:pPr>
      <w:r w:rsidRPr="00051DB2">
        <w:rPr>
          <w:rFonts w:ascii="Arial" w:eastAsia="Times New Roman" w:hAnsi="Arial" w:cs="Arial"/>
          <w:snapToGrid w:val="0"/>
          <w:sz w:val="20"/>
          <w:szCs w:val="20"/>
        </w:rPr>
        <w:t>(c)</w:t>
      </w:r>
      <w:r w:rsidRPr="00051DB2">
        <w:rPr>
          <w:rFonts w:ascii="Arial" w:eastAsia="Times New Roman" w:hAnsi="Arial" w:cs="Arial"/>
          <w:snapToGrid w:val="0"/>
          <w:sz w:val="20"/>
          <w:szCs w:val="20"/>
        </w:rPr>
        <w:tab/>
        <w:t xml:space="preserve">a Modification to a </w:t>
      </w:r>
      <w:r w:rsidRPr="00051DB2">
        <w:rPr>
          <w:rFonts w:ascii="Arial" w:eastAsia="Times New Roman" w:hAnsi="Arial"/>
          <w:bCs/>
          <w:snapToGrid w:val="0"/>
          <w:sz w:val="20"/>
          <w:szCs w:val="20"/>
        </w:rPr>
        <w:t>CATO’s</w:t>
      </w:r>
      <w:r w:rsidRPr="00051DB2">
        <w:rPr>
          <w:rFonts w:ascii="Arial" w:eastAsia="Times New Roman" w:hAnsi="Arial" w:cs="Arial"/>
          <w:snapToGrid w:val="0"/>
          <w:sz w:val="20"/>
          <w:szCs w:val="20"/>
        </w:rPr>
        <w:t xml:space="preserve"> and/or Apparatus.</w:t>
      </w:r>
    </w:p>
    <w:p w14:paraId="3413DC2C" w14:textId="77777777" w:rsidR="00962B70" w:rsidRPr="00051DB2" w:rsidRDefault="00962B70" w:rsidP="00962B70">
      <w:pPr>
        <w:tabs>
          <w:tab w:val="left" w:pos="2268"/>
          <w:tab w:val="left" w:pos="2736"/>
          <w:tab w:val="left" w:pos="3600"/>
          <w:tab w:val="left" w:pos="4608"/>
          <w:tab w:val="left" w:pos="5904"/>
        </w:tabs>
        <w:ind w:left="2268" w:hanging="708"/>
        <w:jc w:val="both"/>
        <w:rPr>
          <w:rFonts w:ascii="Arial" w:eastAsia="Times New Roman" w:hAnsi="Arial" w:cs="Arial"/>
          <w:b/>
          <w:snapToGrid w:val="0"/>
          <w:color w:val="0000FF"/>
          <w:sz w:val="20"/>
          <w:szCs w:val="20"/>
          <w:u w:val="double"/>
        </w:rPr>
      </w:pPr>
    </w:p>
    <w:p w14:paraId="4BE88189"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cs="Arial"/>
          <w:snapToGrid w:val="0"/>
          <w:color w:val="0000FF"/>
          <w:sz w:val="20"/>
          <w:szCs w:val="20"/>
          <w:u w:val="double"/>
        </w:rPr>
      </w:pPr>
    </w:p>
    <w:p w14:paraId="31BE30E6" w14:textId="0C23FF63" w:rsidR="00962B70" w:rsidRPr="00051DB2" w:rsidRDefault="0073564F" w:rsidP="00962B70">
      <w:pPr>
        <w:keepNext/>
        <w:tabs>
          <w:tab w:val="left" w:pos="1560"/>
        </w:tabs>
        <w:ind w:left="270" w:hanging="270"/>
        <w:jc w:val="both"/>
        <w:outlineLvl w:val="0"/>
        <w:rPr>
          <w:rFonts w:ascii="Arial" w:eastAsia="Times New Roman" w:hAnsi="Arial" w:cs="Arial"/>
          <w:snapToGrid w:val="0"/>
          <w:sz w:val="20"/>
          <w:szCs w:val="20"/>
        </w:rPr>
      </w:pPr>
      <w:bookmarkStart w:id="23" w:name="_Toc123822810"/>
      <w:r>
        <w:rPr>
          <w:rFonts w:ascii="Arial" w:eastAsia="Times New Roman" w:hAnsi="Arial" w:cs="Arial"/>
          <w:b/>
          <w:snapToGrid w:val="0"/>
          <w:sz w:val="20"/>
          <w:szCs w:val="20"/>
        </w:rPr>
        <w:t>C</w:t>
      </w:r>
      <w:r w:rsidR="00962B70" w:rsidRPr="00051DB2">
        <w:rPr>
          <w:rFonts w:ascii="Arial" w:eastAsia="Times New Roman" w:hAnsi="Arial" w:cs="Arial"/>
          <w:b/>
          <w:snapToGrid w:val="0"/>
          <w:sz w:val="20"/>
          <w:szCs w:val="20"/>
        </w:rPr>
        <w:t>CP.5</w:t>
      </w:r>
      <w:r w:rsidR="00962B70" w:rsidRPr="00051DB2">
        <w:rPr>
          <w:rFonts w:ascii="Arial" w:eastAsia="Times New Roman" w:hAnsi="Arial" w:cs="Arial"/>
          <w:b/>
          <w:snapToGrid w:val="0"/>
          <w:sz w:val="20"/>
          <w:szCs w:val="20"/>
        </w:rPr>
        <w:tab/>
        <w:t>ENERGISATION OPERATIONAL NOTIFICATION</w:t>
      </w:r>
      <w:bookmarkEnd w:id="23"/>
    </w:p>
    <w:p w14:paraId="6866B002"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467B2F5E" w14:textId="2BA527DE" w:rsidR="00962B70" w:rsidRPr="006D3CB1"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18"/>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CP.5.1</w:t>
      </w:r>
      <w:r w:rsidR="00962B70" w:rsidRPr="00051DB2">
        <w:rPr>
          <w:rFonts w:ascii="Arial" w:eastAsia="Times New Roman" w:hAnsi="Arial" w:cs="Arial"/>
          <w:snapToGrid w:val="0"/>
          <w:sz w:val="20"/>
          <w:szCs w:val="20"/>
        </w:rPr>
        <w:tab/>
        <w:t>The following provisions apply in relation to the issue of an Energisation</w:t>
      </w:r>
      <w:r w:rsidR="00962B70" w:rsidRPr="006D3CB1">
        <w:rPr>
          <w:rFonts w:ascii="Arial" w:eastAsia="Times New Roman" w:hAnsi="Arial" w:cs="Arial"/>
          <w:snapToGrid w:val="0"/>
          <w:sz w:val="20"/>
          <w:szCs w:val="20"/>
        </w:rPr>
        <w:t xml:space="preserve"> Operational Notification</w:t>
      </w:r>
      <w:r w:rsidR="00962B70" w:rsidRPr="00051DB2">
        <w:rPr>
          <w:rFonts w:ascii="Arial" w:eastAsia="Times New Roman" w:hAnsi="Arial" w:cs="Arial"/>
          <w:snapToGrid w:val="0"/>
          <w:sz w:val="20"/>
          <w:szCs w:val="20"/>
        </w:rPr>
        <w:t xml:space="preserve"> in respect of a </w:t>
      </w:r>
      <w:r w:rsidR="00962B70" w:rsidRPr="00051DB2">
        <w:rPr>
          <w:rFonts w:ascii="Arial" w:eastAsia="Times New Roman" w:hAnsi="Arial" w:cs="Arial"/>
          <w:bCs/>
          <w:snapToGrid w:val="0"/>
          <w:sz w:val="20"/>
          <w:szCs w:val="20"/>
        </w:rPr>
        <w:t>CATO’s Plant and Apparatus</w:t>
      </w:r>
      <w:r w:rsidR="00962B70" w:rsidRPr="00051DB2">
        <w:rPr>
          <w:rFonts w:ascii="Arial" w:eastAsia="Times New Roman" w:hAnsi="Arial"/>
          <w:snapToGrid w:val="0"/>
          <w:sz w:val="20"/>
        </w:rPr>
        <w:t>.</w:t>
      </w:r>
    </w:p>
    <w:p w14:paraId="7ED4FF8A"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4C5C3B88" w14:textId="1E2CF933" w:rsidR="00962B70" w:rsidRPr="00051DB2" w:rsidRDefault="0073564F" w:rsidP="00962B70">
      <w:pPr>
        <w:tabs>
          <w:tab w:val="left" w:pos="1560"/>
          <w:tab w:val="left" w:pos="2736"/>
          <w:tab w:val="left" w:pos="3600"/>
          <w:tab w:val="left" w:pos="4608"/>
          <w:tab w:val="left" w:pos="5904"/>
        </w:tabs>
        <w:ind w:left="1560" w:hanging="1560"/>
        <w:jc w:val="both"/>
        <w:rPr>
          <w:rFonts w:ascii="Arial" w:eastAsia="Times New Roman" w:hAnsi="Arial" w:cs="Arial"/>
          <w:snapToGrid w:val="0"/>
          <w:sz w:val="20"/>
          <w:szCs w:val="20"/>
        </w:rPr>
      </w:pPr>
      <w:bookmarkStart w:id="24" w:name="_DV_C169"/>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CP.5.1.1</w:t>
      </w:r>
      <w:r w:rsidR="00962B70" w:rsidRPr="00051DB2">
        <w:rPr>
          <w:rFonts w:ascii="Arial" w:eastAsia="Times New Roman" w:hAnsi="Arial" w:cs="Arial"/>
          <w:snapToGrid w:val="0"/>
          <w:sz w:val="20"/>
          <w:szCs w:val="20"/>
        </w:rPr>
        <w:tab/>
        <w:t xml:space="preserve">Certain provisions relating to the connection and energisation of the </w:t>
      </w:r>
      <w:r w:rsidR="00962B70" w:rsidRPr="00051DB2">
        <w:rPr>
          <w:rFonts w:ascii="Arial" w:eastAsia="Times New Roman" w:hAnsi="Arial" w:cs="Arial"/>
          <w:bCs/>
          <w:snapToGrid w:val="0"/>
          <w:sz w:val="20"/>
          <w:szCs w:val="20"/>
        </w:rPr>
        <w:t>CATO’s</w:t>
      </w:r>
      <w:r w:rsidR="00962B70" w:rsidRPr="00051DB2">
        <w:rPr>
          <w:rFonts w:ascii="Arial" w:eastAsia="Times New Roman" w:hAnsi="Arial" w:cs="Arial"/>
          <w:snapToGrid w:val="0"/>
          <w:sz w:val="20"/>
          <w:szCs w:val="20"/>
        </w:rPr>
        <w:t xml:space="preserve"> Plant and Apparatus at the </w:t>
      </w:r>
      <w:r w:rsidR="00962B70" w:rsidRPr="00051DB2">
        <w:rPr>
          <w:rFonts w:ascii="Arial" w:eastAsia="Times New Roman" w:hAnsi="Arial" w:cs="Arial"/>
          <w:bCs/>
          <w:snapToGrid w:val="0"/>
          <w:sz w:val="20"/>
          <w:szCs w:val="20"/>
        </w:rPr>
        <w:t>CATO</w:t>
      </w:r>
      <w:r w:rsidR="00962B70" w:rsidRPr="00051DB2">
        <w:rPr>
          <w:rFonts w:ascii="Arial" w:eastAsia="Times New Roman" w:hAnsi="Arial" w:cs="Arial"/>
          <w:snapToGrid w:val="0"/>
          <w:sz w:val="20"/>
          <w:szCs w:val="20"/>
        </w:rPr>
        <w:t xml:space="preserve"> Interface Point </w:t>
      </w:r>
      <w:r w:rsidR="005E19F9" w:rsidRPr="00051DB2">
        <w:rPr>
          <w:rFonts w:ascii="Arial" w:eastAsia="Times New Roman" w:hAnsi="Arial" w:cs="Arial"/>
          <w:snapToGrid w:val="0"/>
          <w:sz w:val="20"/>
          <w:szCs w:val="20"/>
        </w:rPr>
        <w:t>and.</w:t>
      </w:r>
      <w:r w:rsidR="00962B70" w:rsidRPr="00051DB2">
        <w:rPr>
          <w:rFonts w:ascii="Arial" w:eastAsia="Times New Roman" w:hAnsi="Arial" w:cs="Arial"/>
          <w:snapToGrid w:val="0"/>
          <w:sz w:val="20"/>
          <w:szCs w:val="20"/>
        </w:rPr>
        <w:t xml:space="preserve">  </w:t>
      </w:r>
      <w:bookmarkEnd w:id="24"/>
    </w:p>
    <w:p w14:paraId="0964A78D"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757C8936" w14:textId="0E69DFA5" w:rsidR="00962B70" w:rsidRPr="00051DB2"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i/>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CP.5.2</w:t>
      </w:r>
      <w:r w:rsidR="00962B70" w:rsidRPr="00051DB2">
        <w:rPr>
          <w:rFonts w:ascii="Arial" w:eastAsia="Times New Roman" w:hAnsi="Arial" w:cs="Arial"/>
          <w:snapToGrid w:val="0"/>
          <w:sz w:val="20"/>
          <w:szCs w:val="20"/>
        </w:rPr>
        <w:tab/>
        <w:t xml:space="preserve">The items for submission prior to the issue of an Energisation Operational Notification are set out in </w:t>
      </w:r>
      <w:r w:rsidR="00784975">
        <w:rPr>
          <w:rFonts w:ascii="Arial" w:eastAsia="Times New Roman" w:hAnsi="Arial" w:cs="Arial"/>
          <w:snapToGrid w:val="0"/>
          <w:sz w:val="20"/>
          <w:szCs w:val="20"/>
        </w:rPr>
        <w:t>the applicable section</w:t>
      </w:r>
      <w:r w:rsidR="00112463">
        <w:rPr>
          <w:rFonts w:ascii="Arial" w:eastAsia="Times New Roman" w:hAnsi="Arial" w:cs="Arial"/>
          <w:snapToGrid w:val="0"/>
          <w:sz w:val="20"/>
          <w:szCs w:val="20"/>
        </w:rPr>
        <w:t xml:space="preserve">s of </w:t>
      </w:r>
      <w:r w:rsidR="009E0467">
        <w:rPr>
          <w:rFonts w:ascii="Arial" w:eastAsia="Times New Roman" w:hAnsi="Arial" w:cs="Arial"/>
          <w:snapToGrid w:val="0"/>
          <w:sz w:val="20"/>
          <w:szCs w:val="20"/>
        </w:rPr>
        <w:t>S</w:t>
      </w:r>
      <w:r w:rsidR="00A5224F">
        <w:rPr>
          <w:rFonts w:ascii="Arial" w:eastAsia="Times New Roman" w:hAnsi="Arial" w:cs="Arial"/>
          <w:snapToGrid w:val="0"/>
          <w:sz w:val="20"/>
          <w:szCs w:val="20"/>
        </w:rPr>
        <w:t>TC Section D</w:t>
      </w:r>
      <w:r w:rsidR="00C67D98">
        <w:rPr>
          <w:rFonts w:ascii="Arial" w:eastAsia="Times New Roman" w:hAnsi="Arial" w:cs="Arial"/>
          <w:snapToGrid w:val="0"/>
          <w:sz w:val="20"/>
          <w:szCs w:val="20"/>
        </w:rPr>
        <w:t xml:space="preserve">, </w:t>
      </w:r>
      <w:r w:rsidR="007A2B92" w:rsidRPr="005E4D7A">
        <w:rPr>
          <w:rFonts w:ascii="Arial" w:eastAsia="Times New Roman" w:hAnsi="Arial" w:cs="Arial"/>
          <w:snapToGrid w:val="0"/>
          <w:sz w:val="20"/>
          <w:szCs w:val="20"/>
        </w:rPr>
        <w:t xml:space="preserve">STCP18-5, </w:t>
      </w:r>
      <w:r w:rsidR="00565655" w:rsidRPr="005E4D7A">
        <w:rPr>
          <w:rFonts w:ascii="Arial" w:eastAsia="Times New Roman" w:hAnsi="Arial" w:cs="Arial"/>
          <w:snapToGrid w:val="0"/>
          <w:sz w:val="20"/>
          <w:szCs w:val="20"/>
        </w:rPr>
        <w:t>STCP19-2</w:t>
      </w:r>
      <w:r w:rsidR="00C0367D">
        <w:rPr>
          <w:rFonts w:ascii="Arial" w:eastAsia="Times New Roman" w:hAnsi="Arial" w:cs="Arial"/>
          <w:snapToGrid w:val="0"/>
          <w:sz w:val="20"/>
          <w:szCs w:val="20"/>
        </w:rPr>
        <w:t xml:space="preserve"> and STCP19-4</w:t>
      </w:r>
      <w:r w:rsidR="00962B70" w:rsidRPr="00051DB2">
        <w:rPr>
          <w:rFonts w:ascii="Arial" w:eastAsia="Times New Roman" w:hAnsi="Arial" w:cs="Arial"/>
          <w:snapToGrid w:val="0"/>
          <w:sz w:val="20"/>
          <w:szCs w:val="20"/>
        </w:rPr>
        <w:t>.</w:t>
      </w:r>
    </w:p>
    <w:p w14:paraId="45A8D746" w14:textId="77777777" w:rsidR="00962B70" w:rsidRPr="00051DB2" w:rsidRDefault="00962B70" w:rsidP="00962B70">
      <w:pPr>
        <w:tabs>
          <w:tab w:val="left" w:pos="1843"/>
          <w:tab w:val="left" w:pos="2286"/>
          <w:tab w:val="left" w:pos="2736"/>
          <w:tab w:val="left" w:pos="3600"/>
          <w:tab w:val="left" w:pos="4608"/>
          <w:tab w:val="left" w:pos="5904"/>
        </w:tabs>
        <w:ind w:left="1566"/>
        <w:jc w:val="both"/>
        <w:rPr>
          <w:rFonts w:ascii="Arial" w:eastAsia="Times New Roman" w:hAnsi="Arial" w:cs="Arial"/>
          <w:snapToGrid w:val="0"/>
          <w:sz w:val="20"/>
          <w:szCs w:val="20"/>
        </w:rPr>
      </w:pPr>
    </w:p>
    <w:p w14:paraId="79577F9A" w14:textId="3DCCB64E" w:rsidR="00962B70" w:rsidRPr="00051DB2" w:rsidRDefault="0073564F" w:rsidP="00962B70">
      <w:pPr>
        <w:tabs>
          <w:tab w:val="left" w:pos="1843"/>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CP.5.3</w:t>
      </w:r>
      <w:r w:rsidR="00962B70" w:rsidRPr="00051DB2">
        <w:rPr>
          <w:rFonts w:ascii="Arial" w:eastAsia="Times New Roman" w:hAnsi="Arial" w:cs="Arial"/>
          <w:snapToGrid w:val="0"/>
          <w:sz w:val="20"/>
          <w:szCs w:val="20"/>
        </w:rPr>
        <w:tab/>
        <w:t>The items referred to in</w:t>
      </w:r>
      <w:r w:rsidR="005A695E">
        <w:rPr>
          <w:rFonts w:ascii="Arial" w:eastAsia="Times New Roman" w:hAnsi="Arial" w:cs="Arial"/>
          <w:snapToGrid w:val="0"/>
          <w:sz w:val="20"/>
          <w:szCs w:val="20"/>
        </w:rPr>
        <w:t xml:space="preserve"> </w:t>
      </w:r>
      <w:r w:rsidR="005A695E" w:rsidRPr="005E4D7A">
        <w:rPr>
          <w:rFonts w:ascii="Arial" w:eastAsia="Times New Roman" w:hAnsi="Arial" w:cs="Arial"/>
          <w:snapToGrid w:val="0"/>
          <w:sz w:val="20"/>
          <w:szCs w:val="20"/>
        </w:rPr>
        <w:t>STCP18-5,</w:t>
      </w:r>
      <w:r w:rsidR="00962B70" w:rsidRPr="005E4D7A">
        <w:rPr>
          <w:rFonts w:ascii="Arial" w:eastAsia="Times New Roman" w:hAnsi="Arial" w:cs="Arial"/>
          <w:snapToGrid w:val="0"/>
          <w:sz w:val="20"/>
          <w:szCs w:val="20"/>
        </w:rPr>
        <w:t xml:space="preserve"> </w:t>
      </w:r>
      <w:r w:rsidR="009C6F90" w:rsidRPr="005E4D7A">
        <w:rPr>
          <w:rFonts w:ascii="Arial" w:eastAsia="Times New Roman" w:hAnsi="Arial" w:cs="Arial"/>
          <w:snapToGrid w:val="0"/>
          <w:sz w:val="20"/>
          <w:szCs w:val="20"/>
        </w:rPr>
        <w:t>STCP19-2</w:t>
      </w:r>
      <w:r w:rsidR="003B692A">
        <w:rPr>
          <w:rFonts w:ascii="Arial" w:eastAsia="Times New Roman" w:hAnsi="Arial" w:cs="Arial"/>
          <w:snapToGrid w:val="0"/>
          <w:sz w:val="20"/>
          <w:szCs w:val="20"/>
        </w:rPr>
        <w:t xml:space="preserve"> and STCP19-4</w:t>
      </w:r>
      <w:r w:rsidR="00E8044E">
        <w:rPr>
          <w:rFonts w:ascii="Arial" w:eastAsia="Times New Roman" w:hAnsi="Arial" w:cs="Arial"/>
          <w:snapToGrid w:val="0"/>
          <w:sz w:val="20"/>
          <w:szCs w:val="20"/>
        </w:rPr>
        <w:t xml:space="preserve"> </w:t>
      </w:r>
      <w:r w:rsidR="00962B70" w:rsidRPr="00051DB2">
        <w:rPr>
          <w:rFonts w:ascii="Arial" w:eastAsia="Times New Roman" w:hAnsi="Arial" w:cs="Arial"/>
          <w:snapToGrid w:val="0"/>
          <w:sz w:val="20"/>
          <w:szCs w:val="20"/>
        </w:rPr>
        <w:t>shall be</w:t>
      </w:r>
      <w:r w:rsidR="00F2101D" w:rsidRPr="00051DB2">
        <w:rPr>
          <w:rFonts w:ascii="Arial" w:eastAsia="Times New Roman" w:hAnsi="Arial" w:cs="Arial"/>
          <w:snapToGrid w:val="0"/>
          <w:sz w:val="20"/>
          <w:szCs w:val="20"/>
        </w:rPr>
        <w:t xml:space="preserve"> </w:t>
      </w:r>
      <w:r w:rsidR="00962B70" w:rsidRPr="00051DB2">
        <w:rPr>
          <w:rFonts w:ascii="Arial" w:eastAsia="Times New Roman" w:hAnsi="Arial" w:cs="Arial"/>
          <w:snapToGrid w:val="0"/>
          <w:sz w:val="20"/>
          <w:szCs w:val="20"/>
        </w:rPr>
        <w:t>submitted using the GIDFS.</w:t>
      </w:r>
    </w:p>
    <w:p w14:paraId="2CC73BB8"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724AD696" w14:textId="398FF2FF" w:rsidR="00962B70" w:rsidRPr="00051DB2"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CP.5.4</w:t>
      </w:r>
      <w:r w:rsidR="00962B70" w:rsidRPr="00051DB2">
        <w:rPr>
          <w:rFonts w:ascii="Arial" w:eastAsia="Times New Roman" w:hAnsi="Arial" w:cs="Arial"/>
          <w:snapToGrid w:val="0"/>
          <w:sz w:val="20"/>
          <w:szCs w:val="20"/>
        </w:rPr>
        <w:tab/>
        <w:t xml:space="preserve">Not less than 28 days, or such shorter period as may be acceptable in The Company’s </w:t>
      </w:r>
      <w:r w:rsidR="00962B70" w:rsidRPr="00051DB2">
        <w:rPr>
          <w:rFonts w:ascii="Arial" w:eastAsia="Times New Roman" w:hAnsi="Arial" w:cs="Arial"/>
          <w:bCs/>
          <w:snapToGrid w:val="0"/>
          <w:sz w:val="20"/>
          <w:szCs w:val="20"/>
        </w:rPr>
        <w:t xml:space="preserve">and/or </w:t>
      </w:r>
      <w:r w:rsidR="00177192">
        <w:rPr>
          <w:rFonts w:ascii="Arial" w:eastAsia="Times New Roman" w:hAnsi="Arial" w:cs="Arial"/>
          <w:bCs/>
          <w:snapToGrid w:val="0"/>
          <w:sz w:val="20"/>
          <w:szCs w:val="20"/>
        </w:rPr>
        <w:t>P</w:t>
      </w:r>
      <w:r w:rsidR="00177192" w:rsidRPr="00051DB2">
        <w:rPr>
          <w:rFonts w:ascii="Arial" w:eastAsia="Times New Roman" w:hAnsi="Arial" w:cs="Arial"/>
          <w:bCs/>
          <w:snapToGrid w:val="0"/>
          <w:sz w:val="20"/>
          <w:szCs w:val="20"/>
        </w:rPr>
        <w:t>TO’s</w:t>
      </w:r>
      <w:r w:rsidR="00177192" w:rsidRPr="00051DB2">
        <w:rPr>
          <w:rFonts w:ascii="Arial" w:eastAsia="Times New Roman" w:hAnsi="Arial" w:cs="Arial"/>
          <w:snapToGrid w:val="0"/>
          <w:sz w:val="20"/>
          <w:szCs w:val="20"/>
        </w:rPr>
        <w:t xml:space="preserve"> </w:t>
      </w:r>
      <w:r w:rsidR="00962B70" w:rsidRPr="00051DB2">
        <w:rPr>
          <w:rFonts w:ascii="Arial" w:eastAsia="Times New Roman" w:hAnsi="Arial" w:cs="Arial"/>
          <w:snapToGrid w:val="0"/>
          <w:sz w:val="20"/>
          <w:szCs w:val="20"/>
        </w:rPr>
        <w:t xml:space="preserve">reasonable opinion, prior to the </w:t>
      </w:r>
      <w:r w:rsidR="00962B70" w:rsidRPr="00051DB2">
        <w:rPr>
          <w:rFonts w:ascii="Arial" w:eastAsia="Times New Roman" w:hAnsi="Arial" w:cs="Arial"/>
          <w:bCs/>
          <w:snapToGrid w:val="0"/>
          <w:sz w:val="20"/>
          <w:szCs w:val="20"/>
        </w:rPr>
        <w:t>CATO</w:t>
      </w:r>
      <w:r w:rsidR="00962B70" w:rsidRPr="00051DB2">
        <w:rPr>
          <w:rFonts w:ascii="Arial" w:eastAsia="Times New Roman" w:hAnsi="Arial" w:cs="Arial"/>
          <w:snapToGrid w:val="0"/>
          <w:sz w:val="20"/>
          <w:szCs w:val="20"/>
        </w:rPr>
        <w:t xml:space="preserve"> wishing to energise its Plant and Apparatus </w:t>
      </w:r>
      <w:r w:rsidR="00962B70" w:rsidRPr="00051DB2">
        <w:rPr>
          <w:rFonts w:ascii="Arial" w:eastAsia="Times New Roman" w:hAnsi="Arial" w:cs="Arial"/>
          <w:snapToGrid w:val="0"/>
          <w:sz w:val="20"/>
          <w:szCs w:val="20"/>
          <w:shd w:val="clear" w:color="auto" w:fill="FFFFFF"/>
        </w:rPr>
        <w:t>for the</w:t>
      </w:r>
      <w:r w:rsidR="00962B70" w:rsidRPr="00051DB2">
        <w:rPr>
          <w:rFonts w:ascii="Arial" w:eastAsia="Times New Roman" w:hAnsi="Arial" w:cs="Arial"/>
          <w:snapToGrid w:val="0"/>
          <w:sz w:val="20"/>
          <w:szCs w:val="20"/>
        </w:rPr>
        <w:t xml:space="preserve"> first time, the </w:t>
      </w:r>
      <w:r w:rsidR="00962B70" w:rsidRPr="00051DB2">
        <w:rPr>
          <w:rFonts w:ascii="Arial" w:eastAsia="Times New Roman" w:hAnsi="Arial" w:cs="Arial"/>
          <w:bCs/>
          <w:snapToGrid w:val="0"/>
          <w:sz w:val="20"/>
          <w:szCs w:val="20"/>
        </w:rPr>
        <w:t>CATO</w:t>
      </w:r>
      <w:r w:rsidR="00962B70" w:rsidRPr="00051DB2">
        <w:rPr>
          <w:rFonts w:ascii="Arial" w:eastAsia="Times New Roman" w:hAnsi="Arial" w:cs="Arial"/>
          <w:snapToGrid w:val="0"/>
          <w:sz w:val="20"/>
          <w:szCs w:val="20"/>
        </w:rPr>
        <w:t xml:space="preserve"> will submit to The Company and PTO a Certificate of Readiness to Energise High Voltage Equipment which specifies the items of Plant and Apparatus  is ready to be energised in a form acceptable to The Company.</w:t>
      </w:r>
    </w:p>
    <w:p w14:paraId="3C17230A"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5EA81BDC" w14:textId="7BE51DAB" w:rsidR="00962B70" w:rsidRPr="00051DB2" w:rsidRDefault="0073564F" w:rsidP="00962B70">
      <w:pPr>
        <w:tabs>
          <w:tab w:val="left" w:pos="1566"/>
          <w:tab w:val="left" w:pos="2736"/>
          <w:tab w:val="left" w:pos="3600"/>
          <w:tab w:val="left" w:pos="4608"/>
          <w:tab w:val="left" w:pos="5904"/>
        </w:tabs>
        <w:ind w:left="1560" w:hanging="1560"/>
        <w:jc w:val="both"/>
        <w:rPr>
          <w:rFonts w:ascii="Arial" w:eastAsia="Times New Roman" w:hAnsi="Arial" w:cs="Arial"/>
          <w:b/>
          <w:snapToGrid w:val="0"/>
          <w:color w:val="0000FF"/>
          <w:sz w:val="20"/>
          <w:szCs w:val="20"/>
          <w:u w:val="double"/>
        </w:rPr>
      </w:pPr>
      <w:bookmarkStart w:id="25" w:name="_DV_C170"/>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CP.5.5</w:t>
      </w:r>
      <w:r w:rsidR="00962B70" w:rsidRPr="00051DB2">
        <w:rPr>
          <w:rFonts w:ascii="Arial" w:eastAsia="Times New Roman" w:hAnsi="Arial" w:cs="Arial"/>
          <w:snapToGrid w:val="0"/>
          <w:sz w:val="20"/>
          <w:szCs w:val="20"/>
        </w:rPr>
        <w:tab/>
        <w:t xml:space="preserve">If the relevant obligations under the provisions of the STC and/or </w:t>
      </w:r>
      <w:r w:rsidR="00962B70" w:rsidRPr="00051DB2">
        <w:rPr>
          <w:rFonts w:ascii="Arial" w:eastAsia="Times New Roman" w:hAnsi="Arial" w:cs="Arial"/>
          <w:bCs/>
          <w:snapToGrid w:val="0"/>
          <w:sz w:val="20"/>
          <w:szCs w:val="20"/>
        </w:rPr>
        <w:t>CATO</w:t>
      </w:r>
      <w:r w:rsidR="00962B70" w:rsidRPr="00051DB2">
        <w:rPr>
          <w:rFonts w:ascii="Arial" w:eastAsia="Times New Roman" w:hAnsi="Arial" w:cs="Arial"/>
          <w:snapToGrid w:val="0"/>
          <w:sz w:val="20"/>
          <w:szCs w:val="20"/>
        </w:rPr>
        <w:t xml:space="preserve"> Connection Agreement and the conditions of </w:t>
      </w:r>
      <w:r w:rsidR="00483ABA">
        <w:rPr>
          <w:rFonts w:ascii="Arial" w:eastAsia="Times New Roman" w:hAnsi="Arial" w:cs="Arial"/>
          <w:snapToGrid w:val="0"/>
          <w:sz w:val="20"/>
          <w:szCs w:val="20"/>
        </w:rPr>
        <w:t>CCP.5</w:t>
      </w:r>
      <w:r w:rsidR="00962B70" w:rsidRPr="00051DB2">
        <w:rPr>
          <w:rFonts w:ascii="Arial" w:eastAsia="Times New Roman" w:hAnsi="Arial" w:cs="Arial"/>
          <w:snapToGrid w:val="0"/>
          <w:sz w:val="20"/>
          <w:szCs w:val="20"/>
        </w:rPr>
        <w:t xml:space="preserve"> of this Appendix have been completed to The Company’s and PTO’s reasonable satisfaction, then The Company shall issue an Energisation Operational Notification</w:t>
      </w:r>
      <w:bookmarkEnd w:id="25"/>
      <w:r w:rsidR="00962B70" w:rsidRPr="00051DB2">
        <w:rPr>
          <w:rFonts w:ascii="Arial" w:eastAsia="Times New Roman" w:hAnsi="Arial"/>
          <w:snapToGrid w:val="0"/>
          <w:sz w:val="20"/>
          <w:szCs w:val="20"/>
        </w:rPr>
        <w:t>.</w:t>
      </w:r>
      <w:r w:rsidR="00962B70" w:rsidRPr="00051DB2">
        <w:rPr>
          <w:rFonts w:ascii="Arial" w:eastAsia="Times New Roman" w:hAnsi="Arial" w:cs="Arial"/>
          <w:snapToGrid w:val="0"/>
          <w:sz w:val="20"/>
          <w:szCs w:val="20"/>
        </w:rPr>
        <w:t xml:space="preserve"> Any dynamically controlled reactive </w:t>
      </w:r>
      <w:r w:rsidR="00962B70" w:rsidRPr="00051DB2">
        <w:rPr>
          <w:rFonts w:ascii="Arial" w:eastAsia="Times New Roman" w:hAnsi="Arial" w:cs="Arial"/>
          <w:snapToGrid w:val="0"/>
          <w:sz w:val="20"/>
          <w:szCs w:val="20"/>
        </w:rPr>
        <w:lastRenderedPageBreak/>
        <w:t xml:space="preserve">compensation (including </w:t>
      </w:r>
      <w:proofErr w:type="spellStart"/>
      <w:r w:rsidR="00962B70" w:rsidRPr="00051DB2">
        <w:rPr>
          <w:rFonts w:ascii="Arial" w:eastAsia="Times New Roman" w:hAnsi="Arial" w:cs="Arial"/>
          <w:snapToGrid w:val="0"/>
          <w:sz w:val="20"/>
          <w:szCs w:val="20"/>
        </w:rPr>
        <w:t>Statcoms</w:t>
      </w:r>
      <w:proofErr w:type="spellEnd"/>
      <w:r w:rsidR="00962B70" w:rsidRPr="00051DB2">
        <w:rPr>
          <w:rFonts w:ascii="Arial" w:eastAsia="Times New Roman" w:hAnsi="Arial" w:cs="Arial"/>
          <w:snapToGrid w:val="0"/>
          <w:sz w:val="20"/>
          <w:szCs w:val="20"/>
        </w:rPr>
        <w:t xml:space="preserve"> or Static Var Compensators) shall not be Energised</w:t>
      </w:r>
      <w:r w:rsidR="00962B70" w:rsidRPr="00051DB2">
        <w:rPr>
          <w:rFonts w:ascii="Arial" w:eastAsia="Times New Roman" w:hAnsi="Arial" w:cs="Arial"/>
          <w:snapToGrid w:val="0"/>
          <w:sz w:val="20"/>
          <w:szCs w:val="20"/>
          <w:u w:val="double"/>
        </w:rPr>
        <w:t xml:space="preserve"> </w:t>
      </w:r>
      <w:r w:rsidR="00962B70" w:rsidRPr="00051DB2">
        <w:rPr>
          <w:rFonts w:ascii="Arial" w:eastAsia="Times New Roman" w:hAnsi="Arial" w:cs="Arial"/>
          <w:snapToGrid w:val="0"/>
          <w:sz w:val="20"/>
          <w:szCs w:val="20"/>
        </w:rPr>
        <w:t xml:space="preserve">until the appropriate </w:t>
      </w:r>
      <w:r w:rsidR="0087374E">
        <w:rPr>
          <w:rFonts w:ascii="Arial" w:eastAsia="Times New Roman" w:hAnsi="Arial" w:cs="Arial"/>
          <w:snapToGrid w:val="0"/>
          <w:sz w:val="20"/>
          <w:szCs w:val="20"/>
        </w:rPr>
        <w:t>Permission to Load (</w:t>
      </w:r>
      <w:proofErr w:type="spellStart"/>
      <w:r w:rsidR="0087374E">
        <w:rPr>
          <w:rFonts w:ascii="Arial" w:eastAsia="Times New Roman" w:hAnsi="Arial" w:cs="Arial"/>
          <w:snapToGrid w:val="0"/>
          <w:sz w:val="20"/>
          <w:szCs w:val="20"/>
        </w:rPr>
        <w:t>PtL</w:t>
      </w:r>
      <w:proofErr w:type="spellEnd"/>
      <w:r w:rsidR="0087374E">
        <w:rPr>
          <w:rFonts w:ascii="Arial" w:eastAsia="Times New Roman" w:hAnsi="Arial" w:cs="Arial"/>
          <w:snapToGrid w:val="0"/>
          <w:sz w:val="20"/>
          <w:szCs w:val="20"/>
        </w:rPr>
        <w:t>)</w:t>
      </w:r>
      <w:r w:rsidR="00962B70" w:rsidRPr="00051DB2">
        <w:rPr>
          <w:rFonts w:ascii="Arial" w:eastAsia="Times New Roman" w:hAnsi="Arial" w:cs="Arial"/>
          <w:snapToGrid w:val="0"/>
          <w:sz w:val="20"/>
          <w:szCs w:val="20"/>
        </w:rPr>
        <w:t xml:space="preserve"> has been issued in accordance with</w:t>
      </w:r>
      <w:r w:rsidR="00483ABA">
        <w:rPr>
          <w:rFonts w:ascii="Arial" w:eastAsia="Times New Roman" w:hAnsi="Arial" w:cs="Arial"/>
          <w:snapToGrid w:val="0"/>
          <w:sz w:val="20"/>
          <w:szCs w:val="20"/>
        </w:rPr>
        <w:t xml:space="preserve"> CCP.6</w:t>
      </w:r>
      <w:r w:rsidR="00962B70" w:rsidRPr="00051DB2">
        <w:rPr>
          <w:rFonts w:ascii="Arial" w:eastAsia="Times New Roman" w:hAnsi="Arial" w:cs="Arial"/>
          <w:snapToGrid w:val="0"/>
          <w:sz w:val="20"/>
          <w:szCs w:val="20"/>
        </w:rPr>
        <w:t xml:space="preserve"> of this Appendix.</w:t>
      </w:r>
    </w:p>
    <w:p w14:paraId="7241AFF8" w14:textId="77777777" w:rsidR="00962B70" w:rsidRPr="00051DB2" w:rsidRDefault="00962B70" w:rsidP="00962B70">
      <w:pPr>
        <w:tabs>
          <w:tab w:val="left" w:pos="1566"/>
          <w:tab w:val="left" w:pos="2736"/>
          <w:tab w:val="left" w:pos="3600"/>
          <w:tab w:val="left" w:pos="4608"/>
          <w:tab w:val="left" w:pos="5904"/>
        </w:tabs>
        <w:ind w:left="1560" w:hanging="1560"/>
        <w:jc w:val="both"/>
        <w:rPr>
          <w:rFonts w:ascii="Arial" w:eastAsia="Times New Roman" w:hAnsi="Arial" w:cs="Arial"/>
          <w:snapToGrid w:val="0"/>
          <w:sz w:val="20"/>
          <w:szCs w:val="20"/>
        </w:rPr>
      </w:pPr>
    </w:p>
    <w:p w14:paraId="315EB4DC" w14:textId="77777777" w:rsidR="00962B70" w:rsidRPr="00051DB2" w:rsidRDefault="00962B70" w:rsidP="00962B70">
      <w:pPr>
        <w:jc w:val="both"/>
        <w:rPr>
          <w:rFonts w:ascii="Arial" w:eastAsia="Times New Roman" w:hAnsi="Arial" w:cs="Arial"/>
          <w:snapToGrid w:val="0"/>
          <w:sz w:val="20"/>
          <w:szCs w:val="20"/>
        </w:rPr>
      </w:pPr>
    </w:p>
    <w:p w14:paraId="194D3072" w14:textId="77777777" w:rsidR="00962B70" w:rsidRPr="00051DB2" w:rsidRDefault="00962B70" w:rsidP="00962B70">
      <w:pPr>
        <w:tabs>
          <w:tab w:val="left" w:pos="1566"/>
          <w:tab w:val="left" w:pos="2286"/>
          <w:tab w:val="left" w:pos="2736"/>
          <w:tab w:val="left" w:pos="3600"/>
          <w:tab w:val="left" w:pos="4608"/>
          <w:tab w:val="left" w:pos="5904"/>
        </w:tabs>
        <w:autoSpaceDE w:val="0"/>
        <w:autoSpaceDN w:val="0"/>
        <w:adjustRightInd w:val="0"/>
        <w:ind w:left="1440" w:hanging="1440"/>
        <w:jc w:val="both"/>
        <w:rPr>
          <w:rFonts w:ascii="Arial" w:eastAsia="Times New Roman" w:hAnsi="Arial" w:cs="Arial"/>
          <w:snapToGrid w:val="0"/>
          <w:sz w:val="20"/>
          <w:szCs w:val="20"/>
        </w:rPr>
      </w:pPr>
      <w:r w:rsidRPr="00051DB2">
        <w:rPr>
          <w:rFonts w:ascii="Arial" w:eastAsia="Times New Roman" w:hAnsi="Arial" w:cs="Arial"/>
          <w:snapToGrid w:val="0"/>
          <w:color w:val="0000FF"/>
          <w:sz w:val="20"/>
          <w:szCs w:val="20"/>
          <w:u w:val="double"/>
        </w:rPr>
        <w:t xml:space="preserve"> </w:t>
      </w:r>
    </w:p>
    <w:p w14:paraId="0F996D53" w14:textId="149A2B6F" w:rsidR="00962B70" w:rsidRPr="00051DB2" w:rsidRDefault="0073564F" w:rsidP="00962B70">
      <w:pPr>
        <w:keepNext/>
        <w:tabs>
          <w:tab w:val="left" w:pos="1560"/>
        </w:tabs>
        <w:ind w:left="1440" w:hanging="1440"/>
        <w:jc w:val="both"/>
        <w:outlineLvl w:val="0"/>
        <w:rPr>
          <w:rFonts w:ascii="Arial" w:eastAsia="Times New Roman" w:hAnsi="Arial"/>
          <w:snapToGrid w:val="0"/>
          <w:sz w:val="20"/>
          <w:szCs w:val="20"/>
        </w:rPr>
      </w:pPr>
      <w:bookmarkStart w:id="26" w:name="_Toc511041287"/>
      <w:bookmarkStart w:id="27" w:name="_Toc123822815"/>
      <w:r>
        <w:rPr>
          <w:rFonts w:ascii="Arial" w:eastAsia="Times New Roman" w:hAnsi="Arial"/>
          <w:b/>
          <w:snapToGrid w:val="0"/>
          <w:sz w:val="20"/>
          <w:szCs w:val="20"/>
        </w:rPr>
        <w:t>C</w:t>
      </w:r>
      <w:r w:rsidR="00962B70" w:rsidRPr="00051DB2">
        <w:rPr>
          <w:rFonts w:ascii="Arial" w:eastAsia="Times New Roman" w:hAnsi="Arial"/>
          <w:b/>
          <w:snapToGrid w:val="0"/>
          <w:sz w:val="20"/>
          <w:szCs w:val="20"/>
        </w:rPr>
        <w:t>CP.6</w:t>
      </w:r>
      <w:r w:rsidR="00962B70" w:rsidRPr="00051DB2">
        <w:rPr>
          <w:rFonts w:ascii="Arial" w:eastAsia="Times New Roman" w:hAnsi="Arial"/>
          <w:b/>
          <w:snapToGrid w:val="0"/>
          <w:sz w:val="20"/>
          <w:szCs w:val="20"/>
        </w:rPr>
        <w:tab/>
        <w:t xml:space="preserve">CATO </w:t>
      </w:r>
      <w:r w:rsidR="00F24A32">
        <w:rPr>
          <w:rFonts w:ascii="Arial" w:eastAsia="Times New Roman" w:hAnsi="Arial"/>
          <w:b/>
          <w:snapToGrid w:val="0"/>
          <w:sz w:val="20"/>
          <w:szCs w:val="20"/>
        </w:rPr>
        <w:t>PERMISSION TO LOAD</w:t>
      </w:r>
      <w:bookmarkEnd w:id="26"/>
      <w:bookmarkEnd w:id="27"/>
    </w:p>
    <w:p w14:paraId="0C03CE04"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09032029" w14:textId="63A713F6" w:rsidR="00962B70" w:rsidRPr="00C902E1" w:rsidRDefault="00D56D6D"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CCP.</w:t>
      </w:r>
      <w:r w:rsidR="00B6458C">
        <w:rPr>
          <w:rFonts w:ascii="Arial" w:eastAsia="Times New Roman" w:hAnsi="Arial"/>
          <w:snapToGrid w:val="0"/>
          <w:sz w:val="20"/>
          <w:szCs w:val="20"/>
        </w:rPr>
        <w:t>6.1</w:t>
      </w:r>
      <w:r w:rsidR="00962B70" w:rsidRPr="00051DB2">
        <w:rPr>
          <w:rFonts w:ascii="Arial" w:eastAsia="Times New Roman" w:hAnsi="Arial"/>
          <w:snapToGrid w:val="0"/>
          <w:sz w:val="20"/>
          <w:szCs w:val="20"/>
        </w:rPr>
        <w:tab/>
      </w:r>
      <w:r w:rsidR="00962B70" w:rsidRPr="00C902E1">
        <w:rPr>
          <w:rFonts w:ascii="Arial" w:eastAsia="Times New Roman" w:hAnsi="Arial"/>
          <w:snapToGrid w:val="0"/>
          <w:sz w:val="20"/>
          <w:szCs w:val="20"/>
        </w:rPr>
        <w:t xml:space="preserve">In the case of a CATO using an HVAC solution the following requirements below apply. In the case of a CATO using an HVDC solution the requirements of the Grid Code ECP </w:t>
      </w:r>
      <w:r w:rsidR="00C902E1" w:rsidRPr="00C902E1">
        <w:rPr>
          <w:rFonts w:ascii="Arial" w:eastAsia="Times New Roman" w:hAnsi="Arial"/>
          <w:snapToGrid w:val="0"/>
          <w:sz w:val="20"/>
          <w:szCs w:val="20"/>
        </w:rPr>
        <w:t xml:space="preserve">6.3 </w:t>
      </w:r>
      <w:r w:rsidR="00962B70" w:rsidRPr="00C902E1">
        <w:rPr>
          <w:rFonts w:ascii="Arial" w:eastAsia="Times New Roman" w:hAnsi="Arial"/>
          <w:snapToGrid w:val="0"/>
          <w:sz w:val="20"/>
          <w:szCs w:val="20"/>
        </w:rPr>
        <w:t>will apply as applicable to HVDC Systems.</w:t>
      </w:r>
    </w:p>
    <w:p w14:paraId="57F57AEB" w14:textId="77777777" w:rsidR="00962B70" w:rsidRPr="00C902E1"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7F7961C8" w14:textId="53376971"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color w:val="0000FF"/>
          <w:sz w:val="20"/>
          <w:szCs w:val="20"/>
          <w:u w:val="double"/>
        </w:rPr>
      </w:pPr>
      <w:r w:rsidRPr="00C902E1">
        <w:rPr>
          <w:rFonts w:ascii="Arial" w:eastAsia="Times New Roman" w:hAnsi="Arial"/>
          <w:snapToGrid w:val="0"/>
          <w:sz w:val="20"/>
          <w:szCs w:val="20"/>
        </w:rPr>
        <w:t>C</w:t>
      </w:r>
      <w:r w:rsidR="00962B70" w:rsidRPr="00C902E1">
        <w:rPr>
          <w:rFonts w:ascii="Arial" w:eastAsia="Times New Roman" w:hAnsi="Arial"/>
          <w:snapToGrid w:val="0"/>
          <w:sz w:val="20"/>
          <w:szCs w:val="20"/>
        </w:rPr>
        <w:t>CP.6.</w:t>
      </w:r>
      <w:r w:rsidR="0025238D">
        <w:rPr>
          <w:rFonts w:ascii="Arial" w:eastAsia="Times New Roman" w:hAnsi="Arial"/>
          <w:snapToGrid w:val="0"/>
          <w:sz w:val="20"/>
          <w:szCs w:val="20"/>
        </w:rPr>
        <w:t>2</w:t>
      </w:r>
      <w:r w:rsidR="00962B70" w:rsidRPr="00C902E1">
        <w:rPr>
          <w:rFonts w:ascii="Arial" w:eastAsia="Times New Roman" w:hAnsi="Arial"/>
          <w:snapToGrid w:val="0"/>
          <w:sz w:val="20"/>
          <w:szCs w:val="20"/>
        </w:rPr>
        <w:tab/>
        <w:t xml:space="preserve">The following provisions apply in relation to the issue of a </w:t>
      </w:r>
      <w:r w:rsidR="00430538">
        <w:rPr>
          <w:rFonts w:ascii="Arial" w:eastAsia="Times New Roman" w:hAnsi="Arial" w:cs="Arial"/>
          <w:snapToGrid w:val="0"/>
          <w:sz w:val="20"/>
          <w:szCs w:val="20"/>
        </w:rPr>
        <w:t>Permission to Load (</w:t>
      </w:r>
      <w:proofErr w:type="spellStart"/>
      <w:r w:rsidR="00430538">
        <w:rPr>
          <w:rFonts w:ascii="Arial" w:eastAsia="Times New Roman" w:hAnsi="Arial" w:cs="Arial"/>
          <w:snapToGrid w:val="0"/>
          <w:sz w:val="20"/>
          <w:szCs w:val="20"/>
        </w:rPr>
        <w:t>PtL</w:t>
      </w:r>
      <w:proofErr w:type="spellEnd"/>
      <w:r w:rsidR="00430538">
        <w:rPr>
          <w:rFonts w:ascii="Arial" w:eastAsia="Times New Roman" w:hAnsi="Arial" w:cs="Arial"/>
          <w:snapToGrid w:val="0"/>
          <w:sz w:val="20"/>
          <w:szCs w:val="20"/>
        </w:rPr>
        <w:t>)</w:t>
      </w:r>
      <w:r w:rsidR="00430538" w:rsidRPr="00051DB2">
        <w:rPr>
          <w:rFonts w:ascii="Arial" w:eastAsia="Times New Roman" w:hAnsi="Arial" w:cs="Arial"/>
          <w:snapToGrid w:val="0"/>
          <w:sz w:val="20"/>
          <w:szCs w:val="20"/>
        </w:rPr>
        <w:t xml:space="preserve"> </w:t>
      </w:r>
      <w:r w:rsidR="00962B70" w:rsidRPr="00C902E1">
        <w:rPr>
          <w:rFonts w:ascii="Arial" w:eastAsia="Times New Roman" w:hAnsi="Arial"/>
          <w:snapToGrid w:val="0"/>
          <w:sz w:val="20"/>
          <w:szCs w:val="20"/>
        </w:rPr>
        <w:t>in respect of CATO’s Plant and</w:t>
      </w:r>
      <w:r w:rsidR="00962B70" w:rsidRPr="00051DB2">
        <w:rPr>
          <w:rFonts w:ascii="Arial" w:eastAsia="Times New Roman" w:hAnsi="Arial"/>
          <w:snapToGrid w:val="0"/>
          <w:sz w:val="20"/>
          <w:szCs w:val="20"/>
        </w:rPr>
        <w:t xml:space="preserve"> Apparatus.</w:t>
      </w:r>
    </w:p>
    <w:p w14:paraId="6EA942BE"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6E72746C" w14:textId="13B6F647"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w:t>
      </w:r>
      <w:r w:rsidR="00962B70" w:rsidRPr="00051DB2">
        <w:rPr>
          <w:rFonts w:ascii="Arial" w:eastAsia="Times New Roman" w:hAnsi="Arial"/>
          <w:snapToGrid w:val="0"/>
          <w:sz w:val="20"/>
          <w:szCs w:val="20"/>
        </w:rPr>
        <w:t>CP.6.</w:t>
      </w:r>
      <w:r w:rsidR="00886BDC">
        <w:rPr>
          <w:rFonts w:ascii="Arial" w:eastAsia="Times New Roman" w:hAnsi="Arial"/>
          <w:snapToGrid w:val="0"/>
          <w:sz w:val="20"/>
          <w:szCs w:val="20"/>
        </w:rPr>
        <w:t>3</w:t>
      </w:r>
      <w:r w:rsidR="00962B70" w:rsidRPr="00051DB2">
        <w:rPr>
          <w:rFonts w:ascii="Arial" w:eastAsia="Times New Roman" w:hAnsi="Arial"/>
          <w:snapToGrid w:val="0"/>
          <w:sz w:val="20"/>
          <w:szCs w:val="20"/>
        </w:rPr>
        <w:tab/>
        <w:t xml:space="preserve">Not less than 28 days, or such shorter period as may be acceptable in </w:t>
      </w:r>
      <w:r w:rsidR="00962B70" w:rsidRPr="00AA6295">
        <w:rPr>
          <w:rFonts w:ascii="Arial" w:eastAsia="Times New Roman" w:hAnsi="Arial" w:cs="Arial"/>
          <w:snapToGrid w:val="0"/>
          <w:sz w:val="20"/>
          <w:szCs w:val="20"/>
        </w:rPr>
        <w:t>The Company</w:t>
      </w:r>
      <w:r w:rsidR="00962B70" w:rsidRPr="00051DB2">
        <w:rPr>
          <w:rFonts w:ascii="Arial" w:eastAsia="Times New Roman" w:hAnsi="Arial"/>
          <w:snapToGrid w:val="0"/>
          <w:sz w:val="18"/>
          <w:szCs w:val="20"/>
        </w:rPr>
        <w:t xml:space="preserve">’s </w:t>
      </w:r>
      <w:r w:rsidR="00962B70" w:rsidRPr="00051DB2">
        <w:rPr>
          <w:rFonts w:ascii="Arial" w:eastAsia="Times New Roman" w:hAnsi="Arial"/>
          <w:snapToGrid w:val="0"/>
          <w:sz w:val="20"/>
          <w:szCs w:val="20"/>
        </w:rPr>
        <w:t xml:space="preserve">reasonable opinion, prior to the CATO wishing to operate its Plant and Apparatus </w:t>
      </w:r>
      <w:r w:rsidR="00962B70" w:rsidRPr="00051DB2">
        <w:rPr>
          <w:rFonts w:ascii="Arial" w:eastAsia="Times New Roman" w:hAnsi="Arial"/>
          <w:bCs/>
          <w:snapToGrid w:val="0"/>
          <w:sz w:val="20"/>
          <w:szCs w:val="20"/>
        </w:rPr>
        <w:t>at the</w:t>
      </w:r>
      <w:r w:rsidR="00962B70" w:rsidRPr="00051DB2">
        <w:rPr>
          <w:rFonts w:ascii="Arial" w:eastAsia="Times New Roman" w:hAnsi="Arial"/>
          <w:snapToGrid w:val="0"/>
          <w:sz w:val="20"/>
          <w:szCs w:val="20"/>
        </w:rPr>
        <w:t xml:space="preserve"> CATO Interface Point </w:t>
      </w:r>
      <w:r w:rsidR="00962B70" w:rsidRPr="00051DB2">
        <w:rPr>
          <w:rFonts w:ascii="Arial" w:eastAsia="Times New Roman" w:hAnsi="Arial"/>
          <w:bCs/>
          <w:snapToGrid w:val="0"/>
          <w:sz w:val="20"/>
          <w:szCs w:val="20"/>
        </w:rPr>
        <w:t>for the first time, the</w:t>
      </w:r>
      <w:r w:rsidR="00962B70" w:rsidRPr="00051DB2">
        <w:rPr>
          <w:rFonts w:ascii="Arial" w:eastAsia="Times New Roman" w:hAnsi="Arial"/>
          <w:snapToGrid w:val="0"/>
          <w:sz w:val="20"/>
          <w:szCs w:val="20"/>
        </w:rPr>
        <w:t xml:space="preserve"> CATO will:</w:t>
      </w:r>
    </w:p>
    <w:p w14:paraId="37E947C0"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0B72559D" w14:textId="77777777" w:rsidR="00962B70" w:rsidRPr="00051DB2" w:rsidRDefault="00962B70">
      <w:pPr>
        <w:numPr>
          <w:ilvl w:val="0"/>
          <w:numId w:val="24"/>
        </w:numPr>
        <w:tabs>
          <w:tab w:val="left" w:pos="1566"/>
          <w:tab w:val="left" w:pos="2286"/>
          <w:tab w:val="left" w:pos="2736"/>
          <w:tab w:val="left" w:pos="3600"/>
          <w:tab w:val="left" w:pos="4608"/>
          <w:tab w:val="left" w:pos="5904"/>
        </w:tabs>
        <w:autoSpaceDE w:val="0"/>
        <w:autoSpaceDN w:val="0"/>
        <w:adjustRightInd w:val="0"/>
        <w:ind w:hanging="1435"/>
        <w:jc w:val="both"/>
        <w:rPr>
          <w:rFonts w:ascii="Arial" w:eastAsia="Times New Roman" w:hAnsi="Arial"/>
          <w:snapToGrid w:val="0"/>
          <w:sz w:val="20"/>
          <w:szCs w:val="20"/>
        </w:rPr>
      </w:pPr>
      <w:r w:rsidRPr="00051DB2">
        <w:rPr>
          <w:rFonts w:ascii="Arial" w:eastAsia="Times New Roman" w:hAnsi="Arial"/>
          <w:snapToGrid w:val="0"/>
          <w:sz w:val="20"/>
          <w:szCs w:val="20"/>
        </w:rPr>
        <w:t xml:space="preserve"> submit to </w:t>
      </w:r>
      <w:r w:rsidRPr="00886BDC">
        <w:rPr>
          <w:rFonts w:ascii="Arial" w:eastAsia="Times New Roman" w:hAnsi="Arial" w:cs="Arial"/>
          <w:bCs/>
          <w:snapToGrid w:val="0"/>
          <w:sz w:val="20"/>
          <w:szCs w:val="20"/>
        </w:rPr>
        <w:t>The Company</w:t>
      </w:r>
      <w:r w:rsidRPr="00051DB2">
        <w:rPr>
          <w:rFonts w:ascii="Arial" w:eastAsia="Times New Roman" w:hAnsi="Arial"/>
          <w:snapToGrid w:val="0"/>
          <w:sz w:val="18"/>
          <w:szCs w:val="20"/>
        </w:rPr>
        <w:t xml:space="preserve"> and / or PTO </w:t>
      </w:r>
      <w:r w:rsidRPr="00051DB2">
        <w:rPr>
          <w:rFonts w:ascii="Arial" w:eastAsia="Times New Roman" w:hAnsi="Arial"/>
          <w:snapToGrid w:val="0"/>
          <w:sz w:val="20"/>
          <w:szCs w:val="20"/>
        </w:rPr>
        <w:t xml:space="preserve">a Notification of User’s Intention to Operate; and  </w:t>
      </w:r>
    </w:p>
    <w:p w14:paraId="3C4B18BD" w14:textId="77777777" w:rsidR="00962B70" w:rsidRPr="00051DB2" w:rsidRDefault="00962B70" w:rsidP="00962B70">
      <w:pPr>
        <w:tabs>
          <w:tab w:val="left" w:pos="1566"/>
          <w:tab w:val="left" w:pos="2286"/>
          <w:tab w:val="left" w:pos="2736"/>
          <w:tab w:val="left" w:pos="3600"/>
          <w:tab w:val="left" w:pos="4608"/>
          <w:tab w:val="left" w:pos="5904"/>
        </w:tabs>
        <w:ind w:left="1980"/>
        <w:jc w:val="both"/>
        <w:rPr>
          <w:rFonts w:ascii="Arial" w:eastAsia="Times New Roman" w:hAnsi="Arial"/>
          <w:snapToGrid w:val="0"/>
          <w:sz w:val="20"/>
          <w:szCs w:val="20"/>
        </w:rPr>
      </w:pPr>
    </w:p>
    <w:p w14:paraId="2800E70C" w14:textId="5737F983" w:rsidR="00962B70" w:rsidRPr="005578A3" w:rsidRDefault="00962B70">
      <w:pPr>
        <w:numPr>
          <w:ilvl w:val="0"/>
          <w:numId w:val="24"/>
        </w:numPr>
        <w:tabs>
          <w:tab w:val="left" w:pos="1566"/>
          <w:tab w:val="left" w:pos="2286"/>
          <w:tab w:val="left" w:pos="2736"/>
          <w:tab w:val="left" w:pos="3600"/>
          <w:tab w:val="left" w:pos="4608"/>
          <w:tab w:val="left" w:pos="5904"/>
        </w:tabs>
        <w:autoSpaceDE w:val="0"/>
        <w:autoSpaceDN w:val="0"/>
        <w:adjustRightInd w:val="0"/>
        <w:ind w:hanging="1435"/>
        <w:jc w:val="both"/>
        <w:rPr>
          <w:rFonts w:ascii="Arial" w:eastAsia="Times New Roman" w:hAnsi="Arial"/>
          <w:snapToGrid w:val="0"/>
          <w:sz w:val="20"/>
          <w:szCs w:val="20"/>
        </w:rPr>
      </w:pPr>
      <w:r w:rsidRPr="00051DB2">
        <w:rPr>
          <w:rFonts w:ascii="Arial" w:eastAsia="Times New Roman" w:hAnsi="Arial"/>
          <w:snapToGrid w:val="0"/>
          <w:sz w:val="20"/>
          <w:szCs w:val="20"/>
        </w:rPr>
        <w:t xml:space="preserve"> </w:t>
      </w:r>
      <w:r w:rsidRPr="005578A3">
        <w:rPr>
          <w:rFonts w:ascii="Arial" w:eastAsia="Times New Roman" w:hAnsi="Arial"/>
          <w:snapToGrid w:val="0"/>
          <w:sz w:val="20"/>
          <w:szCs w:val="20"/>
        </w:rPr>
        <w:t xml:space="preserve">submit to </w:t>
      </w:r>
      <w:r w:rsidRPr="005578A3">
        <w:rPr>
          <w:rFonts w:ascii="Arial" w:eastAsia="Times New Roman" w:hAnsi="Arial" w:cs="Arial"/>
          <w:snapToGrid w:val="0"/>
          <w:sz w:val="20"/>
          <w:szCs w:val="20"/>
        </w:rPr>
        <w:t>The Company and/or PTO</w:t>
      </w:r>
      <w:r w:rsidRPr="005578A3">
        <w:rPr>
          <w:rFonts w:ascii="Arial" w:eastAsia="Times New Roman" w:hAnsi="Arial"/>
          <w:snapToGrid w:val="0"/>
          <w:sz w:val="18"/>
          <w:szCs w:val="20"/>
        </w:rPr>
        <w:t xml:space="preserve"> </w:t>
      </w:r>
      <w:r w:rsidRPr="005578A3">
        <w:rPr>
          <w:rFonts w:ascii="Arial" w:eastAsia="Times New Roman" w:hAnsi="Arial"/>
          <w:snapToGrid w:val="0"/>
          <w:sz w:val="20"/>
          <w:szCs w:val="20"/>
        </w:rPr>
        <w:t xml:space="preserve">the items referred to at </w:t>
      </w:r>
      <w:r w:rsidR="006316D2" w:rsidRPr="005578A3">
        <w:rPr>
          <w:rFonts w:ascii="Arial" w:eastAsia="Times New Roman" w:hAnsi="Arial"/>
          <w:snapToGrid w:val="0"/>
          <w:sz w:val="20"/>
          <w:szCs w:val="20"/>
        </w:rPr>
        <w:t>C</w:t>
      </w:r>
      <w:r w:rsidRPr="005578A3">
        <w:rPr>
          <w:rFonts w:ascii="Arial" w:eastAsia="Times New Roman" w:hAnsi="Arial"/>
          <w:snapToGrid w:val="0"/>
          <w:sz w:val="20"/>
          <w:szCs w:val="20"/>
        </w:rPr>
        <w:t xml:space="preserve">CP.6.4  </w:t>
      </w:r>
    </w:p>
    <w:p w14:paraId="45AC8FC6" w14:textId="77777777" w:rsidR="00962B70" w:rsidRPr="005578A3" w:rsidRDefault="00962B70" w:rsidP="00962B70">
      <w:pPr>
        <w:tabs>
          <w:tab w:val="left" w:pos="1566"/>
          <w:tab w:val="left" w:pos="2286"/>
          <w:tab w:val="left" w:pos="2736"/>
          <w:tab w:val="left" w:pos="3600"/>
          <w:tab w:val="left" w:pos="4608"/>
          <w:tab w:val="left" w:pos="5904"/>
        </w:tabs>
        <w:jc w:val="both"/>
        <w:rPr>
          <w:rFonts w:ascii="Arial" w:eastAsia="Times New Roman" w:hAnsi="Arial"/>
          <w:snapToGrid w:val="0"/>
          <w:sz w:val="20"/>
          <w:szCs w:val="20"/>
        </w:rPr>
      </w:pPr>
    </w:p>
    <w:p w14:paraId="081485A9" w14:textId="05CE5AE8" w:rsidR="00962B70" w:rsidRPr="005578A3"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szCs w:val="20"/>
        </w:rPr>
      </w:pPr>
      <w:r w:rsidRPr="005578A3">
        <w:rPr>
          <w:rFonts w:ascii="Arial" w:eastAsia="Times New Roman" w:hAnsi="Arial"/>
          <w:snapToGrid w:val="0"/>
          <w:sz w:val="20"/>
          <w:szCs w:val="20"/>
        </w:rPr>
        <w:t>C</w:t>
      </w:r>
      <w:r w:rsidR="00962B70" w:rsidRPr="005578A3">
        <w:rPr>
          <w:rFonts w:ascii="Arial" w:eastAsia="Times New Roman" w:hAnsi="Arial"/>
          <w:snapToGrid w:val="0"/>
          <w:sz w:val="20"/>
          <w:szCs w:val="20"/>
        </w:rPr>
        <w:t>CP.6.4</w:t>
      </w:r>
      <w:r w:rsidR="00962B70" w:rsidRPr="005578A3">
        <w:rPr>
          <w:rFonts w:ascii="Arial" w:eastAsia="Times New Roman" w:hAnsi="Arial"/>
          <w:snapToGrid w:val="0"/>
          <w:sz w:val="20"/>
          <w:szCs w:val="20"/>
        </w:rPr>
        <w:tab/>
        <w:t xml:space="preserve">Items for submission prior to issue of the </w:t>
      </w:r>
      <w:r w:rsidR="005E40C4">
        <w:rPr>
          <w:rFonts w:ascii="Arial" w:eastAsia="Times New Roman" w:hAnsi="Arial"/>
          <w:snapToGrid w:val="0"/>
          <w:sz w:val="20"/>
          <w:szCs w:val="20"/>
        </w:rPr>
        <w:t>Permission to Load</w:t>
      </w:r>
      <w:r w:rsidR="00962B70" w:rsidRPr="005578A3">
        <w:rPr>
          <w:rFonts w:ascii="Arial" w:eastAsia="Times New Roman" w:hAnsi="Arial"/>
          <w:snapToGrid w:val="0"/>
          <w:sz w:val="20"/>
          <w:szCs w:val="20"/>
        </w:rPr>
        <w:t>.</w:t>
      </w:r>
    </w:p>
    <w:p w14:paraId="165858FF" w14:textId="77777777" w:rsidR="00962B70" w:rsidRPr="005578A3"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szCs w:val="20"/>
        </w:rPr>
      </w:pPr>
      <w:r w:rsidRPr="005578A3" w:rsidDel="00113E2A">
        <w:rPr>
          <w:rFonts w:ascii="Arial" w:eastAsia="Times New Roman" w:hAnsi="Arial"/>
          <w:snapToGrid w:val="0"/>
          <w:sz w:val="20"/>
          <w:szCs w:val="20"/>
        </w:rPr>
        <w:t xml:space="preserve"> </w:t>
      </w:r>
    </w:p>
    <w:p w14:paraId="565AF5BE" w14:textId="10104ED6" w:rsidR="00962B70" w:rsidRPr="005578A3"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szCs w:val="20"/>
        </w:rPr>
      </w:pPr>
      <w:r w:rsidRPr="005578A3">
        <w:rPr>
          <w:rFonts w:ascii="Arial" w:eastAsia="Times New Roman" w:hAnsi="Arial"/>
          <w:snapToGrid w:val="0"/>
          <w:sz w:val="20"/>
          <w:szCs w:val="20"/>
        </w:rPr>
        <w:t>C</w:t>
      </w:r>
      <w:r w:rsidR="00962B70" w:rsidRPr="005578A3">
        <w:rPr>
          <w:rFonts w:ascii="Arial" w:eastAsia="Times New Roman" w:hAnsi="Arial"/>
          <w:snapToGrid w:val="0"/>
          <w:sz w:val="20"/>
          <w:szCs w:val="20"/>
        </w:rPr>
        <w:t>CP.6.4.1</w:t>
      </w:r>
      <w:r w:rsidR="00962B70" w:rsidRPr="005578A3">
        <w:rPr>
          <w:rFonts w:ascii="Arial" w:eastAsia="Times New Roman" w:hAnsi="Arial"/>
          <w:snapToGrid w:val="0"/>
          <w:sz w:val="20"/>
          <w:szCs w:val="20"/>
        </w:rPr>
        <w:tab/>
        <w:t xml:space="preserve">Prior to the issue of </w:t>
      </w:r>
      <w:proofErr w:type="gramStart"/>
      <w:r w:rsidR="00962B70" w:rsidRPr="005578A3">
        <w:rPr>
          <w:rFonts w:ascii="Arial" w:eastAsia="Times New Roman" w:hAnsi="Arial"/>
          <w:snapToGrid w:val="0"/>
          <w:sz w:val="20"/>
          <w:szCs w:val="20"/>
        </w:rPr>
        <w:t>an</w:t>
      </w:r>
      <w:proofErr w:type="gramEnd"/>
      <w:r w:rsidR="00962B70" w:rsidRPr="005578A3">
        <w:rPr>
          <w:rFonts w:ascii="Arial" w:eastAsia="Times New Roman" w:hAnsi="Arial"/>
          <w:snapToGrid w:val="0"/>
          <w:sz w:val="20"/>
          <w:szCs w:val="20"/>
        </w:rPr>
        <w:t xml:space="preserve"> </w:t>
      </w:r>
      <w:r w:rsidR="00430538">
        <w:rPr>
          <w:rFonts w:ascii="Arial" w:eastAsia="Times New Roman" w:hAnsi="Arial" w:cs="Arial"/>
          <w:snapToGrid w:val="0"/>
          <w:sz w:val="20"/>
          <w:szCs w:val="20"/>
        </w:rPr>
        <w:t>Permission to Load (</w:t>
      </w:r>
      <w:proofErr w:type="spellStart"/>
      <w:r w:rsidR="00430538">
        <w:rPr>
          <w:rFonts w:ascii="Arial" w:eastAsia="Times New Roman" w:hAnsi="Arial" w:cs="Arial"/>
          <w:snapToGrid w:val="0"/>
          <w:sz w:val="20"/>
          <w:szCs w:val="20"/>
        </w:rPr>
        <w:t>PtL</w:t>
      </w:r>
      <w:proofErr w:type="spellEnd"/>
      <w:r w:rsidR="00430538">
        <w:rPr>
          <w:rFonts w:ascii="Arial" w:eastAsia="Times New Roman" w:hAnsi="Arial" w:cs="Arial"/>
          <w:snapToGrid w:val="0"/>
          <w:sz w:val="20"/>
          <w:szCs w:val="20"/>
        </w:rPr>
        <w:t>)</w:t>
      </w:r>
      <w:r w:rsidR="00962B70" w:rsidRPr="005578A3">
        <w:rPr>
          <w:rFonts w:ascii="Arial" w:eastAsia="Times New Roman" w:hAnsi="Arial"/>
          <w:snapToGrid w:val="0"/>
          <w:sz w:val="20"/>
          <w:szCs w:val="20"/>
        </w:rPr>
        <w:t xml:space="preserve"> in respect of the CATO’s Plant and Apparatus at a CATO Interface Point, the CATO must submit to </w:t>
      </w:r>
      <w:r w:rsidR="00962B70" w:rsidRPr="005578A3">
        <w:rPr>
          <w:rFonts w:ascii="Arial" w:eastAsia="Times New Roman" w:hAnsi="Arial" w:cs="Arial"/>
          <w:snapToGrid w:val="0"/>
          <w:sz w:val="20"/>
          <w:szCs w:val="20"/>
        </w:rPr>
        <w:t>The Company and PTO</w:t>
      </w:r>
      <w:r w:rsidR="00962B70" w:rsidRPr="005578A3">
        <w:rPr>
          <w:rFonts w:ascii="Arial" w:eastAsia="Times New Roman" w:hAnsi="Arial"/>
          <w:snapToGrid w:val="0"/>
          <w:sz w:val="18"/>
          <w:szCs w:val="20"/>
        </w:rPr>
        <w:t xml:space="preserve"> </w:t>
      </w:r>
      <w:r w:rsidR="00962B70" w:rsidRPr="005578A3">
        <w:rPr>
          <w:rFonts w:ascii="Arial" w:eastAsia="Times New Roman" w:hAnsi="Arial"/>
          <w:snapToGrid w:val="0"/>
          <w:sz w:val="20"/>
          <w:szCs w:val="20"/>
        </w:rPr>
        <w:t xml:space="preserve">to </w:t>
      </w:r>
      <w:r w:rsidR="00962B70" w:rsidRPr="005578A3">
        <w:rPr>
          <w:rFonts w:ascii="Arial" w:eastAsia="Times New Roman" w:hAnsi="Arial" w:cs="Arial"/>
          <w:snapToGrid w:val="0"/>
          <w:sz w:val="20"/>
          <w:szCs w:val="20"/>
        </w:rPr>
        <w:t>The Company</w:t>
      </w:r>
      <w:r w:rsidR="00962B70" w:rsidRPr="005578A3">
        <w:rPr>
          <w:rFonts w:ascii="Arial" w:eastAsia="Times New Roman" w:hAnsi="Arial"/>
          <w:snapToGrid w:val="0"/>
          <w:sz w:val="20"/>
          <w:szCs w:val="20"/>
        </w:rPr>
        <w:t>’s and PTO’s</w:t>
      </w:r>
      <w:r w:rsidR="00962B70" w:rsidRPr="005578A3">
        <w:rPr>
          <w:rFonts w:ascii="Arial" w:eastAsia="Times New Roman" w:hAnsi="Arial"/>
          <w:snapToGrid w:val="0"/>
          <w:sz w:val="18"/>
          <w:szCs w:val="20"/>
        </w:rPr>
        <w:t xml:space="preserve"> </w:t>
      </w:r>
      <w:r w:rsidR="00962B70" w:rsidRPr="005578A3">
        <w:rPr>
          <w:rFonts w:ascii="Arial" w:eastAsia="Times New Roman" w:hAnsi="Arial"/>
          <w:snapToGrid w:val="0"/>
          <w:sz w:val="20"/>
          <w:szCs w:val="20"/>
        </w:rPr>
        <w:t>satisfaction</w:t>
      </w:r>
      <w:r w:rsidR="0029094F">
        <w:rPr>
          <w:rFonts w:ascii="Arial" w:eastAsia="Times New Roman" w:hAnsi="Arial"/>
          <w:snapToGrid w:val="0"/>
          <w:sz w:val="20"/>
          <w:szCs w:val="20"/>
        </w:rPr>
        <w:t xml:space="preserve"> all data </w:t>
      </w:r>
      <w:r w:rsidR="00204A13">
        <w:rPr>
          <w:rFonts w:ascii="Arial" w:eastAsia="Times New Roman" w:hAnsi="Arial"/>
          <w:snapToGrid w:val="0"/>
          <w:sz w:val="20"/>
          <w:szCs w:val="20"/>
        </w:rPr>
        <w:t>a</w:t>
      </w:r>
      <w:r w:rsidR="0029094F">
        <w:rPr>
          <w:rFonts w:ascii="Arial" w:eastAsia="Times New Roman" w:hAnsi="Arial"/>
          <w:snapToGrid w:val="0"/>
          <w:sz w:val="20"/>
          <w:szCs w:val="20"/>
        </w:rPr>
        <w:t>s required under STCP12-</w:t>
      </w:r>
      <w:r w:rsidR="00CD43D8">
        <w:rPr>
          <w:rFonts w:ascii="Arial" w:eastAsia="Times New Roman" w:hAnsi="Arial"/>
          <w:snapToGrid w:val="0"/>
          <w:sz w:val="20"/>
          <w:szCs w:val="20"/>
        </w:rPr>
        <w:t>1 and STCP18-5</w:t>
      </w:r>
      <w:r w:rsidR="00962B70" w:rsidRPr="005578A3">
        <w:rPr>
          <w:rFonts w:ascii="Arial" w:eastAsia="Times New Roman" w:hAnsi="Arial"/>
          <w:snapToGrid w:val="0"/>
          <w:sz w:val="20"/>
          <w:szCs w:val="20"/>
        </w:rPr>
        <w:t>:</w:t>
      </w:r>
    </w:p>
    <w:p w14:paraId="7A926252" w14:textId="77777777" w:rsidR="00962B70" w:rsidRPr="005578A3"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szCs w:val="20"/>
        </w:rPr>
      </w:pPr>
    </w:p>
    <w:p w14:paraId="0D2FDFF6"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snapToGrid w:val="0"/>
          <w:sz w:val="20"/>
          <w:szCs w:val="20"/>
        </w:rPr>
      </w:pPr>
    </w:p>
    <w:p w14:paraId="00AF9366" w14:textId="0D90D159" w:rsidR="00962B70" w:rsidRPr="00051DB2" w:rsidRDefault="0073564F" w:rsidP="00962B70">
      <w:pPr>
        <w:tabs>
          <w:tab w:val="left" w:pos="1566"/>
          <w:tab w:val="left" w:pos="2268"/>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w:t>
      </w:r>
      <w:r w:rsidR="00962B70" w:rsidRPr="00051DB2">
        <w:rPr>
          <w:rFonts w:ascii="Arial" w:eastAsia="Times New Roman" w:hAnsi="Arial"/>
          <w:snapToGrid w:val="0"/>
          <w:sz w:val="20"/>
          <w:szCs w:val="20"/>
        </w:rPr>
        <w:t>CP.6.4.</w:t>
      </w:r>
      <w:r w:rsidR="00F42F04">
        <w:rPr>
          <w:rFonts w:ascii="Arial" w:eastAsia="Times New Roman" w:hAnsi="Arial"/>
          <w:snapToGrid w:val="0"/>
          <w:sz w:val="20"/>
          <w:szCs w:val="20"/>
        </w:rPr>
        <w:t>2</w:t>
      </w:r>
      <w:r w:rsidR="00962B70" w:rsidRPr="00051DB2">
        <w:rPr>
          <w:rFonts w:ascii="Arial" w:eastAsia="Times New Roman" w:hAnsi="Arial"/>
          <w:snapToGrid w:val="0"/>
          <w:sz w:val="20"/>
          <w:szCs w:val="20"/>
        </w:rPr>
        <w:tab/>
      </w:r>
      <w:r w:rsidR="00962B70" w:rsidRPr="00051DB2">
        <w:rPr>
          <w:rFonts w:ascii="Arial" w:eastAsia="Times New Roman" w:hAnsi="Arial"/>
          <w:snapToGrid w:val="0"/>
          <w:sz w:val="20"/>
          <w:szCs w:val="20"/>
        </w:rPr>
        <w:tab/>
        <w:t xml:space="preserve">No CATO’s Plant and Apparatus shall be operated by using the CATO Interface Point until the date specified by </w:t>
      </w:r>
      <w:r w:rsidR="00962B70" w:rsidRPr="0029755E">
        <w:rPr>
          <w:rFonts w:ascii="Arial" w:eastAsia="Times New Roman" w:hAnsi="Arial" w:cs="Arial"/>
          <w:bCs/>
          <w:snapToGrid w:val="0"/>
          <w:sz w:val="20"/>
          <w:szCs w:val="20"/>
        </w:rPr>
        <w:t>The Company and 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 xml:space="preserve">in the </w:t>
      </w:r>
      <w:r w:rsidR="00430538">
        <w:rPr>
          <w:rFonts w:ascii="Arial" w:eastAsia="Times New Roman" w:hAnsi="Arial" w:cs="Arial"/>
          <w:snapToGrid w:val="0"/>
          <w:sz w:val="20"/>
          <w:szCs w:val="20"/>
        </w:rPr>
        <w:t>Permission to Load (</w:t>
      </w:r>
      <w:proofErr w:type="spellStart"/>
      <w:r w:rsidR="00430538">
        <w:rPr>
          <w:rFonts w:ascii="Arial" w:eastAsia="Times New Roman" w:hAnsi="Arial" w:cs="Arial"/>
          <w:snapToGrid w:val="0"/>
          <w:sz w:val="20"/>
          <w:szCs w:val="20"/>
        </w:rPr>
        <w:t>PtL</w:t>
      </w:r>
      <w:proofErr w:type="spellEnd"/>
      <w:r w:rsidR="00430538">
        <w:rPr>
          <w:rFonts w:ascii="Arial" w:eastAsia="Times New Roman" w:hAnsi="Arial" w:cs="Arial"/>
          <w:snapToGrid w:val="0"/>
          <w:sz w:val="20"/>
          <w:szCs w:val="20"/>
        </w:rPr>
        <w:t>)</w:t>
      </w:r>
      <w:r w:rsidR="00962B70" w:rsidRPr="00051DB2">
        <w:rPr>
          <w:rFonts w:ascii="Arial" w:eastAsia="Times New Roman" w:hAnsi="Arial"/>
          <w:snapToGrid w:val="0"/>
          <w:sz w:val="20"/>
          <w:szCs w:val="20"/>
        </w:rPr>
        <w:t xml:space="preserve">. </w:t>
      </w:r>
    </w:p>
    <w:p w14:paraId="6AB657EA"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i/>
          <w:snapToGrid w:val="0"/>
          <w:sz w:val="20"/>
          <w:szCs w:val="20"/>
        </w:rPr>
      </w:pPr>
    </w:p>
    <w:p w14:paraId="70579E1F" w14:textId="3BF1585E"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w:t>
      </w:r>
      <w:r w:rsidR="00962B70" w:rsidRPr="00051DB2">
        <w:rPr>
          <w:rFonts w:ascii="Arial" w:eastAsia="Times New Roman" w:hAnsi="Arial"/>
          <w:snapToGrid w:val="0"/>
          <w:sz w:val="20"/>
          <w:szCs w:val="20"/>
        </w:rPr>
        <w:t>CP.6.4.</w:t>
      </w:r>
      <w:r w:rsidR="00F42F04">
        <w:rPr>
          <w:rFonts w:ascii="Arial" w:eastAsia="Times New Roman" w:hAnsi="Arial"/>
          <w:snapToGrid w:val="0"/>
          <w:sz w:val="20"/>
          <w:szCs w:val="20"/>
        </w:rPr>
        <w:t>3</w:t>
      </w:r>
      <w:r w:rsidR="00962B70" w:rsidRPr="00051DB2">
        <w:rPr>
          <w:rFonts w:ascii="Arial" w:eastAsia="Times New Roman" w:hAnsi="Arial"/>
          <w:snapToGrid w:val="0"/>
          <w:sz w:val="20"/>
          <w:szCs w:val="20"/>
        </w:rPr>
        <w:tab/>
      </w:r>
      <w:r w:rsidR="00962B70" w:rsidRPr="003E1917">
        <w:rPr>
          <w:rFonts w:ascii="Arial" w:eastAsia="Times New Roman" w:hAnsi="Arial" w:cs="Arial"/>
          <w:bCs/>
          <w:snapToGrid w:val="0"/>
          <w:sz w:val="20"/>
          <w:szCs w:val="20"/>
        </w:rPr>
        <w:t>The Company and PTO</w:t>
      </w:r>
      <w:r w:rsidR="00962B70" w:rsidRPr="003E1917">
        <w:rPr>
          <w:rFonts w:ascii="Arial" w:eastAsia="Times New Roman" w:hAnsi="Arial"/>
          <w:bCs/>
          <w:snapToGrid w:val="0"/>
          <w:sz w:val="18"/>
          <w:szCs w:val="20"/>
        </w:rPr>
        <w:t xml:space="preserve"> </w:t>
      </w:r>
      <w:r w:rsidR="00962B70" w:rsidRPr="003E1917">
        <w:rPr>
          <w:rFonts w:ascii="Arial" w:eastAsia="Times New Roman" w:hAnsi="Arial"/>
          <w:bCs/>
          <w:snapToGrid w:val="0"/>
          <w:sz w:val="20"/>
          <w:szCs w:val="20"/>
        </w:rPr>
        <w:t xml:space="preserve">shall assess the schedule of tests submitted by the CATO with the Notification of User’s Intention to Operate under </w:t>
      </w:r>
      <w:r w:rsidR="00831B95" w:rsidRPr="003E1917">
        <w:rPr>
          <w:rFonts w:ascii="Arial" w:eastAsia="Times New Roman" w:hAnsi="Arial"/>
          <w:bCs/>
          <w:snapToGrid w:val="0"/>
          <w:sz w:val="20"/>
          <w:szCs w:val="20"/>
        </w:rPr>
        <w:t>C</w:t>
      </w:r>
      <w:r w:rsidR="00962B70" w:rsidRPr="003E1917">
        <w:rPr>
          <w:rFonts w:ascii="Arial" w:eastAsia="Times New Roman" w:hAnsi="Arial"/>
          <w:bCs/>
          <w:snapToGrid w:val="0"/>
          <w:sz w:val="20"/>
          <w:szCs w:val="20"/>
        </w:rPr>
        <w:t xml:space="preserve">CP.6.4.1 and shall determine whether such schedule has been completed to </w:t>
      </w:r>
      <w:r w:rsidR="00962B70" w:rsidRPr="003E1917">
        <w:rPr>
          <w:rFonts w:ascii="Arial" w:eastAsia="Times New Roman" w:hAnsi="Arial" w:cs="Arial"/>
          <w:bCs/>
          <w:snapToGrid w:val="0"/>
          <w:sz w:val="20"/>
          <w:szCs w:val="20"/>
        </w:rPr>
        <w:t>The Company</w:t>
      </w:r>
      <w:r w:rsidR="00962B70" w:rsidRPr="003E1917">
        <w:rPr>
          <w:rFonts w:ascii="Arial" w:eastAsia="Times New Roman" w:hAnsi="Arial"/>
          <w:bCs/>
          <w:snapToGrid w:val="0"/>
          <w:sz w:val="20"/>
          <w:szCs w:val="20"/>
        </w:rPr>
        <w:t>’s and</w:t>
      </w:r>
      <w:r w:rsidR="00962B70" w:rsidRPr="00051DB2">
        <w:rPr>
          <w:rFonts w:ascii="Arial" w:eastAsia="Times New Roman" w:hAnsi="Arial"/>
          <w:snapToGrid w:val="0"/>
          <w:sz w:val="20"/>
          <w:szCs w:val="20"/>
        </w:rPr>
        <w:t xml:space="preserve"> PTO’s satisfaction. </w:t>
      </w:r>
    </w:p>
    <w:p w14:paraId="6C5A0910"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551AAA1D" w14:textId="0DC82A17"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w:t>
      </w:r>
      <w:r w:rsidR="00962B70" w:rsidRPr="00051DB2">
        <w:rPr>
          <w:rFonts w:ascii="Arial" w:eastAsia="Times New Roman" w:hAnsi="Arial"/>
          <w:snapToGrid w:val="0"/>
          <w:sz w:val="20"/>
          <w:szCs w:val="20"/>
        </w:rPr>
        <w:t>CP.6.4.</w:t>
      </w:r>
      <w:r w:rsidR="00F42F04">
        <w:rPr>
          <w:rFonts w:ascii="Arial" w:eastAsia="Times New Roman" w:hAnsi="Arial"/>
          <w:snapToGrid w:val="0"/>
          <w:sz w:val="20"/>
          <w:szCs w:val="20"/>
        </w:rPr>
        <w:t>4</w:t>
      </w:r>
      <w:r w:rsidR="00962B70" w:rsidRPr="00051DB2">
        <w:rPr>
          <w:rFonts w:ascii="Arial" w:eastAsia="Times New Roman" w:hAnsi="Arial"/>
          <w:snapToGrid w:val="0"/>
          <w:sz w:val="20"/>
          <w:szCs w:val="20"/>
        </w:rPr>
        <w:tab/>
        <w:t xml:space="preserve">When the requirements of </w:t>
      </w:r>
      <w:r w:rsidR="00831B95">
        <w:rPr>
          <w:rFonts w:ascii="Arial" w:eastAsia="Times New Roman" w:hAnsi="Arial"/>
          <w:snapToGrid w:val="0"/>
          <w:sz w:val="20"/>
          <w:szCs w:val="20"/>
        </w:rPr>
        <w:t>C</w:t>
      </w:r>
      <w:r w:rsidR="00962B70" w:rsidRPr="00051DB2">
        <w:rPr>
          <w:rFonts w:ascii="Arial" w:eastAsia="Times New Roman" w:hAnsi="Arial"/>
          <w:snapToGrid w:val="0"/>
          <w:sz w:val="20"/>
          <w:szCs w:val="20"/>
        </w:rPr>
        <w:t>CP.6.4.</w:t>
      </w:r>
      <w:r w:rsidR="00D02D37">
        <w:rPr>
          <w:rFonts w:ascii="Arial" w:eastAsia="Times New Roman" w:hAnsi="Arial"/>
          <w:snapToGrid w:val="0"/>
          <w:sz w:val="20"/>
          <w:szCs w:val="20"/>
        </w:rPr>
        <w:t>1</w:t>
      </w:r>
      <w:r w:rsidR="00962B70" w:rsidRPr="00051DB2">
        <w:rPr>
          <w:rFonts w:ascii="Arial" w:eastAsia="Times New Roman" w:hAnsi="Arial"/>
          <w:snapToGrid w:val="0"/>
          <w:sz w:val="20"/>
          <w:szCs w:val="20"/>
        </w:rPr>
        <w:t xml:space="preserve"> </w:t>
      </w:r>
      <w:r w:rsidR="00383071">
        <w:rPr>
          <w:rFonts w:ascii="Arial" w:eastAsia="Times New Roman" w:hAnsi="Arial"/>
          <w:snapToGrid w:val="0"/>
          <w:sz w:val="20"/>
          <w:szCs w:val="20"/>
        </w:rPr>
        <w:t>and 6.4.3</w:t>
      </w:r>
      <w:r w:rsidR="00962B70" w:rsidRPr="00051DB2">
        <w:rPr>
          <w:rFonts w:ascii="Arial" w:eastAsia="Times New Roman" w:hAnsi="Arial"/>
          <w:snapToGrid w:val="0"/>
          <w:sz w:val="20"/>
          <w:szCs w:val="20"/>
        </w:rPr>
        <w:t xml:space="preserve"> have been met, </w:t>
      </w:r>
      <w:r w:rsidR="00962B70" w:rsidRPr="00AA6295">
        <w:rPr>
          <w:rFonts w:ascii="Arial" w:eastAsia="Times New Roman" w:hAnsi="Arial" w:cs="Arial"/>
          <w:snapToGrid w:val="0"/>
          <w:sz w:val="20"/>
          <w:szCs w:val="20"/>
        </w:rPr>
        <w:t>The Company and PTO</w:t>
      </w:r>
      <w:r w:rsidR="00962B70" w:rsidRPr="00051DB2">
        <w:rPr>
          <w:rFonts w:ascii="Arial" w:eastAsia="Times New Roman" w:hAnsi="Arial"/>
          <w:snapToGrid w:val="0"/>
          <w:sz w:val="20"/>
          <w:szCs w:val="20"/>
        </w:rPr>
        <w:t xml:space="preserve"> will notify the CATO that the Plant and Apparatus may (subject to the CATO having fulfilled the requirements of </w:t>
      </w:r>
      <w:r w:rsidR="00831B95">
        <w:rPr>
          <w:rFonts w:ascii="Arial" w:eastAsia="Times New Roman" w:hAnsi="Arial"/>
          <w:snapToGrid w:val="0"/>
          <w:sz w:val="20"/>
          <w:szCs w:val="20"/>
        </w:rPr>
        <w:t>C</w:t>
      </w:r>
      <w:r w:rsidR="00962B70" w:rsidRPr="00051DB2">
        <w:rPr>
          <w:rFonts w:ascii="Arial" w:eastAsia="Times New Roman" w:hAnsi="Arial"/>
          <w:snapToGrid w:val="0"/>
          <w:sz w:val="20"/>
          <w:szCs w:val="20"/>
        </w:rPr>
        <w:t>CP.6.4.</w:t>
      </w:r>
      <w:r w:rsidR="00FB7623">
        <w:rPr>
          <w:rFonts w:ascii="Arial" w:eastAsia="Times New Roman" w:hAnsi="Arial"/>
          <w:snapToGrid w:val="0"/>
          <w:sz w:val="20"/>
          <w:szCs w:val="20"/>
        </w:rPr>
        <w:t>1</w:t>
      </w:r>
      <w:r w:rsidR="00962B70" w:rsidRPr="00051DB2">
        <w:rPr>
          <w:rFonts w:ascii="Arial" w:eastAsia="Times New Roman" w:hAnsi="Arial"/>
          <w:snapToGrid w:val="0"/>
          <w:sz w:val="20"/>
          <w:szCs w:val="20"/>
        </w:rPr>
        <w:t xml:space="preserve"> where that applies) be operated by using the CATO Interface Point through the issue of an </w:t>
      </w:r>
      <w:r w:rsidR="005E40C4">
        <w:rPr>
          <w:rFonts w:ascii="Arial" w:eastAsia="Times New Roman" w:hAnsi="Arial"/>
          <w:snapToGrid w:val="0"/>
          <w:sz w:val="20"/>
          <w:szCs w:val="20"/>
        </w:rPr>
        <w:t>Permission to Load</w:t>
      </w:r>
      <w:r w:rsidR="00B235B8">
        <w:rPr>
          <w:rFonts w:ascii="Arial" w:eastAsia="Times New Roman" w:hAnsi="Arial"/>
          <w:snapToGrid w:val="0"/>
          <w:sz w:val="20"/>
          <w:szCs w:val="20"/>
        </w:rPr>
        <w:t xml:space="preserve"> (</w:t>
      </w:r>
      <w:proofErr w:type="spellStart"/>
      <w:r w:rsidR="00B235B8">
        <w:rPr>
          <w:rFonts w:ascii="Arial" w:eastAsia="Times New Roman" w:hAnsi="Arial"/>
          <w:snapToGrid w:val="0"/>
          <w:sz w:val="20"/>
          <w:szCs w:val="20"/>
        </w:rPr>
        <w:t>PtL</w:t>
      </w:r>
      <w:proofErr w:type="spellEnd"/>
      <w:r w:rsidR="00B235B8">
        <w:rPr>
          <w:rFonts w:ascii="Arial" w:eastAsia="Times New Roman" w:hAnsi="Arial"/>
          <w:snapToGrid w:val="0"/>
          <w:sz w:val="20"/>
          <w:szCs w:val="20"/>
        </w:rPr>
        <w:t>)</w:t>
      </w:r>
      <w:r w:rsidR="00962B70" w:rsidRPr="00051DB2">
        <w:rPr>
          <w:rFonts w:ascii="Arial" w:eastAsia="Times New Roman" w:hAnsi="Arial"/>
          <w:snapToGrid w:val="0"/>
          <w:sz w:val="20"/>
          <w:szCs w:val="20"/>
        </w:rPr>
        <w:t>.</w:t>
      </w:r>
    </w:p>
    <w:p w14:paraId="7AFD0BC0"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58B8B032" w14:textId="423C8611" w:rsidR="00962B70" w:rsidRPr="00051DB2" w:rsidRDefault="0073564F" w:rsidP="00962B70">
      <w:pPr>
        <w:tabs>
          <w:tab w:val="left" w:pos="1620"/>
          <w:tab w:val="left" w:pos="2736"/>
          <w:tab w:val="left" w:pos="3600"/>
          <w:tab w:val="left" w:pos="4608"/>
          <w:tab w:val="left" w:pos="5904"/>
        </w:tabs>
        <w:ind w:left="1620" w:hanging="1620"/>
        <w:jc w:val="both"/>
        <w:rPr>
          <w:rFonts w:ascii="Arial" w:eastAsia="Times New Roman" w:hAnsi="Arial"/>
          <w:snapToGrid w:val="0"/>
          <w:sz w:val="20"/>
          <w:szCs w:val="20"/>
        </w:rPr>
      </w:pPr>
      <w:r>
        <w:rPr>
          <w:rFonts w:ascii="Arial" w:eastAsia="Times New Roman" w:hAnsi="Arial"/>
          <w:snapToGrid w:val="0"/>
          <w:sz w:val="20"/>
          <w:szCs w:val="20"/>
        </w:rPr>
        <w:t>C</w:t>
      </w:r>
      <w:r w:rsidR="00962B70" w:rsidRPr="00051DB2">
        <w:rPr>
          <w:rFonts w:ascii="Arial" w:eastAsia="Times New Roman" w:hAnsi="Arial"/>
          <w:snapToGrid w:val="0"/>
          <w:sz w:val="20"/>
          <w:szCs w:val="20"/>
        </w:rPr>
        <w:t>CP.6.4.</w:t>
      </w:r>
      <w:r w:rsidR="00F42F04">
        <w:rPr>
          <w:rFonts w:ascii="Arial" w:eastAsia="Times New Roman" w:hAnsi="Arial"/>
          <w:snapToGrid w:val="0"/>
          <w:sz w:val="20"/>
          <w:szCs w:val="20"/>
        </w:rPr>
        <w:t>5</w:t>
      </w:r>
      <w:r w:rsidR="00962B70" w:rsidRPr="00051DB2">
        <w:rPr>
          <w:rFonts w:ascii="Arial" w:eastAsia="Times New Roman" w:hAnsi="Arial"/>
          <w:snapToGrid w:val="0"/>
          <w:sz w:val="20"/>
          <w:szCs w:val="20"/>
        </w:rPr>
        <w:t>.1</w:t>
      </w:r>
      <w:r w:rsidR="00962B70" w:rsidRPr="00051DB2">
        <w:rPr>
          <w:rFonts w:ascii="Arial" w:eastAsia="Times New Roman" w:hAnsi="Arial"/>
          <w:snapToGrid w:val="0"/>
          <w:sz w:val="20"/>
          <w:szCs w:val="20"/>
        </w:rPr>
        <w:tab/>
        <w:t xml:space="preserve">The </w:t>
      </w:r>
      <w:r w:rsidR="005E40C4">
        <w:rPr>
          <w:rFonts w:ascii="Arial" w:eastAsia="Times New Roman" w:hAnsi="Arial"/>
          <w:snapToGrid w:val="0"/>
          <w:sz w:val="20"/>
          <w:szCs w:val="20"/>
        </w:rPr>
        <w:t>Permission to Load</w:t>
      </w:r>
      <w:r w:rsidR="00962B70" w:rsidRPr="00051DB2">
        <w:rPr>
          <w:rFonts w:ascii="Arial" w:eastAsia="Times New Roman" w:hAnsi="Arial"/>
          <w:snapToGrid w:val="0"/>
          <w:sz w:val="20"/>
          <w:szCs w:val="20"/>
        </w:rPr>
        <w:t xml:space="preserve"> will be time </w:t>
      </w:r>
      <w:r w:rsidR="00523F63" w:rsidRPr="00051DB2">
        <w:rPr>
          <w:rFonts w:ascii="Arial" w:eastAsia="Times New Roman" w:hAnsi="Arial"/>
          <w:snapToGrid w:val="0"/>
          <w:sz w:val="20"/>
          <w:szCs w:val="20"/>
        </w:rPr>
        <w:t>limited;</w:t>
      </w:r>
      <w:r w:rsidR="00962B70" w:rsidRPr="00051DB2">
        <w:rPr>
          <w:rFonts w:ascii="Arial" w:eastAsia="Times New Roman" w:hAnsi="Arial"/>
          <w:snapToGrid w:val="0"/>
          <w:sz w:val="20"/>
          <w:szCs w:val="20"/>
        </w:rPr>
        <w:t xml:space="preserve"> the expiration date being specified at the time of issue. The </w:t>
      </w:r>
      <w:r w:rsidR="00724B79">
        <w:rPr>
          <w:rFonts w:ascii="Arial" w:eastAsia="Times New Roman" w:hAnsi="Arial" w:cs="Arial"/>
          <w:snapToGrid w:val="0"/>
          <w:sz w:val="20"/>
          <w:szCs w:val="20"/>
        </w:rPr>
        <w:t>Permission to Load (</w:t>
      </w:r>
      <w:proofErr w:type="spellStart"/>
      <w:r w:rsidR="00724B79">
        <w:rPr>
          <w:rFonts w:ascii="Arial" w:eastAsia="Times New Roman" w:hAnsi="Arial" w:cs="Arial"/>
          <w:snapToGrid w:val="0"/>
          <w:sz w:val="20"/>
          <w:szCs w:val="20"/>
        </w:rPr>
        <w:t>PtL</w:t>
      </w:r>
      <w:proofErr w:type="spellEnd"/>
      <w:r w:rsidR="00724B79">
        <w:rPr>
          <w:rFonts w:ascii="Arial" w:eastAsia="Times New Roman" w:hAnsi="Arial" w:cs="Arial"/>
          <w:snapToGrid w:val="0"/>
          <w:sz w:val="20"/>
          <w:szCs w:val="20"/>
        </w:rPr>
        <w:t>)</w:t>
      </w:r>
      <w:r w:rsidR="00962B70" w:rsidRPr="00051DB2">
        <w:rPr>
          <w:rFonts w:ascii="Arial" w:eastAsia="Times New Roman" w:hAnsi="Arial"/>
          <w:snapToGrid w:val="0"/>
          <w:sz w:val="20"/>
          <w:szCs w:val="20"/>
        </w:rPr>
        <w:t xml:space="preserve"> may be renewed by </w:t>
      </w:r>
      <w:r w:rsidR="00962B70" w:rsidRPr="00B768C3">
        <w:rPr>
          <w:rFonts w:ascii="Arial" w:eastAsia="Times New Roman" w:hAnsi="Arial" w:cs="Arial"/>
          <w:snapToGrid w:val="0"/>
          <w:sz w:val="20"/>
          <w:szCs w:val="20"/>
        </w:rPr>
        <w:t>The Company and 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 xml:space="preserve">for up to a maximum of 24 months from the date of the first issue of the </w:t>
      </w:r>
      <w:r w:rsidR="00724B79">
        <w:rPr>
          <w:rFonts w:ascii="Arial" w:eastAsia="Times New Roman" w:hAnsi="Arial" w:cs="Arial"/>
          <w:snapToGrid w:val="0"/>
          <w:sz w:val="20"/>
          <w:szCs w:val="20"/>
        </w:rPr>
        <w:t>Permission to Load (</w:t>
      </w:r>
      <w:proofErr w:type="spellStart"/>
      <w:r w:rsidR="00724B79">
        <w:rPr>
          <w:rFonts w:ascii="Arial" w:eastAsia="Times New Roman" w:hAnsi="Arial" w:cs="Arial"/>
          <w:snapToGrid w:val="0"/>
          <w:sz w:val="20"/>
          <w:szCs w:val="20"/>
        </w:rPr>
        <w:t>PtL</w:t>
      </w:r>
      <w:proofErr w:type="spellEnd"/>
      <w:r w:rsidR="00724B79">
        <w:rPr>
          <w:rFonts w:ascii="Arial" w:eastAsia="Times New Roman" w:hAnsi="Arial" w:cs="Arial"/>
          <w:snapToGrid w:val="0"/>
          <w:sz w:val="20"/>
          <w:szCs w:val="20"/>
        </w:rPr>
        <w:t>)</w:t>
      </w:r>
      <w:r w:rsidR="00962B70" w:rsidRPr="00051DB2">
        <w:rPr>
          <w:rFonts w:ascii="Arial" w:eastAsia="Times New Roman" w:hAnsi="Arial"/>
          <w:snapToGrid w:val="0"/>
          <w:sz w:val="20"/>
          <w:szCs w:val="20"/>
        </w:rPr>
        <w:t xml:space="preserve">. </w:t>
      </w:r>
      <w:r w:rsidR="00962B70" w:rsidRPr="00B768C3">
        <w:rPr>
          <w:rFonts w:ascii="Arial" w:eastAsia="Times New Roman" w:hAnsi="Arial" w:cs="Arial"/>
          <w:snapToGrid w:val="0"/>
          <w:sz w:val="20"/>
          <w:szCs w:val="20"/>
        </w:rPr>
        <w:t>The Company</w:t>
      </w:r>
      <w:r w:rsidR="00962B70" w:rsidRPr="00051DB2">
        <w:rPr>
          <w:rFonts w:ascii="Arial" w:eastAsia="Times New Roman" w:hAnsi="Arial"/>
          <w:snapToGrid w:val="0"/>
          <w:sz w:val="20"/>
          <w:szCs w:val="20"/>
        </w:rPr>
        <w:t xml:space="preserve"> and </w:t>
      </w:r>
      <w:r w:rsidR="00962B70" w:rsidRPr="00051DB2">
        <w:rPr>
          <w:rFonts w:ascii="Arial" w:eastAsia="Times New Roman" w:hAnsi="Arial"/>
          <w:bCs/>
          <w:snapToGrid w:val="0"/>
          <w:sz w:val="20"/>
          <w:szCs w:val="20"/>
        </w:rPr>
        <w:t>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 xml:space="preserve">may only issue an extension to a </w:t>
      </w:r>
      <w:r w:rsidR="00724B79">
        <w:rPr>
          <w:rFonts w:ascii="Arial" w:eastAsia="Times New Roman" w:hAnsi="Arial" w:cs="Arial"/>
          <w:snapToGrid w:val="0"/>
          <w:sz w:val="20"/>
          <w:szCs w:val="20"/>
        </w:rPr>
        <w:t>Permission to Load (</w:t>
      </w:r>
      <w:proofErr w:type="spellStart"/>
      <w:r w:rsidR="00724B79">
        <w:rPr>
          <w:rFonts w:ascii="Arial" w:eastAsia="Times New Roman" w:hAnsi="Arial" w:cs="Arial"/>
          <w:snapToGrid w:val="0"/>
          <w:sz w:val="20"/>
          <w:szCs w:val="20"/>
        </w:rPr>
        <w:t>PtL</w:t>
      </w:r>
      <w:proofErr w:type="spellEnd"/>
      <w:r w:rsidR="00724B79">
        <w:rPr>
          <w:rFonts w:ascii="Arial" w:eastAsia="Times New Roman" w:hAnsi="Arial" w:cs="Arial"/>
          <w:snapToGrid w:val="0"/>
          <w:sz w:val="20"/>
          <w:szCs w:val="20"/>
        </w:rPr>
        <w:t>)</w:t>
      </w:r>
      <w:r w:rsidR="00724B79" w:rsidRPr="00051DB2">
        <w:rPr>
          <w:rFonts w:ascii="Arial" w:eastAsia="Times New Roman" w:hAnsi="Arial" w:cs="Arial"/>
          <w:snapToGrid w:val="0"/>
          <w:sz w:val="20"/>
          <w:szCs w:val="20"/>
        </w:rPr>
        <w:t xml:space="preserve"> </w:t>
      </w:r>
      <w:r w:rsidR="00962B70" w:rsidRPr="00051DB2">
        <w:rPr>
          <w:rFonts w:ascii="Arial" w:eastAsia="Times New Roman" w:hAnsi="Arial"/>
          <w:snapToGrid w:val="0"/>
          <w:sz w:val="20"/>
          <w:szCs w:val="20"/>
        </w:rPr>
        <w:t xml:space="preserve">beyond 24 months provided the CATO has applied for a derogation for any remaining Unresolved Issues to the Authority as detailed in </w:t>
      </w:r>
      <w:r w:rsidR="00831B95">
        <w:rPr>
          <w:rFonts w:ascii="Arial" w:eastAsia="Times New Roman" w:hAnsi="Arial"/>
          <w:snapToGrid w:val="0"/>
          <w:sz w:val="20"/>
          <w:szCs w:val="20"/>
        </w:rPr>
        <w:t>C</w:t>
      </w:r>
      <w:r w:rsidR="00962B70" w:rsidRPr="00051DB2">
        <w:rPr>
          <w:rFonts w:ascii="Arial" w:eastAsia="Times New Roman" w:hAnsi="Arial"/>
          <w:snapToGrid w:val="0"/>
          <w:sz w:val="20"/>
          <w:szCs w:val="20"/>
        </w:rPr>
        <w:t>CP.10.</w:t>
      </w:r>
    </w:p>
    <w:p w14:paraId="404C5A49" w14:textId="77777777" w:rsidR="00962B70" w:rsidRPr="00051DB2" w:rsidRDefault="00962B70" w:rsidP="00962B70">
      <w:pPr>
        <w:tabs>
          <w:tab w:val="left" w:pos="1620"/>
          <w:tab w:val="left" w:pos="2736"/>
          <w:tab w:val="left" w:pos="3600"/>
          <w:tab w:val="left" w:pos="4608"/>
          <w:tab w:val="left" w:pos="5904"/>
        </w:tabs>
        <w:ind w:left="1620" w:hanging="1620"/>
        <w:jc w:val="both"/>
        <w:rPr>
          <w:rFonts w:ascii="Arial" w:eastAsia="Times New Roman" w:hAnsi="Arial"/>
          <w:snapToGrid w:val="0"/>
          <w:sz w:val="20"/>
          <w:szCs w:val="20"/>
        </w:rPr>
      </w:pPr>
    </w:p>
    <w:p w14:paraId="4C30807B" w14:textId="17E85061" w:rsidR="00962B70" w:rsidRPr="00051DB2" w:rsidRDefault="0073564F" w:rsidP="00962B70">
      <w:pPr>
        <w:tabs>
          <w:tab w:val="left" w:pos="1620"/>
          <w:tab w:val="left" w:pos="2286"/>
          <w:tab w:val="left" w:pos="2736"/>
          <w:tab w:val="left" w:pos="3600"/>
          <w:tab w:val="left" w:pos="4608"/>
          <w:tab w:val="left" w:pos="5904"/>
        </w:tabs>
        <w:ind w:left="1620" w:hanging="1620"/>
        <w:jc w:val="both"/>
        <w:rPr>
          <w:rFonts w:ascii="Arial" w:eastAsia="Times New Roman" w:hAnsi="Arial"/>
          <w:snapToGrid w:val="0"/>
          <w:sz w:val="20"/>
          <w:szCs w:val="20"/>
        </w:rPr>
      </w:pPr>
      <w:r>
        <w:rPr>
          <w:rFonts w:ascii="Arial" w:eastAsia="Times New Roman" w:hAnsi="Arial"/>
          <w:snapToGrid w:val="0"/>
          <w:sz w:val="20"/>
          <w:szCs w:val="20"/>
        </w:rPr>
        <w:t>C</w:t>
      </w:r>
      <w:r w:rsidRPr="00051DB2">
        <w:rPr>
          <w:rFonts w:ascii="Arial" w:eastAsia="Times New Roman" w:hAnsi="Arial"/>
          <w:snapToGrid w:val="0"/>
          <w:sz w:val="20"/>
          <w:szCs w:val="20"/>
        </w:rPr>
        <w:t>CP</w:t>
      </w:r>
      <w:r w:rsidR="00962B70" w:rsidRPr="00051DB2">
        <w:rPr>
          <w:rFonts w:ascii="Arial" w:eastAsia="Times New Roman" w:hAnsi="Arial"/>
          <w:snapToGrid w:val="0"/>
          <w:sz w:val="20"/>
          <w:szCs w:val="20"/>
        </w:rPr>
        <w:t>.6.4.</w:t>
      </w:r>
      <w:r w:rsidR="00F42F04">
        <w:rPr>
          <w:rFonts w:ascii="Arial" w:eastAsia="Times New Roman" w:hAnsi="Arial"/>
          <w:snapToGrid w:val="0"/>
          <w:sz w:val="20"/>
          <w:szCs w:val="20"/>
        </w:rPr>
        <w:t>5</w:t>
      </w:r>
      <w:r w:rsidR="00962B70" w:rsidRPr="00051DB2">
        <w:rPr>
          <w:rFonts w:ascii="Arial" w:eastAsia="Times New Roman" w:hAnsi="Arial"/>
          <w:snapToGrid w:val="0"/>
          <w:sz w:val="20"/>
          <w:szCs w:val="20"/>
        </w:rPr>
        <w:t>.2</w:t>
      </w:r>
      <w:r w:rsidR="00962B70" w:rsidRPr="00051DB2">
        <w:rPr>
          <w:rFonts w:ascii="Arial" w:eastAsia="Times New Roman" w:hAnsi="Arial"/>
          <w:snapToGrid w:val="0"/>
          <w:sz w:val="20"/>
          <w:szCs w:val="20"/>
        </w:rPr>
        <w:tab/>
        <w:t xml:space="preserve">The CATO must operate the Plant and Apparatus in accordance with the terms, arising from the Unresolved Issues, of the </w:t>
      </w:r>
      <w:r w:rsidR="00724B79">
        <w:rPr>
          <w:rFonts w:ascii="Arial" w:eastAsia="Times New Roman" w:hAnsi="Arial" w:cs="Arial"/>
          <w:snapToGrid w:val="0"/>
          <w:sz w:val="20"/>
          <w:szCs w:val="20"/>
        </w:rPr>
        <w:t>Permission to Load (</w:t>
      </w:r>
      <w:proofErr w:type="spellStart"/>
      <w:r w:rsidR="00724B79">
        <w:rPr>
          <w:rFonts w:ascii="Arial" w:eastAsia="Times New Roman" w:hAnsi="Arial" w:cs="Arial"/>
          <w:snapToGrid w:val="0"/>
          <w:sz w:val="20"/>
          <w:szCs w:val="20"/>
        </w:rPr>
        <w:t>PtL</w:t>
      </w:r>
      <w:proofErr w:type="spellEnd"/>
      <w:r w:rsidR="00724B79">
        <w:rPr>
          <w:rFonts w:ascii="Arial" w:eastAsia="Times New Roman" w:hAnsi="Arial" w:cs="Arial"/>
          <w:snapToGrid w:val="0"/>
          <w:sz w:val="20"/>
          <w:szCs w:val="20"/>
        </w:rPr>
        <w:t>)</w:t>
      </w:r>
      <w:r w:rsidR="00962B70" w:rsidRPr="00051DB2">
        <w:rPr>
          <w:rFonts w:ascii="Arial" w:eastAsia="Times New Roman" w:hAnsi="Arial"/>
          <w:snapToGrid w:val="0"/>
          <w:sz w:val="20"/>
          <w:szCs w:val="20"/>
        </w:rPr>
        <w:t xml:space="preserve">. </w:t>
      </w:r>
      <w:r w:rsidR="00962B70" w:rsidRPr="00051DB2">
        <w:rPr>
          <w:rFonts w:ascii="Arial" w:eastAsia="Times New Roman" w:hAnsi="Arial" w:cs="Arial"/>
          <w:snapToGrid w:val="0"/>
          <w:sz w:val="20"/>
          <w:szCs w:val="20"/>
        </w:rPr>
        <w:t xml:space="preserve">Where practicable, </w:t>
      </w:r>
      <w:r w:rsidR="00962B70" w:rsidRPr="00B768C3">
        <w:rPr>
          <w:rFonts w:ascii="Arial" w:eastAsia="Times New Roman" w:hAnsi="Arial" w:cs="Arial"/>
          <w:snapToGrid w:val="0"/>
          <w:sz w:val="20"/>
          <w:szCs w:val="20"/>
        </w:rPr>
        <w:t>The Company and PTO</w:t>
      </w:r>
      <w:r w:rsidR="00962B70" w:rsidRPr="00051DB2">
        <w:rPr>
          <w:rFonts w:ascii="Arial" w:eastAsia="Times New Roman" w:hAnsi="Arial" w:cs="Arial"/>
          <w:snapToGrid w:val="0"/>
          <w:sz w:val="20"/>
          <w:szCs w:val="20"/>
        </w:rPr>
        <w:t xml:space="preserve"> will discuss such terms with the </w:t>
      </w:r>
      <w:r w:rsidR="00962B70" w:rsidRPr="00051DB2">
        <w:rPr>
          <w:rFonts w:ascii="Arial" w:eastAsia="Times New Roman" w:hAnsi="Arial"/>
          <w:snapToGrid w:val="0"/>
          <w:sz w:val="20"/>
          <w:szCs w:val="20"/>
        </w:rPr>
        <w:t xml:space="preserve">CATO </w:t>
      </w:r>
      <w:r w:rsidR="00962B70" w:rsidRPr="00051DB2">
        <w:rPr>
          <w:rFonts w:ascii="Arial" w:eastAsia="Times New Roman" w:hAnsi="Arial" w:cs="Arial"/>
          <w:snapToGrid w:val="0"/>
          <w:sz w:val="20"/>
          <w:szCs w:val="20"/>
        </w:rPr>
        <w:t xml:space="preserve">prior to including them in the </w:t>
      </w:r>
      <w:r w:rsidR="00724B79">
        <w:rPr>
          <w:rFonts w:ascii="Arial" w:eastAsia="Times New Roman" w:hAnsi="Arial" w:cs="Arial"/>
          <w:snapToGrid w:val="0"/>
          <w:sz w:val="20"/>
          <w:szCs w:val="20"/>
        </w:rPr>
        <w:t>Permission to Load (</w:t>
      </w:r>
      <w:proofErr w:type="spellStart"/>
      <w:r w:rsidR="00724B79">
        <w:rPr>
          <w:rFonts w:ascii="Arial" w:eastAsia="Times New Roman" w:hAnsi="Arial" w:cs="Arial"/>
          <w:snapToGrid w:val="0"/>
          <w:sz w:val="20"/>
          <w:szCs w:val="20"/>
        </w:rPr>
        <w:t>PtL</w:t>
      </w:r>
      <w:proofErr w:type="spellEnd"/>
      <w:r w:rsidR="00724B79">
        <w:rPr>
          <w:rFonts w:ascii="Arial" w:eastAsia="Times New Roman" w:hAnsi="Arial" w:cs="Arial"/>
          <w:snapToGrid w:val="0"/>
          <w:sz w:val="20"/>
          <w:szCs w:val="20"/>
        </w:rPr>
        <w:t>)</w:t>
      </w:r>
      <w:r w:rsidR="00962B70" w:rsidRPr="00051DB2">
        <w:rPr>
          <w:rFonts w:ascii="Arial" w:eastAsia="Times New Roman" w:hAnsi="Arial" w:cs="Arial"/>
          <w:snapToGrid w:val="0"/>
          <w:sz w:val="20"/>
          <w:szCs w:val="20"/>
        </w:rPr>
        <w:t>.</w:t>
      </w:r>
    </w:p>
    <w:p w14:paraId="7BBDBFFA"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snapToGrid w:val="0"/>
          <w:sz w:val="20"/>
          <w:szCs w:val="20"/>
        </w:rPr>
      </w:pPr>
    </w:p>
    <w:p w14:paraId="397ADD18" w14:textId="0870F6C6"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w:t>
      </w:r>
      <w:r w:rsidRPr="00051DB2">
        <w:rPr>
          <w:rFonts w:ascii="Arial" w:eastAsia="Times New Roman" w:hAnsi="Arial"/>
          <w:snapToGrid w:val="0"/>
          <w:sz w:val="20"/>
          <w:szCs w:val="20"/>
        </w:rPr>
        <w:t>CP</w:t>
      </w:r>
      <w:r w:rsidR="00962B70" w:rsidRPr="00051DB2">
        <w:rPr>
          <w:rFonts w:ascii="Arial" w:eastAsia="Times New Roman" w:hAnsi="Arial"/>
          <w:snapToGrid w:val="0"/>
          <w:sz w:val="20"/>
          <w:szCs w:val="20"/>
        </w:rPr>
        <w:t>.6.4.</w:t>
      </w:r>
      <w:r w:rsidR="00B235B8">
        <w:rPr>
          <w:rFonts w:ascii="Arial" w:eastAsia="Times New Roman" w:hAnsi="Arial"/>
          <w:snapToGrid w:val="0"/>
          <w:sz w:val="20"/>
          <w:szCs w:val="20"/>
        </w:rPr>
        <w:t>6</w:t>
      </w:r>
      <w:r w:rsidR="00962B70" w:rsidRPr="00051DB2">
        <w:rPr>
          <w:rFonts w:ascii="Arial" w:eastAsia="Times New Roman" w:hAnsi="Arial"/>
          <w:snapToGrid w:val="0"/>
          <w:sz w:val="20"/>
          <w:szCs w:val="20"/>
        </w:rPr>
        <w:tab/>
        <w:t xml:space="preserve">The CATO must resolve any Unresolved Issues prior to the commencement of the </w:t>
      </w:r>
      <w:r w:rsidR="00B52A8E" w:rsidRPr="00051DB2">
        <w:rPr>
          <w:rFonts w:ascii="Arial" w:eastAsia="Times New Roman" w:hAnsi="Arial"/>
          <w:snapToGrid w:val="0"/>
          <w:sz w:val="20"/>
          <w:szCs w:val="20"/>
        </w:rPr>
        <w:t>tests unless</w:t>
      </w:r>
      <w:r w:rsidR="00962B70" w:rsidRPr="00051DB2">
        <w:rPr>
          <w:rFonts w:ascii="Arial" w:eastAsia="Times New Roman" w:hAnsi="Arial"/>
          <w:snapToGrid w:val="0"/>
          <w:sz w:val="20"/>
          <w:szCs w:val="20"/>
        </w:rPr>
        <w:t xml:space="preserve"> </w:t>
      </w:r>
      <w:r w:rsidR="00962B70" w:rsidRPr="00B768C3">
        <w:rPr>
          <w:rFonts w:ascii="Arial" w:eastAsia="Times New Roman" w:hAnsi="Arial" w:cs="Arial"/>
          <w:snapToGrid w:val="0"/>
          <w:sz w:val="20"/>
          <w:szCs w:val="20"/>
        </w:rPr>
        <w:t>The Company</w:t>
      </w:r>
      <w:r w:rsidR="00962B70" w:rsidRPr="00051DB2">
        <w:rPr>
          <w:rFonts w:ascii="Arial" w:eastAsia="Times New Roman" w:hAnsi="Arial" w:cs="Arial"/>
          <w:bCs/>
          <w:snapToGrid w:val="0"/>
          <w:sz w:val="20"/>
          <w:szCs w:val="20"/>
        </w:rPr>
        <w:t xml:space="preserve"> and</w:t>
      </w:r>
      <w:r w:rsidR="00962B70" w:rsidRPr="00B768C3">
        <w:rPr>
          <w:rFonts w:ascii="Arial" w:eastAsia="Times New Roman" w:hAnsi="Arial" w:cs="Arial"/>
          <w:snapToGrid w:val="0"/>
          <w:sz w:val="20"/>
          <w:szCs w:val="20"/>
        </w:rPr>
        <w:t xml:space="preserve"> 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 xml:space="preserve">agrees to a later resolution.  The CATO must liaise with </w:t>
      </w:r>
      <w:r w:rsidR="00962B70" w:rsidRPr="00B768C3">
        <w:rPr>
          <w:rFonts w:ascii="Arial" w:eastAsia="Times New Roman" w:hAnsi="Arial" w:cs="Arial"/>
          <w:snapToGrid w:val="0"/>
          <w:sz w:val="20"/>
          <w:szCs w:val="20"/>
        </w:rPr>
        <w:t>The Company</w:t>
      </w:r>
      <w:r w:rsidR="00962B70" w:rsidRPr="00051DB2">
        <w:rPr>
          <w:rFonts w:ascii="Arial" w:eastAsia="Times New Roman" w:hAnsi="Arial" w:cs="Arial"/>
          <w:bCs/>
          <w:snapToGrid w:val="0"/>
          <w:sz w:val="20"/>
          <w:szCs w:val="20"/>
        </w:rPr>
        <w:t xml:space="preserve"> and </w:t>
      </w:r>
      <w:r w:rsidR="00962B70" w:rsidRPr="00B768C3">
        <w:rPr>
          <w:rFonts w:ascii="Arial" w:eastAsia="Times New Roman" w:hAnsi="Arial" w:cs="Arial"/>
          <w:snapToGrid w:val="0"/>
          <w:sz w:val="20"/>
          <w:szCs w:val="20"/>
        </w:rPr>
        <w:t>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 xml:space="preserve">in respect of such resolution. </w:t>
      </w:r>
    </w:p>
    <w:p w14:paraId="3980C48D"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1C011F1B" w14:textId="4A1DAFD6"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w:t>
      </w:r>
      <w:r w:rsidRPr="00051DB2">
        <w:rPr>
          <w:rFonts w:ascii="Arial" w:eastAsia="Times New Roman" w:hAnsi="Arial"/>
          <w:snapToGrid w:val="0"/>
          <w:sz w:val="20"/>
          <w:szCs w:val="20"/>
        </w:rPr>
        <w:t>CP</w:t>
      </w:r>
      <w:r w:rsidR="00962B70" w:rsidRPr="00051DB2">
        <w:rPr>
          <w:rFonts w:ascii="Arial" w:eastAsia="Times New Roman" w:hAnsi="Arial"/>
          <w:snapToGrid w:val="0"/>
          <w:sz w:val="20"/>
          <w:szCs w:val="20"/>
        </w:rPr>
        <w:t>.6.4.</w:t>
      </w:r>
      <w:r w:rsidR="00B235B8">
        <w:rPr>
          <w:rFonts w:ascii="Arial" w:eastAsia="Times New Roman" w:hAnsi="Arial"/>
          <w:snapToGrid w:val="0"/>
          <w:sz w:val="20"/>
          <w:szCs w:val="20"/>
        </w:rPr>
        <w:t>7</w:t>
      </w:r>
      <w:r w:rsidR="00962B70" w:rsidRPr="00051DB2">
        <w:rPr>
          <w:rFonts w:ascii="Arial" w:eastAsia="Times New Roman" w:hAnsi="Arial"/>
          <w:snapToGrid w:val="0"/>
          <w:sz w:val="20"/>
          <w:szCs w:val="20"/>
        </w:rPr>
        <w:tab/>
        <w:t xml:space="preserve">Not less than 28 days, or such shorter period as may be acceptable in </w:t>
      </w:r>
      <w:r w:rsidR="00962B70" w:rsidRPr="00B768C3">
        <w:rPr>
          <w:rFonts w:ascii="Arial" w:eastAsia="Times New Roman" w:hAnsi="Arial" w:cs="Arial"/>
          <w:snapToGrid w:val="0"/>
          <w:sz w:val="20"/>
          <w:szCs w:val="20"/>
        </w:rPr>
        <w:t>The Company</w:t>
      </w:r>
      <w:r w:rsidR="00962B70" w:rsidRPr="00051DB2">
        <w:rPr>
          <w:rFonts w:ascii="Arial" w:eastAsia="Times New Roman" w:hAnsi="Arial"/>
          <w:snapToGrid w:val="0"/>
          <w:sz w:val="20"/>
          <w:szCs w:val="20"/>
        </w:rPr>
        <w:t xml:space="preserve">’s </w:t>
      </w:r>
      <w:r w:rsidR="00962B70" w:rsidRPr="00051DB2">
        <w:rPr>
          <w:rFonts w:ascii="Arial" w:eastAsia="Times New Roman" w:hAnsi="Arial"/>
          <w:bCs/>
          <w:snapToGrid w:val="0"/>
          <w:sz w:val="20"/>
          <w:szCs w:val="20"/>
        </w:rPr>
        <w:t xml:space="preserve">and </w:t>
      </w:r>
      <w:r w:rsidR="00962B70" w:rsidRPr="00051DB2">
        <w:rPr>
          <w:rFonts w:ascii="Arial" w:eastAsia="Times New Roman" w:hAnsi="Arial"/>
          <w:snapToGrid w:val="0"/>
          <w:sz w:val="20"/>
          <w:szCs w:val="20"/>
        </w:rPr>
        <w:t xml:space="preserve">PTO’s reasonable opinion, prior to the CATO wishing to commence tests required </w:t>
      </w:r>
      <w:r w:rsidR="00962B70" w:rsidRPr="00051DB2">
        <w:rPr>
          <w:rFonts w:ascii="Arial" w:eastAsia="Times New Roman" w:hAnsi="Arial"/>
          <w:snapToGrid w:val="0"/>
          <w:sz w:val="20"/>
          <w:szCs w:val="20"/>
        </w:rPr>
        <w:lastRenderedPageBreak/>
        <w:t xml:space="preserve">under </w:t>
      </w:r>
      <w:r w:rsidR="00831B95">
        <w:rPr>
          <w:rFonts w:ascii="Arial" w:eastAsia="Times New Roman" w:hAnsi="Arial"/>
          <w:snapToGrid w:val="0"/>
          <w:sz w:val="20"/>
          <w:szCs w:val="20"/>
        </w:rPr>
        <w:t>C</w:t>
      </w:r>
      <w:r w:rsidR="00962B70" w:rsidRPr="00051DB2">
        <w:rPr>
          <w:rFonts w:ascii="Arial" w:eastAsia="Times New Roman" w:hAnsi="Arial"/>
          <w:snapToGrid w:val="0"/>
          <w:sz w:val="20"/>
          <w:szCs w:val="20"/>
        </w:rPr>
        <w:t xml:space="preserve">CP.7.8(e) and </w:t>
      </w:r>
      <w:r w:rsidR="00831B95">
        <w:rPr>
          <w:rFonts w:ascii="Arial" w:eastAsia="Times New Roman" w:hAnsi="Arial"/>
          <w:snapToGrid w:val="0"/>
          <w:sz w:val="20"/>
          <w:szCs w:val="20"/>
        </w:rPr>
        <w:t>C</w:t>
      </w:r>
      <w:r w:rsidR="00962B70" w:rsidRPr="00051DB2">
        <w:rPr>
          <w:rFonts w:ascii="Arial" w:eastAsia="Times New Roman" w:hAnsi="Arial"/>
          <w:snapToGrid w:val="0"/>
          <w:sz w:val="20"/>
          <w:szCs w:val="20"/>
        </w:rPr>
        <w:t xml:space="preserve">CP.A.8 to be witnessed by </w:t>
      </w:r>
      <w:r w:rsidR="00962B70" w:rsidRPr="00B768C3">
        <w:rPr>
          <w:rFonts w:ascii="Arial" w:eastAsia="Times New Roman" w:hAnsi="Arial" w:cs="Arial"/>
          <w:snapToGrid w:val="0"/>
          <w:sz w:val="20"/>
          <w:szCs w:val="20"/>
        </w:rPr>
        <w:t xml:space="preserve">The Company </w:t>
      </w:r>
      <w:r w:rsidR="00962B70" w:rsidRPr="00051DB2">
        <w:rPr>
          <w:rFonts w:ascii="Arial" w:eastAsia="Times New Roman" w:hAnsi="Arial"/>
          <w:bCs/>
          <w:snapToGrid w:val="0"/>
          <w:sz w:val="20"/>
          <w:szCs w:val="20"/>
        </w:rPr>
        <w:t xml:space="preserve">and/or </w:t>
      </w:r>
      <w:r w:rsidR="00962B70" w:rsidRPr="00051DB2">
        <w:rPr>
          <w:rFonts w:ascii="Arial" w:eastAsia="Times New Roman" w:hAnsi="Arial"/>
          <w:snapToGrid w:val="0"/>
          <w:sz w:val="20"/>
          <w:szCs w:val="20"/>
        </w:rPr>
        <w:t>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 xml:space="preserve">the CATO will notify </w:t>
      </w:r>
      <w:r w:rsidR="00962B70" w:rsidRPr="00B768C3">
        <w:rPr>
          <w:rFonts w:ascii="Arial" w:eastAsia="Times New Roman" w:hAnsi="Arial" w:cs="Arial"/>
          <w:snapToGrid w:val="0"/>
          <w:sz w:val="20"/>
          <w:szCs w:val="20"/>
        </w:rPr>
        <w:t>The Company</w:t>
      </w:r>
      <w:r w:rsidR="00962B70" w:rsidRPr="00051DB2">
        <w:rPr>
          <w:rFonts w:ascii="Arial" w:eastAsia="Times New Roman" w:hAnsi="Arial" w:cs="Arial"/>
          <w:bCs/>
          <w:snapToGrid w:val="0"/>
          <w:sz w:val="20"/>
          <w:szCs w:val="20"/>
        </w:rPr>
        <w:t xml:space="preserve"> and / or </w:t>
      </w:r>
      <w:r w:rsidR="00962B70" w:rsidRPr="00B768C3">
        <w:rPr>
          <w:rFonts w:ascii="Arial" w:eastAsia="Times New Roman" w:hAnsi="Arial" w:cs="Arial"/>
          <w:snapToGrid w:val="0"/>
          <w:sz w:val="20"/>
          <w:szCs w:val="20"/>
        </w:rPr>
        <w:t>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that the CATO as applicable is ready to commence such tests.</w:t>
      </w:r>
    </w:p>
    <w:p w14:paraId="72130607"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snapToGrid w:val="0"/>
        </w:rPr>
      </w:pPr>
    </w:p>
    <w:p w14:paraId="5EDB35B9"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1AA8EBBA" w14:textId="4BB285B0" w:rsidR="00962B70" w:rsidRPr="00051DB2" w:rsidRDefault="0073564F" w:rsidP="00962B70">
      <w:pPr>
        <w:keepNext/>
        <w:tabs>
          <w:tab w:val="left" w:pos="1560"/>
        </w:tabs>
        <w:ind w:left="270" w:hanging="270"/>
        <w:jc w:val="both"/>
        <w:outlineLvl w:val="0"/>
        <w:rPr>
          <w:rFonts w:ascii="Arial" w:eastAsia="Times New Roman" w:hAnsi="Arial" w:cs="Arial"/>
          <w:snapToGrid w:val="0"/>
          <w:sz w:val="20"/>
          <w:szCs w:val="20"/>
        </w:rPr>
      </w:pPr>
      <w:bookmarkStart w:id="28" w:name="_DV_C232"/>
      <w:bookmarkStart w:id="29" w:name="_Toc123822816"/>
      <w:r>
        <w:rPr>
          <w:rFonts w:ascii="Arial" w:eastAsia="Times New Roman" w:hAnsi="Arial" w:cs="Arial"/>
          <w:b/>
          <w:snapToGrid w:val="0"/>
          <w:sz w:val="20"/>
          <w:szCs w:val="20"/>
        </w:rPr>
        <w:t>C</w:t>
      </w:r>
      <w:r w:rsidRPr="00051DB2">
        <w:rPr>
          <w:rFonts w:ascii="Arial" w:eastAsia="Times New Roman" w:hAnsi="Arial" w:cs="Arial"/>
          <w:b/>
          <w:snapToGrid w:val="0"/>
          <w:sz w:val="20"/>
          <w:szCs w:val="20"/>
        </w:rPr>
        <w:t>CP</w:t>
      </w:r>
      <w:r w:rsidR="00962B70" w:rsidRPr="00051DB2">
        <w:rPr>
          <w:rFonts w:ascii="Arial" w:eastAsia="Times New Roman" w:hAnsi="Arial" w:cs="Arial"/>
          <w:b/>
          <w:snapToGrid w:val="0"/>
          <w:sz w:val="20"/>
          <w:szCs w:val="20"/>
        </w:rPr>
        <w:t>.7</w:t>
      </w:r>
      <w:r w:rsidR="00962B70" w:rsidRPr="00051DB2">
        <w:rPr>
          <w:rFonts w:ascii="Arial" w:eastAsia="Times New Roman" w:hAnsi="Arial" w:cs="Arial"/>
          <w:b/>
          <w:snapToGrid w:val="0"/>
          <w:sz w:val="20"/>
          <w:szCs w:val="20"/>
        </w:rPr>
        <w:tab/>
        <w:t>FINAL OPERATIONAL NOTIFICATION</w:t>
      </w:r>
      <w:bookmarkEnd w:id="28"/>
      <w:bookmarkEnd w:id="29"/>
    </w:p>
    <w:p w14:paraId="5D67F92A"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78CE9BBE"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r w:rsidRPr="00051DB2">
        <w:rPr>
          <w:rFonts w:ascii="Arial" w:eastAsia="Times New Roman" w:hAnsi="Arial" w:cs="Arial"/>
          <w:snapToGrid w:val="0"/>
          <w:sz w:val="20"/>
          <w:szCs w:val="20"/>
        </w:rPr>
        <w:tab/>
      </w:r>
      <w:r w:rsidRPr="00051DB2">
        <w:rPr>
          <w:rFonts w:ascii="Arial" w:eastAsia="Times New Roman" w:hAnsi="Arial"/>
          <w:snapToGrid w:val="0"/>
          <w:sz w:val="20"/>
          <w:szCs w:val="20"/>
        </w:rPr>
        <w:t>Final Operational Notification in respect of Generators and HVDC System Owners</w:t>
      </w:r>
    </w:p>
    <w:p w14:paraId="2939BFE9"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27841919" w14:textId="77777777" w:rsidR="00962B70" w:rsidRPr="00051DB2" w:rsidRDefault="00962B70" w:rsidP="00962B70">
      <w:pPr>
        <w:tabs>
          <w:tab w:val="left" w:pos="1560"/>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11C3AA8D" w14:textId="77777777" w:rsidR="00962B70" w:rsidRPr="00051DB2" w:rsidRDefault="00962B70" w:rsidP="00962B70">
      <w:pPr>
        <w:tabs>
          <w:tab w:val="left" w:pos="2286"/>
          <w:tab w:val="left" w:pos="2736"/>
          <w:tab w:val="left" w:pos="3600"/>
          <w:tab w:val="left" w:pos="4608"/>
          <w:tab w:val="left" w:pos="5904"/>
        </w:tabs>
        <w:jc w:val="both"/>
        <w:rPr>
          <w:rFonts w:ascii="Arial" w:eastAsia="Times New Roman" w:hAnsi="Arial" w:cs="Arial"/>
          <w:snapToGrid w:val="0"/>
          <w:sz w:val="20"/>
          <w:szCs w:val="20"/>
        </w:rPr>
      </w:pPr>
    </w:p>
    <w:p w14:paraId="1A72AE3A" w14:textId="77777777" w:rsidR="00962B70" w:rsidRPr="00051DB2" w:rsidRDefault="00962B70" w:rsidP="00962B70">
      <w:pPr>
        <w:tabs>
          <w:tab w:val="left" w:pos="1560"/>
          <w:tab w:val="left" w:pos="2286"/>
          <w:tab w:val="left" w:pos="2736"/>
          <w:tab w:val="left" w:pos="3600"/>
          <w:tab w:val="left" w:pos="4608"/>
          <w:tab w:val="left" w:pos="5904"/>
        </w:tabs>
        <w:ind w:left="1560" w:hanging="1560"/>
        <w:jc w:val="both"/>
        <w:rPr>
          <w:rFonts w:ascii="Arial" w:eastAsia="Times New Roman" w:hAnsi="Arial"/>
          <w:snapToGrid w:val="0"/>
          <w:sz w:val="20"/>
        </w:rPr>
      </w:pPr>
      <w:r w:rsidRPr="00051DB2">
        <w:rPr>
          <w:rFonts w:ascii="Arial" w:eastAsia="Times New Roman" w:hAnsi="Arial"/>
          <w:snapToGrid w:val="0"/>
        </w:rPr>
        <w:tab/>
      </w:r>
      <w:r w:rsidRPr="00051DB2">
        <w:rPr>
          <w:rFonts w:ascii="Arial" w:eastAsia="Times New Roman" w:hAnsi="Arial"/>
          <w:snapToGrid w:val="0"/>
          <w:sz w:val="20"/>
        </w:rPr>
        <w:t>Final Operational Notification in respect of CATO’s Plant and Apparatus</w:t>
      </w:r>
    </w:p>
    <w:p w14:paraId="3C92BA17" w14:textId="77777777" w:rsidR="00962B70" w:rsidRPr="00051DB2" w:rsidRDefault="00962B70" w:rsidP="00962B70">
      <w:pPr>
        <w:tabs>
          <w:tab w:val="left" w:pos="1560"/>
          <w:tab w:val="left" w:pos="2286"/>
          <w:tab w:val="left" w:pos="2736"/>
          <w:tab w:val="left" w:pos="3600"/>
          <w:tab w:val="left" w:pos="4608"/>
          <w:tab w:val="left" w:pos="5904"/>
        </w:tabs>
        <w:ind w:left="1560" w:hanging="1560"/>
        <w:jc w:val="both"/>
        <w:rPr>
          <w:rFonts w:ascii="Arial" w:eastAsia="Times New Roman" w:hAnsi="Arial"/>
          <w:snapToGrid w:val="0"/>
          <w:sz w:val="20"/>
        </w:rPr>
      </w:pPr>
    </w:p>
    <w:p w14:paraId="63F9E815" w14:textId="66D84A55"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rPr>
        <w:t>C</w:t>
      </w:r>
      <w:r w:rsidRPr="00051DB2">
        <w:rPr>
          <w:rFonts w:ascii="Arial" w:eastAsia="Times New Roman" w:hAnsi="Arial"/>
          <w:snapToGrid w:val="0"/>
          <w:sz w:val="20"/>
        </w:rPr>
        <w:t>CP</w:t>
      </w:r>
      <w:r w:rsidR="00962B70" w:rsidRPr="00051DB2">
        <w:rPr>
          <w:rFonts w:ascii="Arial" w:eastAsia="Times New Roman" w:hAnsi="Arial"/>
          <w:snapToGrid w:val="0"/>
          <w:sz w:val="20"/>
        </w:rPr>
        <w:t>.7.6</w:t>
      </w:r>
      <w:r w:rsidR="00962B70" w:rsidRPr="00051DB2">
        <w:rPr>
          <w:rFonts w:ascii="Arial" w:eastAsia="Times New Roman" w:hAnsi="Arial"/>
          <w:snapToGrid w:val="0"/>
          <w:sz w:val="20"/>
        </w:rPr>
        <w:tab/>
        <w:t xml:space="preserve">The following provisions apply in relation to the issue of a Final Operational Notification in respect of CATOs Plant and Apparatus with an HVAC </w:t>
      </w:r>
      <w:r w:rsidR="00962B70" w:rsidRPr="00051DB2">
        <w:rPr>
          <w:rFonts w:ascii="Arial" w:eastAsia="Times New Roman" w:hAnsi="Arial"/>
          <w:bCs/>
          <w:snapToGrid w:val="0"/>
          <w:sz w:val="20"/>
        </w:rPr>
        <w:t xml:space="preserve">solution. In the case of a </w:t>
      </w:r>
      <w:r w:rsidR="00962B70" w:rsidRPr="00051DB2">
        <w:rPr>
          <w:rFonts w:ascii="Arial" w:eastAsia="Times New Roman" w:hAnsi="Arial"/>
          <w:snapToGrid w:val="0"/>
          <w:sz w:val="20"/>
        </w:rPr>
        <w:t>CATO</w:t>
      </w:r>
      <w:r w:rsidR="00962B70" w:rsidRPr="00051DB2">
        <w:rPr>
          <w:rFonts w:ascii="Arial" w:eastAsia="Times New Roman" w:hAnsi="Arial"/>
          <w:bCs/>
          <w:snapToGrid w:val="0"/>
          <w:sz w:val="20"/>
        </w:rPr>
        <w:t xml:space="preserve"> with and </w:t>
      </w:r>
      <w:r w:rsidR="00962B70" w:rsidRPr="00051DB2">
        <w:rPr>
          <w:rFonts w:ascii="Arial" w:eastAsia="Times New Roman" w:hAnsi="Arial"/>
          <w:snapToGrid w:val="0"/>
          <w:sz w:val="20"/>
        </w:rPr>
        <w:t>HVDC</w:t>
      </w:r>
      <w:r w:rsidR="00962B70" w:rsidRPr="00051DB2">
        <w:rPr>
          <w:rFonts w:ascii="Arial" w:eastAsia="Times New Roman" w:hAnsi="Arial"/>
          <w:bCs/>
          <w:snapToGrid w:val="0"/>
          <w:sz w:val="20"/>
        </w:rPr>
        <w:t xml:space="preserve"> solution the requirements of </w:t>
      </w:r>
      <w:r w:rsidR="00962B70" w:rsidRPr="00051DB2">
        <w:rPr>
          <w:rFonts w:ascii="Arial" w:eastAsia="Times New Roman" w:hAnsi="Arial"/>
          <w:snapToGrid w:val="0"/>
          <w:sz w:val="20"/>
        </w:rPr>
        <w:t xml:space="preserve">Grid </w:t>
      </w:r>
      <w:proofErr w:type="gramStart"/>
      <w:r w:rsidR="00962B70" w:rsidRPr="00051DB2">
        <w:rPr>
          <w:rFonts w:ascii="Arial" w:eastAsia="Times New Roman" w:hAnsi="Arial"/>
          <w:snapToGrid w:val="0"/>
          <w:sz w:val="20"/>
        </w:rPr>
        <w:t>Code</w:t>
      </w:r>
      <w:r w:rsidR="00962B70" w:rsidRPr="00051DB2">
        <w:rPr>
          <w:rFonts w:ascii="Arial" w:eastAsia="Times New Roman" w:hAnsi="Arial"/>
          <w:bCs/>
          <w:snapToGrid w:val="0"/>
          <w:sz w:val="20"/>
        </w:rPr>
        <w:t xml:space="preserve"> </w:t>
      </w:r>
      <w:r w:rsidR="00AA3D25">
        <w:rPr>
          <w:rFonts w:ascii="Arial" w:eastAsia="Times New Roman" w:hAnsi="Arial"/>
          <w:bCs/>
          <w:snapToGrid w:val="0"/>
          <w:sz w:val="20"/>
        </w:rPr>
        <w:t xml:space="preserve"> ECP</w:t>
      </w:r>
      <w:proofErr w:type="gramEnd"/>
      <w:r w:rsidR="00AA3D25">
        <w:rPr>
          <w:rFonts w:ascii="Arial" w:eastAsia="Times New Roman" w:hAnsi="Arial"/>
          <w:bCs/>
          <w:snapToGrid w:val="0"/>
          <w:sz w:val="20"/>
        </w:rPr>
        <w:t>.7</w:t>
      </w:r>
      <w:r w:rsidR="00962B70" w:rsidRPr="00051DB2">
        <w:rPr>
          <w:rFonts w:ascii="Arial" w:eastAsia="Times New Roman" w:hAnsi="Arial"/>
          <w:bCs/>
          <w:snapToGrid w:val="0"/>
          <w:sz w:val="20"/>
        </w:rPr>
        <w:t xml:space="preserve"> shall apply.</w:t>
      </w:r>
    </w:p>
    <w:p w14:paraId="054964C5" w14:textId="77777777" w:rsidR="00962B70" w:rsidRPr="00B768C3"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rPr>
      </w:pPr>
    </w:p>
    <w:p w14:paraId="6BAB85B2"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rPr>
      </w:pPr>
    </w:p>
    <w:p w14:paraId="2E34FD58" w14:textId="7842DC6B" w:rsidR="00962B70" w:rsidRPr="00051DB2"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rPr>
      </w:pPr>
      <w:r>
        <w:rPr>
          <w:rFonts w:ascii="Arial" w:eastAsia="Times New Roman" w:hAnsi="Arial"/>
          <w:snapToGrid w:val="0"/>
          <w:sz w:val="20"/>
        </w:rPr>
        <w:t>C</w:t>
      </w:r>
      <w:r w:rsidRPr="00051DB2">
        <w:rPr>
          <w:rFonts w:ascii="Arial" w:eastAsia="Times New Roman" w:hAnsi="Arial"/>
          <w:snapToGrid w:val="0"/>
          <w:sz w:val="20"/>
        </w:rPr>
        <w:t>CP</w:t>
      </w:r>
      <w:r w:rsidR="00962B70" w:rsidRPr="00051DB2">
        <w:rPr>
          <w:rFonts w:ascii="Arial" w:eastAsia="Times New Roman" w:hAnsi="Arial"/>
          <w:snapToGrid w:val="0"/>
          <w:sz w:val="20"/>
        </w:rPr>
        <w:t>.7.7</w:t>
      </w:r>
      <w:r w:rsidR="00962B70" w:rsidRPr="00051DB2">
        <w:rPr>
          <w:rFonts w:ascii="Arial" w:eastAsia="Times New Roman" w:hAnsi="Arial"/>
          <w:snapToGrid w:val="0"/>
          <w:sz w:val="20"/>
        </w:rPr>
        <w:tab/>
        <w:t xml:space="preserve">Prior to the issue of a Final Operational Notification the CATO must have addressed the Unresolved Issues to </w:t>
      </w:r>
      <w:r w:rsidR="00962B70" w:rsidRPr="00B768C3">
        <w:rPr>
          <w:rFonts w:ascii="Arial" w:eastAsia="Times New Roman" w:hAnsi="Arial" w:cs="Arial"/>
          <w:snapToGrid w:val="0"/>
          <w:sz w:val="20"/>
          <w:szCs w:val="20"/>
        </w:rPr>
        <w:t>The Company</w:t>
      </w:r>
      <w:r w:rsidR="00962B70" w:rsidRPr="00051DB2">
        <w:rPr>
          <w:rFonts w:ascii="Arial" w:eastAsia="Times New Roman" w:hAnsi="Arial"/>
          <w:snapToGrid w:val="0"/>
          <w:sz w:val="20"/>
          <w:szCs w:val="20"/>
        </w:rPr>
        <w:t>’s and PTO’s satisfaction</w:t>
      </w:r>
      <w:r w:rsidR="00962B70" w:rsidRPr="00051DB2">
        <w:rPr>
          <w:rFonts w:ascii="Arial" w:eastAsia="Times New Roman" w:hAnsi="Arial"/>
          <w:snapToGrid w:val="0"/>
          <w:sz w:val="20"/>
        </w:rPr>
        <w:t xml:space="preserve"> to demonstrate compliance with the relevant STC provisions. </w:t>
      </w:r>
    </w:p>
    <w:p w14:paraId="41E7E03A"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rPr>
      </w:pPr>
    </w:p>
    <w:p w14:paraId="7791E0F1" w14:textId="380EF00D" w:rsidR="00962B70" w:rsidRPr="00B768C3"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rPr>
      </w:pPr>
      <w:r>
        <w:rPr>
          <w:rFonts w:ascii="Arial" w:eastAsia="Times New Roman" w:hAnsi="Arial"/>
          <w:snapToGrid w:val="0"/>
          <w:sz w:val="20"/>
        </w:rPr>
        <w:t>C</w:t>
      </w:r>
      <w:r w:rsidRPr="00051DB2">
        <w:rPr>
          <w:rFonts w:ascii="Arial" w:eastAsia="Times New Roman" w:hAnsi="Arial"/>
          <w:snapToGrid w:val="0"/>
          <w:sz w:val="20"/>
        </w:rPr>
        <w:t>CP</w:t>
      </w:r>
      <w:r w:rsidR="00962B70" w:rsidRPr="00051DB2">
        <w:rPr>
          <w:rFonts w:ascii="Arial" w:eastAsia="Times New Roman" w:hAnsi="Arial"/>
          <w:snapToGrid w:val="0"/>
          <w:sz w:val="20"/>
        </w:rPr>
        <w:t>.7.8</w:t>
      </w:r>
      <w:r w:rsidR="00962B70" w:rsidRPr="00051DB2">
        <w:rPr>
          <w:rFonts w:ascii="Arial" w:eastAsia="Times New Roman" w:hAnsi="Arial"/>
          <w:snapToGrid w:val="0"/>
          <w:sz w:val="20"/>
        </w:rPr>
        <w:tab/>
        <w:t xml:space="preserve">Prior to the issue of a Final Operational Notification the CATO must submit to </w:t>
      </w:r>
      <w:r w:rsidR="00962B70" w:rsidRPr="00B768C3">
        <w:rPr>
          <w:rFonts w:ascii="Arial" w:eastAsia="Times New Roman" w:hAnsi="Arial" w:cs="Arial"/>
          <w:snapToGrid w:val="0"/>
          <w:sz w:val="20"/>
          <w:szCs w:val="20"/>
        </w:rPr>
        <w:t>The Company and PTO</w:t>
      </w:r>
      <w:r w:rsidR="00962B70" w:rsidRPr="00051DB2">
        <w:rPr>
          <w:rFonts w:ascii="Arial" w:eastAsia="Times New Roman" w:hAnsi="Arial"/>
          <w:snapToGrid w:val="0"/>
          <w:sz w:val="18"/>
        </w:rPr>
        <w:t xml:space="preserve"> </w:t>
      </w:r>
      <w:r w:rsidR="00962B70" w:rsidRPr="00051DB2">
        <w:rPr>
          <w:rFonts w:ascii="Arial" w:eastAsia="Times New Roman" w:hAnsi="Arial"/>
          <w:snapToGrid w:val="0"/>
          <w:sz w:val="20"/>
        </w:rPr>
        <w:t xml:space="preserve">to </w:t>
      </w:r>
      <w:r w:rsidR="00962B70" w:rsidRPr="00B768C3">
        <w:rPr>
          <w:rFonts w:ascii="Arial" w:eastAsia="Times New Roman" w:hAnsi="Arial" w:cs="Arial"/>
          <w:snapToGrid w:val="0"/>
          <w:sz w:val="20"/>
          <w:szCs w:val="20"/>
        </w:rPr>
        <w:t>The Company</w:t>
      </w:r>
      <w:r w:rsidR="00962B70" w:rsidRPr="00051DB2">
        <w:rPr>
          <w:rFonts w:ascii="Arial" w:eastAsia="Times New Roman" w:hAnsi="Arial"/>
          <w:snapToGrid w:val="0"/>
          <w:sz w:val="20"/>
          <w:szCs w:val="20"/>
        </w:rPr>
        <w:t>’s and PTO’s</w:t>
      </w:r>
      <w:r w:rsidR="00962B70" w:rsidRPr="00051DB2">
        <w:rPr>
          <w:rFonts w:ascii="Arial" w:eastAsia="Times New Roman" w:hAnsi="Arial"/>
          <w:snapToGrid w:val="0"/>
          <w:sz w:val="18"/>
        </w:rPr>
        <w:t xml:space="preserve"> </w:t>
      </w:r>
      <w:r w:rsidR="00962B70" w:rsidRPr="00051DB2">
        <w:rPr>
          <w:rFonts w:ascii="Arial" w:eastAsia="Times New Roman" w:hAnsi="Arial"/>
          <w:snapToGrid w:val="0"/>
          <w:sz w:val="20"/>
        </w:rPr>
        <w:t>satisfaction:</w:t>
      </w:r>
    </w:p>
    <w:p w14:paraId="326F6F85"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rPr>
      </w:pPr>
    </w:p>
    <w:p w14:paraId="7815FF6E" w14:textId="77777777" w:rsidR="00962B70" w:rsidRPr="00051DB2" w:rsidRDefault="00962B70" w:rsidP="00962B70">
      <w:pPr>
        <w:tabs>
          <w:tab w:val="left" w:pos="2340"/>
          <w:tab w:val="left" w:pos="2736"/>
          <w:tab w:val="left" w:pos="3600"/>
          <w:tab w:val="left" w:pos="4608"/>
          <w:tab w:val="left" w:pos="5904"/>
        </w:tabs>
        <w:ind w:left="2340" w:hanging="780"/>
        <w:jc w:val="both"/>
        <w:rPr>
          <w:rFonts w:ascii="Arial" w:eastAsia="Times New Roman" w:hAnsi="Arial"/>
          <w:snapToGrid w:val="0"/>
          <w:sz w:val="20"/>
        </w:rPr>
      </w:pPr>
      <w:r w:rsidRPr="00051DB2">
        <w:rPr>
          <w:rFonts w:ascii="Arial" w:eastAsia="Times New Roman" w:hAnsi="Arial"/>
          <w:snapToGrid w:val="0"/>
          <w:sz w:val="20"/>
        </w:rPr>
        <w:t>(a)</w:t>
      </w:r>
      <w:r w:rsidRPr="00051DB2">
        <w:rPr>
          <w:rFonts w:ascii="Arial" w:eastAsia="Times New Roman" w:hAnsi="Arial"/>
          <w:snapToGrid w:val="0"/>
          <w:sz w:val="20"/>
        </w:rPr>
        <w:tab/>
        <w:t xml:space="preserve">updated Planning Code data (both Standard Planning Data and Detailed Planning Data), with validated actual values and updated estimates for the future including Forecast Data items such as </w:t>
      </w:r>
      <w:proofErr w:type="gramStart"/>
      <w:r w:rsidRPr="00051DB2">
        <w:rPr>
          <w:rFonts w:ascii="Arial" w:eastAsia="Times New Roman" w:hAnsi="Arial"/>
          <w:snapToGrid w:val="0"/>
          <w:sz w:val="20"/>
        </w:rPr>
        <w:t>Demand;</w:t>
      </w:r>
      <w:proofErr w:type="gramEnd"/>
      <w:r w:rsidRPr="00051DB2">
        <w:rPr>
          <w:rFonts w:ascii="Arial" w:eastAsia="Times New Roman" w:hAnsi="Arial"/>
          <w:snapToGrid w:val="0"/>
          <w:sz w:val="20"/>
        </w:rPr>
        <w:t xml:space="preserve"> </w:t>
      </w:r>
    </w:p>
    <w:p w14:paraId="7EF50F0D" w14:textId="77777777" w:rsidR="00962B70" w:rsidRPr="00051DB2" w:rsidRDefault="00962B70" w:rsidP="00962B70">
      <w:pPr>
        <w:tabs>
          <w:tab w:val="left" w:pos="1980"/>
          <w:tab w:val="left" w:pos="2286"/>
          <w:tab w:val="left" w:pos="2736"/>
          <w:tab w:val="left" w:pos="3600"/>
          <w:tab w:val="left" w:pos="4608"/>
          <w:tab w:val="left" w:pos="5904"/>
        </w:tabs>
        <w:ind w:left="1980" w:hanging="420"/>
        <w:jc w:val="both"/>
        <w:rPr>
          <w:rFonts w:ascii="Arial" w:eastAsia="Times New Roman" w:hAnsi="Arial"/>
          <w:snapToGrid w:val="0"/>
          <w:sz w:val="20"/>
        </w:rPr>
      </w:pPr>
    </w:p>
    <w:p w14:paraId="1A4F5BBD" w14:textId="7639AEB8" w:rsidR="00962B70" w:rsidRPr="00051DB2" w:rsidRDefault="00962B70" w:rsidP="00962B70">
      <w:pPr>
        <w:tabs>
          <w:tab w:val="left" w:pos="2286"/>
          <w:tab w:val="left" w:pos="2340"/>
          <w:tab w:val="left" w:pos="2736"/>
          <w:tab w:val="left" w:pos="3600"/>
          <w:tab w:val="left" w:pos="4608"/>
          <w:tab w:val="left" w:pos="5904"/>
        </w:tabs>
        <w:ind w:left="2340" w:hanging="780"/>
        <w:jc w:val="both"/>
        <w:rPr>
          <w:rFonts w:ascii="Arial" w:eastAsia="Times New Roman" w:hAnsi="Arial"/>
          <w:snapToGrid w:val="0"/>
          <w:sz w:val="20"/>
        </w:rPr>
      </w:pPr>
      <w:r w:rsidRPr="00051DB2">
        <w:rPr>
          <w:rFonts w:ascii="Arial" w:eastAsia="Times New Roman" w:hAnsi="Arial"/>
          <w:snapToGrid w:val="0"/>
          <w:sz w:val="20"/>
        </w:rPr>
        <w:t>(b)</w:t>
      </w:r>
      <w:r w:rsidRPr="00051DB2">
        <w:rPr>
          <w:rFonts w:ascii="Arial" w:eastAsia="Times New Roman" w:hAnsi="Arial"/>
          <w:snapToGrid w:val="0"/>
          <w:sz w:val="20"/>
        </w:rPr>
        <w:tab/>
      </w:r>
      <w:r w:rsidRPr="00051DB2">
        <w:rPr>
          <w:rFonts w:ascii="Arial" w:eastAsia="Times New Roman" w:hAnsi="Arial"/>
          <w:snapToGrid w:val="0"/>
          <w:sz w:val="20"/>
        </w:rPr>
        <w:tab/>
        <w:t xml:space="preserve">any items required by </w:t>
      </w:r>
      <w:r w:rsidR="00831B95">
        <w:rPr>
          <w:rFonts w:ascii="Arial" w:eastAsia="Times New Roman" w:hAnsi="Arial"/>
          <w:snapToGrid w:val="0"/>
          <w:sz w:val="20"/>
        </w:rPr>
        <w:t>C</w:t>
      </w:r>
      <w:r w:rsidRPr="00051DB2">
        <w:rPr>
          <w:rFonts w:ascii="Arial" w:eastAsia="Times New Roman" w:hAnsi="Arial"/>
          <w:snapToGrid w:val="0"/>
          <w:sz w:val="20"/>
        </w:rPr>
        <w:t xml:space="preserve">CP.5.2 and </w:t>
      </w:r>
      <w:r w:rsidR="00831B95">
        <w:rPr>
          <w:rFonts w:ascii="Arial" w:eastAsia="Times New Roman" w:hAnsi="Arial"/>
          <w:snapToGrid w:val="0"/>
          <w:sz w:val="20"/>
        </w:rPr>
        <w:t>C</w:t>
      </w:r>
      <w:r w:rsidRPr="00051DB2">
        <w:rPr>
          <w:rFonts w:ascii="Arial" w:eastAsia="Times New Roman" w:hAnsi="Arial"/>
          <w:snapToGrid w:val="0"/>
          <w:sz w:val="20"/>
        </w:rPr>
        <w:t xml:space="preserve">CP.6.4 updated by the CATO as </w:t>
      </w:r>
      <w:proofErr w:type="gramStart"/>
      <w:r w:rsidRPr="00051DB2">
        <w:rPr>
          <w:rFonts w:ascii="Arial" w:eastAsia="Times New Roman" w:hAnsi="Arial"/>
          <w:snapToGrid w:val="0"/>
          <w:sz w:val="20"/>
        </w:rPr>
        <w:t>necessary;</w:t>
      </w:r>
      <w:proofErr w:type="gramEnd"/>
    </w:p>
    <w:p w14:paraId="717F186E" w14:textId="77777777" w:rsidR="00962B70" w:rsidRPr="00051DB2" w:rsidRDefault="00962B70" w:rsidP="00962B70">
      <w:pPr>
        <w:jc w:val="both"/>
        <w:rPr>
          <w:rFonts w:ascii="Arial" w:eastAsia="Times New Roman" w:hAnsi="Arial"/>
          <w:snapToGrid w:val="0"/>
          <w:sz w:val="20"/>
        </w:rPr>
      </w:pPr>
    </w:p>
    <w:p w14:paraId="33D92BB3" w14:textId="77777777" w:rsidR="00962B70" w:rsidRPr="00051DB2" w:rsidRDefault="00962B70" w:rsidP="00962B70">
      <w:pPr>
        <w:ind w:left="2340" w:hanging="780"/>
        <w:jc w:val="both"/>
        <w:rPr>
          <w:rFonts w:ascii="Arial" w:eastAsia="Times New Roman" w:hAnsi="Arial"/>
          <w:snapToGrid w:val="0"/>
          <w:sz w:val="20"/>
        </w:rPr>
      </w:pPr>
      <w:r w:rsidRPr="00051DB2">
        <w:rPr>
          <w:rFonts w:ascii="Arial" w:eastAsia="Times New Roman" w:hAnsi="Arial"/>
          <w:snapToGrid w:val="0"/>
          <w:sz w:val="20"/>
        </w:rPr>
        <w:t>(c)</w:t>
      </w:r>
      <w:r w:rsidRPr="00051DB2">
        <w:rPr>
          <w:rFonts w:ascii="Arial" w:eastAsia="Times New Roman" w:hAnsi="Arial"/>
          <w:snapToGrid w:val="0"/>
          <w:sz w:val="20"/>
        </w:rPr>
        <w:tab/>
        <w:t xml:space="preserve">evidence to </w:t>
      </w:r>
      <w:r w:rsidRPr="00B768C3">
        <w:rPr>
          <w:rFonts w:ascii="Arial" w:eastAsia="Times New Roman" w:hAnsi="Arial" w:cs="Arial"/>
          <w:snapToGrid w:val="0"/>
          <w:sz w:val="20"/>
          <w:szCs w:val="20"/>
        </w:rPr>
        <w:t>The Company</w:t>
      </w:r>
      <w:r w:rsidRPr="00051DB2">
        <w:rPr>
          <w:rFonts w:ascii="Arial" w:eastAsia="Times New Roman" w:hAnsi="Arial"/>
          <w:snapToGrid w:val="0"/>
          <w:sz w:val="20"/>
          <w:szCs w:val="20"/>
        </w:rPr>
        <w:t>’s and PTO’s reasonable</w:t>
      </w:r>
      <w:r w:rsidRPr="00051DB2">
        <w:rPr>
          <w:rFonts w:ascii="Arial" w:eastAsia="Times New Roman" w:hAnsi="Arial"/>
          <w:snapToGrid w:val="0"/>
          <w:sz w:val="20"/>
        </w:rPr>
        <w:t xml:space="preserve"> satisfaction that demonstrates that the models and/or parameters as required under PC.A.2.2, PC.A.2.3, PC.A.2.4, PC.A.2.5, PC.A.4 and PC.A.6 (as applicable), supplied to </w:t>
      </w:r>
      <w:r w:rsidRPr="00B768C3">
        <w:rPr>
          <w:rFonts w:ascii="Arial" w:eastAsia="Times New Roman" w:hAnsi="Arial" w:cs="Arial"/>
          <w:snapToGrid w:val="0"/>
          <w:sz w:val="20"/>
          <w:szCs w:val="20"/>
        </w:rPr>
        <w:t>The Company and PTO</w:t>
      </w:r>
      <w:r w:rsidRPr="00051DB2">
        <w:rPr>
          <w:rFonts w:ascii="Arial" w:eastAsia="Times New Roman" w:hAnsi="Arial"/>
          <w:snapToGrid w:val="0"/>
          <w:sz w:val="18"/>
        </w:rPr>
        <w:t xml:space="preserve"> </w:t>
      </w:r>
      <w:r w:rsidRPr="00051DB2">
        <w:rPr>
          <w:rFonts w:ascii="Arial" w:eastAsia="Times New Roman" w:hAnsi="Arial"/>
          <w:snapToGrid w:val="0"/>
          <w:sz w:val="20"/>
        </w:rPr>
        <w:t>provide a reasonable representation of the behaviour of the CATO’s Plant and Apparatus;</w:t>
      </w:r>
    </w:p>
    <w:p w14:paraId="2D6E2FB2" w14:textId="77777777" w:rsidR="00962B70" w:rsidRPr="00051DB2" w:rsidRDefault="00962B70" w:rsidP="00962B70">
      <w:pPr>
        <w:jc w:val="both"/>
        <w:rPr>
          <w:rFonts w:ascii="Arial" w:eastAsia="Times New Roman" w:hAnsi="Arial"/>
          <w:snapToGrid w:val="0"/>
          <w:sz w:val="20"/>
          <w:szCs w:val="20"/>
        </w:rPr>
      </w:pPr>
    </w:p>
    <w:p w14:paraId="772885F2" w14:textId="77777777" w:rsidR="00962B70" w:rsidRPr="00051DB2" w:rsidRDefault="00962B70" w:rsidP="00962B70">
      <w:pPr>
        <w:ind w:left="2268" w:hanging="828"/>
        <w:jc w:val="both"/>
        <w:rPr>
          <w:rFonts w:ascii="Arial" w:eastAsia="Times New Roman" w:hAnsi="Arial"/>
          <w:snapToGrid w:val="0"/>
          <w:sz w:val="20"/>
        </w:rPr>
      </w:pPr>
      <w:r w:rsidRPr="00051DB2">
        <w:rPr>
          <w:rFonts w:ascii="Arial" w:eastAsia="Times New Roman" w:hAnsi="Arial"/>
          <w:snapToGrid w:val="0"/>
          <w:sz w:val="20"/>
          <w:szCs w:val="20"/>
        </w:rPr>
        <w:t xml:space="preserve">  (d)</w:t>
      </w:r>
      <w:r w:rsidRPr="00051DB2">
        <w:rPr>
          <w:rFonts w:ascii="Arial" w:eastAsia="Times New Roman" w:hAnsi="Arial"/>
          <w:snapToGrid w:val="0"/>
          <w:sz w:val="20"/>
          <w:szCs w:val="20"/>
        </w:rPr>
        <w:tab/>
      </w:r>
      <w:r w:rsidRPr="00051DB2">
        <w:rPr>
          <w:rFonts w:ascii="Arial" w:eastAsia="Times New Roman" w:hAnsi="Arial"/>
          <w:snapToGrid w:val="0"/>
          <w:sz w:val="20"/>
        </w:rPr>
        <w:t xml:space="preserve">copies of Manufacturer’s Test Certificates or Equipment Certificates issued by an Authorised Certifier or equivalent where these are relied upon as part of the evidence of </w:t>
      </w:r>
      <w:proofErr w:type="gramStart"/>
      <w:r w:rsidRPr="00051DB2">
        <w:rPr>
          <w:rFonts w:ascii="Arial" w:eastAsia="Times New Roman" w:hAnsi="Arial"/>
          <w:snapToGrid w:val="0"/>
          <w:sz w:val="20"/>
        </w:rPr>
        <w:t>compliance;</w:t>
      </w:r>
      <w:proofErr w:type="gramEnd"/>
    </w:p>
    <w:p w14:paraId="68A77D49" w14:textId="77777777" w:rsidR="00962B70" w:rsidRPr="00051DB2" w:rsidRDefault="00962B70" w:rsidP="00962B70">
      <w:pPr>
        <w:jc w:val="both"/>
        <w:rPr>
          <w:rFonts w:ascii="Arial" w:eastAsia="Times New Roman" w:hAnsi="Arial"/>
          <w:snapToGrid w:val="0"/>
          <w:sz w:val="20"/>
        </w:rPr>
      </w:pPr>
    </w:p>
    <w:p w14:paraId="7C7E5AC4" w14:textId="75764448" w:rsidR="00962B70" w:rsidRPr="00051DB2" w:rsidRDefault="00962B70" w:rsidP="00962B70">
      <w:pPr>
        <w:ind w:left="2340" w:hanging="780"/>
        <w:jc w:val="both"/>
        <w:rPr>
          <w:rFonts w:ascii="Arial" w:eastAsia="Times New Roman" w:hAnsi="Arial"/>
          <w:snapToGrid w:val="0"/>
          <w:sz w:val="20"/>
        </w:rPr>
      </w:pPr>
      <w:r w:rsidRPr="00051DB2">
        <w:rPr>
          <w:rFonts w:ascii="Arial" w:eastAsia="Times New Roman" w:hAnsi="Arial"/>
          <w:snapToGrid w:val="0"/>
          <w:sz w:val="20"/>
        </w:rPr>
        <w:t>(e)</w:t>
      </w:r>
      <w:r w:rsidRPr="00051DB2">
        <w:rPr>
          <w:rFonts w:ascii="Arial" w:eastAsia="Times New Roman" w:hAnsi="Arial"/>
          <w:snapToGrid w:val="0"/>
          <w:sz w:val="20"/>
        </w:rPr>
        <w:tab/>
        <w:t xml:space="preserve">results from the tests and simulations required in accordance with </w:t>
      </w:r>
      <w:r w:rsidR="00831B95">
        <w:rPr>
          <w:rFonts w:ascii="Arial" w:eastAsia="Times New Roman" w:hAnsi="Arial"/>
          <w:snapToGrid w:val="0"/>
          <w:sz w:val="20"/>
        </w:rPr>
        <w:t>C</w:t>
      </w:r>
      <w:r w:rsidRPr="00051DB2">
        <w:rPr>
          <w:rFonts w:ascii="Arial" w:eastAsia="Times New Roman" w:hAnsi="Arial"/>
          <w:snapToGrid w:val="0"/>
          <w:sz w:val="20"/>
        </w:rPr>
        <w:t xml:space="preserve">CP.A.8 carried out by the CATO to demonstrate compliance with relevant STC requirements including any tests witnessed by </w:t>
      </w:r>
      <w:r w:rsidRPr="00B768C3">
        <w:rPr>
          <w:rFonts w:ascii="Arial" w:eastAsia="Times New Roman" w:hAnsi="Arial" w:cs="Arial"/>
          <w:snapToGrid w:val="0"/>
          <w:sz w:val="20"/>
          <w:szCs w:val="20"/>
        </w:rPr>
        <w:t>The Company</w:t>
      </w:r>
      <w:r w:rsidRPr="00051DB2">
        <w:rPr>
          <w:rFonts w:ascii="Arial" w:eastAsia="Times New Roman" w:hAnsi="Arial" w:cs="Arial"/>
          <w:bCs/>
          <w:snapToGrid w:val="0"/>
          <w:sz w:val="20"/>
          <w:szCs w:val="20"/>
        </w:rPr>
        <w:t xml:space="preserve"> and</w:t>
      </w:r>
      <w:r w:rsidRPr="00B768C3">
        <w:rPr>
          <w:rFonts w:ascii="Arial" w:eastAsia="Times New Roman" w:hAnsi="Arial" w:cs="Arial"/>
          <w:snapToGrid w:val="0"/>
          <w:sz w:val="20"/>
          <w:szCs w:val="20"/>
        </w:rPr>
        <w:t xml:space="preserve"> PTO</w:t>
      </w:r>
      <w:r w:rsidRPr="00051DB2">
        <w:rPr>
          <w:rFonts w:ascii="Arial" w:eastAsia="Times New Roman" w:hAnsi="Arial"/>
          <w:snapToGrid w:val="0"/>
          <w:sz w:val="20"/>
        </w:rPr>
        <w:t xml:space="preserve">; and </w:t>
      </w:r>
    </w:p>
    <w:p w14:paraId="166D1E12" w14:textId="77777777" w:rsidR="00962B70" w:rsidRPr="00051DB2" w:rsidRDefault="00962B70" w:rsidP="00962B70">
      <w:pPr>
        <w:jc w:val="both"/>
        <w:rPr>
          <w:rFonts w:ascii="Arial" w:eastAsia="Times New Roman" w:hAnsi="Arial"/>
          <w:snapToGrid w:val="0"/>
          <w:sz w:val="20"/>
        </w:rPr>
      </w:pPr>
    </w:p>
    <w:p w14:paraId="73275E98" w14:textId="77777777" w:rsidR="00962B70" w:rsidRPr="00051DB2" w:rsidRDefault="00962B70" w:rsidP="00962B70">
      <w:pPr>
        <w:ind w:left="2340" w:hanging="900"/>
        <w:jc w:val="both"/>
        <w:rPr>
          <w:rFonts w:ascii="Arial" w:eastAsia="Times New Roman" w:hAnsi="Arial"/>
          <w:snapToGrid w:val="0"/>
          <w:sz w:val="20"/>
        </w:rPr>
      </w:pPr>
      <w:r w:rsidRPr="00051DB2">
        <w:rPr>
          <w:rFonts w:ascii="Arial" w:eastAsia="Times New Roman" w:hAnsi="Arial"/>
          <w:snapToGrid w:val="0"/>
          <w:sz w:val="20"/>
        </w:rPr>
        <w:t xml:space="preserve">  (f)</w:t>
      </w:r>
      <w:r w:rsidRPr="00051DB2">
        <w:rPr>
          <w:rFonts w:ascii="Arial" w:eastAsia="Times New Roman" w:hAnsi="Arial"/>
          <w:snapToGrid w:val="0"/>
          <w:sz w:val="20"/>
        </w:rPr>
        <w:tab/>
        <w:t>the final Compliance Statement and a User Self Certification of Compliance signed by the CATO and a statement of any requirements that the CATO has identified that have not been met together with a copy of the derogation in respect of the same from the Authority.</w:t>
      </w:r>
    </w:p>
    <w:p w14:paraId="4864E70D" w14:textId="77777777" w:rsidR="00962B70" w:rsidRPr="00051DB2" w:rsidRDefault="00962B70" w:rsidP="00962B70">
      <w:pPr>
        <w:jc w:val="both"/>
        <w:rPr>
          <w:rFonts w:ascii="Arial" w:eastAsia="Times New Roman" w:hAnsi="Arial"/>
          <w:snapToGrid w:val="0"/>
          <w:sz w:val="20"/>
        </w:rPr>
      </w:pPr>
    </w:p>
    <w:p w14:paraId="6200C50C" w14:textId="2BE7CCFD"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rPr>
      </w:pPr>
      <w:r>
        <w:rPr>
          <w:rFonts w:ascii="Arial" w:eastAsia="Times New Roman" w:hAnsi="Arial"/>
          <w:snapToGrid w:val="0"/>
          <w:sz w:val="20"/>
        </w:rPr>
        <w:t>C</w:t>
      </w:r>
      <w:r w:rsidR="00962B70" w:rsidRPr="00051DB2">
        <w:rPr>
          <w:rFonts w:ascii="Arial" w:eastAsia="Times New Roman" w:hAnsi="Arial"/>
          <w:snapToGrid w:val="0"/>
          <w:sz w:val="20"/>
        </w:rPr>
        <w:t>CP.7.9</w:t>
      </w:r>
      <w:r w:rsidR="00962B70" w:rsidRPr="00051DB2">
        <w:rPr>
          <w:rFonts w:ascii="Arial" w:eastAsia="Times New Roman" w:hAnsi="Arial"/>
          <w:snapToGrid w:val="0"/>
          <w:sz w:val="20"/>
        </w:rPr>
        <w:tab/>
        <w:t xml:space="preserve">The items referred to at </w:t>
      </w:r>
      <w:r w:rsidR="00831B95">
        <w:rPr>
          <w:rFonts w:ascii="Arial" w:eastAsia="Times New Roman" w:hAnsi="Arial"/>
          <w:snapToGrid w:val="0"/>
          <w:sz w:val="20"/>
        </w:rPr>
        <w:t>C</w:t>
      </w:r>
      <w:r w:rsidR="00962B70" w:rsidRPr="00051DB2">
        <w:rPr>
          <w:rFonts w:ascii="Arial" w:eastAsia="Times New Roman" w:hAnsi="Arial"/>
          <w:snapToGrid w:val="0"/>
          <w:sz w:val="20"/>
        </w:rPr>
        <w:t xml:space="preserve">CP.7.8 shall be submitted by the CATO after successful completion of the tests required under </w:t>
      </w:r>
      <w:r w:rsidR="00831B95">
        <w:rPr>
          <w:rFonts w:ascii="Arial" w:eastAsia="Times New Roman" w:hAnsi="Arial"/>
          <w:snapToGrid w:val="0"/>
          <w:sz w:val="20"/>
        </w:rPr>
        <w:t>C</w:t>
      </w:r>
      <w:r w:rsidR="00962B70" w:rsidRPr="00051DB2">
        <w:rPr>
          <w:rFonts w:ascii="Arial" w:eastAsia="Times New Roman" w:hAnsi="Arial"/>
          <w:snapToGrid w:val="0"/>
          <w:sz w:val="20"/>
        </w:rPr>
        <w:t xml:space="preserve">CP.7.8. </w:t>
      </w:r>
    </w:p>
    <w:p w14:paraId="529449B4" w14:textId="77777777" w:rsidR="00962B70" w:rsidRPr="00051DB2" w:rsidRDefault="00962B70" w:rsidP="00962B70">
      <w:pPr>
        <w:ind w:left="1560" w:hanging="1560"/>
        <w:jc w:val="both"/>
        <w:rPr>
          <w:rFonts w:ascii="Arial" w:eastAsia="Times New Roman" w:hAnsi="Arial"/>
          <w:snapToGrid w:val="0"/>
          <w:sz w:val="20"/>
        </w:rPr>
      </w:pPr>
    </w:p>
    <w:p w14:paraId="1DDC7142" w14:textId="7F461377" w:rsidR="00962B70" w:rsidRPr="00051DB2" w:rsidRDefault="0073564F" w:rsidP="00962B70">
      <w:pPr>
        <w:ind w:left="1560" w:hanging="1560"/>
        <w:jc w:val="both"/>
        <w:rPr>
          <w:rFonts w:ascii="Arial" w:eastAsia="Times New Roman" w:hAnsi="Arial"/>
          <w:snapToGrid w:val="0"/>
          <w:sz w:val="20"/>
        </w:rPr>
      </w:pPr>
      <w:r>
        <w:rPr>
          <w:rFonts w:ascii="Arial" w:eastAsia="Times New Roman" w:hAnsi="Arial"/>
          <w:snapToGrid w:val="0"/>
          <w:sz w:val="20"/>
        </w:rPr>
        <w:t>C</w:t>
      </w:r>
      <w:r w:rsidR="00962B70" w:rsidRPr="00051DB2">
        <w:rPr>
          <w:rFonts w:ascii="Arial" w:eastAsia="Times New Roman" w:hAnsi="Arial"/>
          <w:snapToGrid w:val="0"/>
          <w:sz w:val="20"/>
        </w:rPr>
        <w:t>CP.7.10</w:t>
      </w:r>
      <w:r w:rsidR="00962B70" w:rsidRPr="00051DB2">
        <w:rPr>
          <w:rFonts w:ascii="Arial" w:eastAsia="Times New Roman" w:hAnsi="Arial"/>
          <w:snapToGrid w:val="0"/>
          <w:sz w:val="20"/>
        </w:rPr>
        <w:tab/>
        <w:t xml:space="preserve">If the requirements of </w:t>
      </w:r>
      <w:r w:rsidR="00831B95">
        <w:rPr>
          <w:rFonts w:ascii="Arial" w:eastAsia="Times New Roman" w:hAnsi="Arial"/>
          <w:snapToGrid w:val="0"/>
          <w:sz w:val="20"/>
        </w:rPr>
        <w:t>C</w:t>
      </w:r>
      <w:r w:rsidR="00962B70" w:rsidRPr="00051DB2">
        <w:rPr>
          <w:rFonts w:ascii="Arial" w:eastAsia="Times New Roman" w:hAnsi="Arial"/>
          <w:snapToGrid w:val="0"/>
          <w:sz w:val="20"/>
        </w:rPr>
        <w:t xml:space="preserve">CP.7.8 have been successfully met, </w:t>
      </w:r>
      <w:r w:rsidR="00962B70" w:rsidRPr="00B768C3">
        <w:rPr>
          <w:rFonts w:ascii="Arial" w:eastAsia="Times New Roman" w:hAnsi="Arial" w:cs="Arial"/>
          <w:snapToGrid w:val="0"/>
          <w:sz w:val="20"/>
          <w:szCs w:val="20"/>
        </w:rPr>
        <w:t xml:space="preserve">The </w:t>
      </w:r>
      <w:r w:rsidR="00BD5C97" w:rsidRPr="00B768C3">
        <w:rPr>
          <w:rFonts w:ascii="Arial" w:eastAsia="Times New Roman" w:hAnsi="Arial" w:cs="Arial"/>
          <w:snapToGrid w:val="0"/>
          <w:sz w:val="20"/>
          <w:szCs w:val="20"/>
        </w:rPr>
        <w:t>Company</w:t>
      </w:r>
      <w:r w:rsidR="00BD5C97" w:rsidRPr="00051DB2">
        <w:rPr>
          <w:rFonts w:ascii="Arial" w:eastAsia="Times New Roman" w:hAnsi="Arial"/>
          <w:snapToGrid w:val="0"/>
          <w:sz w:val="20"/>
        </w:rPr>
        <w:t xml:space="preserve"> and</w:t>
      </w:r>
      <w:r w:rsidR="00962B70" w:rsidRPr="00051DB2">
        <w:rPr>
          <w:rFonts w:ascii="Arial" w:eastAsia="Times New Roman" w:hAnsi="Arial"/>
          <w:snapToGrid w:val="0"/>
          <w:sz w:val="20"/>
        </w:rPr>
        <w:t xml:space="preserve"> / or </w:t>
      </w:r>
      <w:r w:rsidR="00962B70" w:rsidRPr="00051DB2">
        <w:rPr>
          <w:rFonts w:ascii="Arial" w:eastAsia="Times New Roman" w:hAnsi="Arial"/>
          <w:bCs/>
          <w:snapToGrid w:val="0"/>
          <w:sz w:val="20"/>
        </w:rPr>
        <w:t>PTO</w:t>
      </w:r>
      <w:r w:rsidR="00962B70" w:rsidRPr="00051DB2">
        <w:rPr>
          <w:rFonts w:ascii="Arial" w:eastAsia="Times New Roman" w:hAnsi="Arial"/>
          <w:snapToGrid w:val="0"/>
          <w:sz w:val="20"/>
        </w:rPr>
        <w:t xml:space="preserve"> will notify the CATO that compliance with the relevant STC provisions has been demonstrated for the CATOs Plant and Apparatus as applicable through the issue of a Final Operational Notification.</w:t>
      </w:r>
    </w:p>
    <w:p w14:paraId="2CF1B5E9"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snapToGrid w:val="0"/>
          <w:sz w:val="20"/>
        </w:rPr>
      </w:pPr>
    </w:p>
    <w:p w14:paraId="4FDC89AE" w14:textId="1642700E" w:rsidR="00962B70" w:rsidRPr="00051DB2" w:rsidRDefault="0073564F" w:rsidP="00962B70">
      <w:pPr>
        <w:tabs>
          <w:tab w:val="left" w:pos="2286"/>
          <w:tab w:val="left" w:pos="2736"/>
          <w:tab w:val="left" w:pos="3600"/>
          <w:tab w:val="left" w:pos="4608"/>
          <w:tab w:val="left" w:pos="5904"/>
        </w:tabs>
        <w:ind w:left="1440" w:hanging="1440"/>
        <w:jc w:val="both"/>
        <w:rPr>
          <w:rFonts w:ascii="Arial" w:eastAsia="Times New Roman" w:hAnsi="Arial" w:cs="Arial"/>
          <w:b/>
          <w:snapToGrid w:val="0"/>
          <w:sz w:val="18"/>
          <w:szCs w:val="20"/>
        </w:rPr>
      </w:pPr>
      <w:r>
        <w:rPr>
          <w:rFonts w:ascii="Arial" w:eastAsia="Times New Roman" w:hAnsi="Arial"/>
          <w:snapToGrid w:val="0"/>
          <w:sz w:val="20"/>
        </w:rPr>
        <w:t>C</w:t>
      </w:r>
      <w:r w:rsidR="00962B70" w:rsidRPr="00051DB2">
        <w:rPr>
          <w:rFonts w:ascii="Arial" w:eastAsia="Times New Roman" w:hAnsi="Arial"/>
          <w:snapToGrid w:val="0"/>
          <w:sz w:val="20"/>
        </w:rPr>
        <w:t>CP.7.11</w:t>
      </w:r>
      <w:r w:rsidR="00962B70" w:rsidRPr="00051DB2">
        <w:rPr>
          <w:rFonts w:ascii="Arial" w:eastAsia="Times New Roman" w:hAnsi="Arial"/>
          <w:snapToGrid w:val="0"/>
          <w:sz w:val="20"/>
        </w:rPr>
        <w:tab/>
        <w:t xml:space="preserve">If a Final Operational Notification cannot be issued because the requirements of </w:t>
      </w:r>
      <w:r w:rsidR="009B5338">
        <w:rPr>
          <w:rFonts w:ascii="Arial" w:eastAsia="Times New Roman" w:hAnsi="Arial"/>
          <w:snapToGrid w:val="0"/>
          <w:sz w:val="20"/>
        </w:rPr>
        <w:t>C</w:t>
      </w:r>
      <w:r w:rsidR="00962B70" w:rsidRPr="00051DB2">
        <w:rPr>
          <w:rFonts w:ascii="Arial" w:eastAsia="Times New Roman" w:hAnsi="Arial"/>
          <w:snapToGrid w:val="0"/>
          <w:sz w:val="20"/>
        </w:rPr>
        <w:t xml:space="preserve">CP.7.8 have not been successfully met prior to the expiry of </w:t>
      </w:r>
      <w:proofErr w:type="gramStart"/>
      <w:r w:rsidR="00962B70" w:rsidRPr="00051DB2">
        <w:rPr>
          <w:rFonts w:ascii="Arial" w:eastAsia="Times New Roman" w:hAnsi="Arial"/>
          <w:snapToGrid w:val="0"/>
          <w:sz w:val="20"/>
        </w:rPr>
        <w:t>an</w:t>
      </w:r>
      <w:proofErr w:type="gramEnd"/>
      <w:r w:rsidR="00962B70" w:rsidRPr="00051DB2">
        <w:rPr>
          <w:rFonts w:ascii="Arial" w:eastAsia="Times New Roman" w:hAnsi="Arial"/>
          <w:snapToGrid w:val="0"/>
          <w:sz w:val="20"/>
        </w:rPr>
        <w:t xml:space="preserve"> </w:t>
      </w:r>
      <w:r w:rsidR="00724B79">
        <w:rPr>
          <w:rFonts w:ascii="Arial" w:eastAsia="Times New Roman" w:hAnsi="Arial" w:cs="Arial"/>
          <w:snapToGrid w:val="0"/>
          <w:sz w:val="20"/>
          <w:szCs w:val="20"/>
        </w:rPr>
        <w:t>Permission to Load (</w:t>
      </w:r>
      <w:proofErr w:type="spellStart"/>
      <w:r w:rsidR="00724B79">
        <w:rPr>
          <w:rFonts w:ascii="Arial" w:eastAsia="Times New Roman" w:hAnsi="Arial" w:cs="Arial"/>
          <w:snapToGrid w:val="0"/>
          <w:sz w:val="20"/>
          <w:szCs w:val="20"/>
        </w:rPr>
        <w:t>PtL</w:t>
      </w:r>
      <w:proofErr w:type="spellEnd"/>
      <w:r w:rsidR="00724B79">
        <w:rPr>
          <w:rFonts w:ascii="Arial" w:eastAsia="Times New Roman" w:hAnsi="Arial" w:cs="Arial"/>
          <w:snapToGrid w:val="0"/>
          <w:sz w:val="20"/>
          <w:szCs w:val="20"/>
        </w:rPr>
        <w:t>)</w:t>
      </w:r>
      <w:r w:rsidR="00962B70" w:rsidRPr="00051DB2">
        <w:rPr>
          <w:rFonts w:ascii="Arial" w:eastAsia="Times New Roman" w:hAnsi="Arial"/>
          <w:snapToGrid w:val="0"/>
          <w:sz w:val="20"/>
        </w:rPr>
        <w:t xml:space="preserve">, then </w:t>
      </w:r>
      <w:r w:rsidR="00962B70" w:rsidRPr="00051DB2">
        <w:rPr>
          <w:rFonts w:ascii="Arial" w:eastAsia="Times New Roman" w:hAnsi="Arial"/>
          <w:snapToGrid w:val="0"/>
          <w:sz w:val="20"/>
        </w:rPr>
        <w:lastRenderedPageBreak/>
        <w:t xml:space="preserve">the CATO and/or </w:t>
      </w:r>
      <w:r w:rsidR="00962B70" w:rsidRPr="00B768C3">
        <w:rPr>
          <w:rFonts w:ascii="Arial" w:eastAsia="Times New Roman" w:hAnsi="Arial" w:cs="Arial"/>
          <w:snapToGrid w:val="0"/>
          <w:sz w:val="20"/>
          <w:szCs w:val="20"/>
        </w:rPr>
        <w:t>The Company and / or PTO</w:t>
      </w:r>
      <w:r w:rsidR="00962B70" w:rsidRPr="00051DB2">
        <w:rPr>
          <w:rFonts w:ascii="Arial" w:eastAsia="Times New Roman" w:hAnsi="Arial"/>
          <w:snapToGrid w:val="0"/>
          <w:sz w:val="18"/>
        </w:rPr>
        <w:t xml:space="preserve"> </w:t>
      </w:r>
      <w:r w:rsidR="00962B70" w:rsidRPr="00051DB2">
        <w:rPr>
          <w:rFonts w:ascii="Arial" w:eastAsia="Times New Roman" w:hAnsi="Arial"/>
          <w:snapToGrid w:val="0"/>
          <w:sz w:val="20"/>
        </w:rPr>
        <w:t xml:space="preserve">shall apply to the Authority for a derogation. The provisions of </w:t>
      </w:r>
      <w:r w:rsidR="009B5338">
        <w:rPr>
          <w:rFonts w:ascii="Arial" w:eastAsia="Times New Roman" w:hAnsi="Arial"/>
          <w:snapToGrid w:val="0"/>
          <w:sz w:val="20"/>
        </w:rPr>
        <w:t>C</w:t>
      </w:r>
      <w:r w:rsidR="00962B70" w:rsidRPr="00051DB2">
        <w:rPr>
          <w:rFonts w:ascii="Arial" w:eastAsia="Times New Roman" w:hAnsi="Arial"/>
          <w:snapToGrid w:val="0"/>
          <w:sz w:val="20"/>
        </w:rPr>
        <w:t>CP.10 shall then apply.</w:t>
      </w:r>
    </w:p>
    <w:p w14:paraId="5A9AB07A" w14:textId="77777777" w:rsidR="00962B70" w:rsidRPr="00051DB2" w:rsidRDefault="00962B70" w:rsidP="00962B70">
      <w:pPr>
        <w:tabs>
          <w:tab w:val="left" w:pos="2286"/>
          <w:tab w:val="left" w:pos="2736"/>
          <w:tab w:val="left" w:pos="3600"/>
          <w:tab w:val="left" w:pos="4608"/>
          <w:tab w:val="left" w:pos="5904"/>
        </w:tabs>
        <w:jc w:val="both"/>
        <w:rPr>
          <w:rFonts w:ascii="Arial" w:eastAsia="Times New Roman" w:hAnsi="Arial" w:cs="Arial"/>
          <w:snapToGrid w:val="0"/>
          <w:sz w:val="18"/>
          <w:szCs w:val="20"/>
        </w:rPr>
      </w:pPr>
    </w:p>
    <w:p w14:paraId="7B71111B" w14:textId="3E7CEE65" w:rsidR="00962B70" w:rsidRPr="00B768C3" w:rsidRDefault="0073564F" w:rsidP="00962B70">
      <w:pPr>
        <w:keepNext/>
        <w:tabs>
          <w:tab w:val="left" w:pos="90"/>
        </w:tabs>
        <w:jc w:val="both"/>
        <w:outlineLvl w:val="0"/>
        <w:rPr>
          <w:rFonts w:ascii="Arial" w:eastAsia="Times New Roman" w:hAnsi="Arial"/>
          <w:b/>
          <w:color w:val="000000"/>
          <w:sz w:val="20"/>
        </w:rPr>
      </w:pPr>
      <w:bookmarkStart w:id="30" w:name="_Toc123822817"/>
      <w:r w:rsidRPr="00B768C3">
        <w:rPr>
          <w:rFonts w:ascii="Arial" w:eastAsia="Times New Roman" w:hAnsi="Arial"/>
          <w:b/>
          <w:snapToGrid w:val="0"/>
          <w:color w:val="000000"/>
          <w:sz w:val="20"/>
        </w:rPr>
        <w:t>C</w:t>
      </w:r>
      <w:r w:rsidR="00962B70" w:rsidRPr="00B768C3">
        <w:rPr>
          <w:rFonts w:ascii="Arial" w:eastAsia="Times New Roman" w:hAnsi="Arial"/>
          <w:b/>
          <w:snapToGrid w:val="0"/>
          <w:color w:val="000000"/>
          <w:sz w:val="20"/>
        </w:rPr>
        <w:t>CP.8</w:t>
      </w:r>
      <w:r w:rsidR="00962B70" w:rsidRPr="00B768C3">
        <w:rPr>
          <w:rFonts w:ascii="Arial" w:eastAsia="Times New Roman" w:hAnsi="Arial"/>
          <w:b/>
          <w:snapToGrid w:val="0"/>
          <w:color w:val="000000"/>
          <w:sz w:val="20"/>
        </w:rPr>
        <w:tab/>
      </w:r>
      <w:r w:rsidR="00962B70" w:rsidRPr="00B768C3">
        <w:rPr>
          <w:rFonts w:ascii="Arial" w:eastAsia="Times New Roman" w:hAnsi="Arial"/>
          <w:b/>
          <w:snapToGrid w:val="0"/>
          <w:color w:val="000000"/>
          <w:sz w:val="20"/>
        </w:rPr>
        <w:tab/>
      </w:r>
      <w:r w:rsidR="00962B70" w:rsidRPr="00B768C3">
        <w:rPr>
          <w:rFonts w:ascii="Arial" w:eastAsia="Times New Roman" w:hAnsi="Arial"/>
          <w:b/>
          <w:snapToGrid w:val="0"/>
          <w:color w:val="000000"/>
          <w:sz w:val="20"/>
          <w:u w:val="single"/>
        </w:rPr>
        <w:t>COMPLIANCE REPEAT PLAN</w:t>
      </w:r>
      <w:bookmarkEnd w:id="30"/>
    </w:p>
    <w:p w14:paraId="3BAA4261" w14:textId="77777777" w:rsidR="00962B70" w:rsidRPr="00051DB2" w:rsidRDefault="00962B70" w:rsidP="00962B70">
      <w:pPr>
        <w:widowControl w:val="0"/>
        <w:tabs>
          <w:tab w:val="left" w:pos="2286"/>
          <w:tab w:val="left" w:pos="2736"/>
          <w:tab w:val="left" w:pos="3600"/>
          <w:tab w:val="left" w:pos="4608"/>
          <w:tab w:val="left" w:pos="5904"/>
        </w:tabs>
        <w:spacing w:line="264" w:lineRule="auto"/>
        <w:rPr>
          <w:rFonts w:ascii="Arial" w:eastAsia="Times New Roman" w:hAnsi="Arial"/>
          <w:snapToGrid w:val="0"/>
          <w:sz w:val="20"/>
        </w:rPr>
      </w:pPr>
    </w:p>
    <w:p w14:paraId="0DC14999" w14:textId="0D9DE45D" w:rsidR="00962B70" w:rsidRPr="00051DB2" w:rsidRDefault="0073564F" w:rsidP="00962B70">
      <w:pPr>
        <w:keepLines/>
        <w:widowControl w:val="0"/>
        <w:tabs>
          <w:tab w:val="left" w:pos="1418"/>
        </w:tabs>
        <w:spacing w:after="120" w:line="264" w:lineRule="auto"/>
        <w:ind w:left="1418" w:hanging="1418"/>
        <w:jc w:val="both"/>
        <w:rPr>
          <w:rFonts w:ascii="Arial" w:eastAsia="Times New Roman" w:hAnsi="Arial" w:cs="Arial"/>
          <w:snapToGrid w:val="0"/>
          <w:color w:val="000000"/>
          <w:sz w:val="20"/>
          <w:szCs w:val="20"/>
          <w:lang w:eastAsia="en-GB"/>
        </w:rPr>
      </w:pPr>
      <w:r>
        <w:rPr>
          <w:rFonts w:ascii="Arial" w:eastAsia="Times New Roman" w:hAnsi="Arial"/>
          <w:snapToGrid w:val="0"/>
          <w:color w:val="000000"/>
          <w:sz w:val="20"/>
        </w:rPr>
        <w:t>C</w:t>
      </w:r>
      <w:r w:rsidR="00962B70" w:rsidRPr="00051DB2">
        <w:rPr>
          <w:rFonts w:ascii="Arial" w:eastAsia="Times New Roman" w:hAnsi="Arial"/>
          <w:snapToGrid w:val="0"/>
          <w:color w:val="000000"/>
          <w:sz w:val="20"/>
        </w:rPr>
        <w:t>CP.8.1</w:t>
      </w:r>
      <w:r w:rsidR="00962B70" w:rsidRPr="00051DB2">
        <w:rPr>
          <w:rFonts w:ascii="Arial" w:eastAsia="Times New Roman" w:hAnsi="Arial"/>
          <w:snapToGrid w:val="0"/>
          <w:color w:val="000000"/>
          <w:sz w:val="20"/>
        </w:rPr>
        <w:tab/>
        <w:t xml:space="preserve">No later than 4 calendar years and 6 months after the issue of a </w:t>
      </w:r>
      <w:r w:rsidR="00962B70" w:rsidRPr="003610B8">
        <w:rPr>
          <w:rFonts w:ascii="Arial" w:eastAsia="Times New Roman" w:hAnsi="Arial"/>
          <w:snapToGrid w:val="0"/>
          <w:color w:val="000000"/>
          <w:sz w:val="20"/>
        </w:rPr>
        <w:t>Final Operational Notification</w:t>
      </w:r>
      <w:r w:rsidR="00962B70" w:rsidRPr="00051DB2">
        <w:rPr>
          <w:rFonts w:ascii="Arial" w:eastAsia="Times New Roman" w:hAnsi="Arial"/>
          <w:bCs/>
          <w:snapToGrid w:val="0"/>
          <w:color w:val="000000"/>
          <w:sz w:val="20"/>
        </w:rPr>
        <w:t>,</w:t>
      </w:r>
      <w:r w:rsidR="00962B70" w:rsidRPr="003610B8">
        <w:rPr>
          <w:rFonts w:ascii="Arial" w:eastAsia="Times New Roman" w:hAnsi="Arial"/>
          <w:snapToGrid w:val="0"/>
          <w:color w:val="000000"/>
          <w:sz w:val="20"/>
        </w:rPr>
        <w:t xml:space="preserve"> </w:t>
      </w:r>
      <w:r w:rsidR="00962B70" w:rsidRPr="003610B8">
        <w:rPr>
          <w:rFonts w:ascii="Arial" w:eastAsia="Times New Roman" w:hAnsi="Arial"/>
          <w:snapToGrid w:val="0"/>
          <w:color w:val="000000"/>
          <w:sz w:val="20"/>
          <w:szCs w:val="20"/>
        </w:rPr>
        <w:t xml:space="preserve">The Company </w:t>
      </w:r>
      <w:r w:rsidR="00962B70" w:rsidRPr="00051DB2">
        <w:rPr>
          <w:rFonts w:ascii="Arial" w:eastAsia="Times New Roman" w:hAnsi="Arial"/>
          <w:bCs/>
          <w:snapToGrid w:val="0"/>
          <w:color w:val="000000"/>
          <w:sz w:val="20"/>
          <w:szCs w:val="20"/>
        </w:rPr>
        <w:t>and / or</w:t>
      </w:r>
      <w:r w:rsidR="00962B70" w:rsidRPr="003610B8">
        <w:rPr>
          <w:rFonts w:ascii="Arial" w:eastAsia="Times New Roman" w:hAnsi="Arial"/>
          <w:snapToGrid w:val="0"/>
          <w:color w:val="000000"/>
          <w:sz w:val="20"/>
          <w:szCs w:val="20"/>
        </w:rPr>
        <w:t xml:space="preserve"> PTO</w:t>
      </w:r>
      <w:r w:rsidR="00962B70" w:rsidRPr="00051DB2">
        <w:rPr>
          <w:rFonts w:ascii="Arial" w:eastAsia="Times New Roman" w:hAnsi="Arial"/>
          <w:snapToGrid w:val="0"/>
          <w:color w:val="000000"/>
          <w:sz w:val="20"/>
          <w:szCs w:val="20"/>
        </w:rPr>
        <w:t xml:space="preserve"> will notify the </w:t>
      </w:r>
      <w:r w:rsidR="00962B70" w:rsidRPr="003610B8">
        <w:rPr>
          <w:rFonts w:ascii="Arial" w:eastAsia="Times New Roman" w:hAnsi="Arial"/>
          <w:snapToGrid w:val="0"/>
          <w:color w:val="000000"/>
          <w:sz w:val="20"/>
          <w:szCs w:val="20"/>
        </w:rPr>
        <w:t xml:space="preserve">CATO </w:t>
      </w:r>
      <w:r w:rsidR="00962B70" w:rsidRPr="00051DB2">
        <w:rPr>
          <w:rFonts w:ascii="Arial" w:eastAsia="Times New Roman" w:hAnsi="Arial"/>
          <w:snapToGrid w:val="0"/>
          <w:color w:val="000000"/>
          <w:sz w:val="20"/>
          <w:szCs w:val="20"/>
        </w:rPr>
        <w:t xml:space="preserve">that confirmation of continued compliance with </w:t>
      </w:r>
      <w:r w:rsidR="00962B70" w:rsidRPr="00051DB2">
        <w:rPr>
          <w:rFonts w:ascii="Arial" w:eastAsia="Times New Roman" w:hAnsi="Arial" w:cs="Arial"/>
          <w:snapToGrid w:val="0"/>
          <w:color w:val="000000"/>
          <w:sz w:val="20"/>
          <w:szCs w:val="20"/>
          <w:lang w:eastAsia="en-GB"/>
        </w:rPr>
        <w:t xml:space="preserve">the requirements of the </w:t>
      </w:r>
      <w:r w:rsidR="00962B70" w:rsidRPr="00051DB2">
        <w:rPr>
          <w:rFonts w:ascii="Arial" w:eastAsia="Times New Roman" w:hAnsi="Arial" w:cs="Arial"/>
          <w:bCs/>
          <w:snapToGrid w:val="0"/>
          <w:color w:val="000000"/>
          <w:sz w:val="20"/>
          <w:szCs w:val="20"/>
          <w:lang w:eastAsia="en-GB"/>
        </w:rPr>
        <w:t>STC</w:t>
      </w:r>
      <w:r w:rsidR="00962B70" w:rsidRPr="00051DB2">
        <w:rPr>
          <w:rFonts w:ascii="Arial" w:eastAsia="Times New Roman" w:hAnsi="Arial" w:cs="Arial"/>
          <w:snapToGrid w:val="0"/>
          <w:color w:val="000000"/>
          <w:sz w:val="20"/>
          <w:szCs w:val="20"/>
          <w:lang w:eastAsia="en-GB"/>
        </w:rPr>
        <w:t xml:space="preserve"> and/or the </w:t>
      </w:r>
      <w:r w:rsidR="00962B70" w:rsidRPr="003610B8">
        <w:rPr>
          <w:rFonts w:ascii="Arial" w:eastAsia="Times New Roman" w:hAnsi="Arial" w:cs="Arial"/>
          <w:snapToGrid w:val="0"/>
          <w:color w:val="000000"/>
          <w:sz w:val="20"/>
          <w:szCs w:val="20"/>
          <w:lang w:eastAsia="en-GB"/>
        </w:rPr>
        <w:t>Bilateral Agreement</w:t>
      </w:r>
      <w:r w:rsidR="00962B70" w:rsidRPr="00051DB2">
        <w:rPr>
          <w:rFonts w:ascii="Arial" w:eastAsia="Times New Roman" w:hAnsi="Arial" w:cs="Arial"/>
          <w:snapToGrid w:val="0"/>
          <w:color w:val="000000"/>
          <w:sz w:val="20"/>
          <w:szCs w:val="20"/>
          <w:lang w:eastAsia="en-GB"/>
        </w:rPr>
        <w:t>.</w:t>
      </w:r>
    </w:p>
    <w:p w14:paraId="4B313B90" w14:textId="7D4E6DAB" w:rsidR="00962B70" w:rsidRPr="00051DB2" w:rsidRDefault="0073564F"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rPr>
      </w:pPr>
      <w:r>
        <w:rPr>
          <w:rFonts w:ascii="Arial" w:eastAsia="Times New Roman" w:hAnsi="Arial"/>
          <w:snapToGrid w:val="0"/>
          <w:color w:val="000000"/>
          <w:sz w:val="20"/>
        </w:rPr>
        <w:t>C</w:t>
      </w:r>
      <w:r w:rsidR="00962B70" w:rsidRPr="00051DB2">
        <w:rPr>
          <w:rFonts w:ascii="Arial" w:eastAsia="Times New Roman" w:hAnsi="Arial"/>
          <w:snapToGrid w:val="0"/>
          <w:color w:val="000000"/>
          <w:sz w:val="20"/>
        </w:rPr>
        <w:t>CP.8.2</w:t>
      </w:r>
      <w:r w:rsidR="00962B70" w:rsidRPr="00051DB2">
        <w:rPr>
          <w:rFonts w:ascii="Arial" w:eastAsia="Times New Roman" w:hAnsi="Arial"/>
          <w:snapToGrid w:val="0"/>
          <w:color w:val="000000"/>
          <w:sz w:val="20"/>
        </w:rPr>
        <w:tab/>
        <w:t xml:space="preserve">No later than 5 calendar years after the issue of a </w:t>
      </w:r>
      <w:r w:rsidR="00962B70" w:rsidRPr="00340891">
        <w:rPr>
          <w:rFonts w:ascii="Arial" w:eastAsia="Times New Roman" w:hAnsi="Arial"/>
          <w:snapToGrid w:val="0"/>
          <w:color w:val="000000"/>
          <w:sz w:val="20"/>
        </w:rPr>
        <w:t>Final Operational Notification</w:t>
      </w:r>
      <w:r w:rsidR="00962B70" w:rsidRPr="00051DB2">
        <w:rPr>
          <w:rFonts w:ascii="Arial" w:eastAsia="Times New Roman" w:hAnsi="Arial"/>
          <w:bCs/>
          <w:snapToGrid w:val="0"/>
          <w:color w:val="000000"/>
          <w:sz w:val="20"/>
        </w:rPr>
        <w:t>,</w:t>
      </w:r>
      <w:r w:rsidR="00962B70" w:rsidRPr="00340891">
        <w:rPr>
          <w:rFonts w:ascii="Arial" w:eastAsia="Times New Roman" w:hAnsi="Arial"/>
          <w:snapToGrid w:val="0"/>
          <w:color w:val="000000"/>
          <w:sz w:val="20"/>
        </w:rPr>
        <w:t xml:space="preserve"> </w:t>
      </w:r>
      <w:r w:rsidR="00962B70" w:rsidRPr="00051DB2">
        <w:rPr>
          <w:rFonts w:ascii="Arial" w:eastAsia="Times New Roman" w:hAnsi="Arial"/>
          <w:snapToGrid w:val="0"/>
          <w:color w:val="000000"/>
          <w:sz w:val="20"/>
          <w:szCs w:val="20"/>
        </w:rPr>
        <w:t xml:space="preserve">the </w:t>
      </w:r>
      <w:r w:rsidR="00962B70" w:rsidRPr="00340891">
        <w:rPr>
          <w:rFonts w:ascii="Arial" w:eastAsia="Times New Roman" w:hAnsi="Arial"/>
          <w:snapToGrid w:val="0"/>
          <w:color w:val="000000"/>
          <w:sz w:val="20"/>
          <w:szCs w:val="20"/>
        </w:rPr>
        <w:t>CATO</w:t>
      </w:r>
      <w:r w:rsidR="00962B70" w:rsidRPr="00051DB2">
        <w:rPr>
          <w:rFonts w:ascii="Arial" w:eastAsia="Times New Roman" w:hAnsi="Arial" w:cs="Arial"/>
          <w:snapToGrid w:val="0"/>
          <w:color w:val="0000FF"/>
          <w:sz w:val="20"/>
          <w:szCs w:val="20"/>
          <w:u w:val="double"/>
        </w:rPr>
        <w:t xml:space="preserve"> </w:t>
      </w:r>
      <w:r w:rsidR="00962B70" w:rsidRPr="00051DB2">
        <w:rPr>
          <w:rFonts w:ascii="Arial" w:eastAsia="Times New Roman" w:hAnsi="Arial"/>
          <w:snapToGrid w:val="0"/>
          <w:sz w:val="20"/>
          <w:szCs w:val="20"/>
        </w:rPr>
        <w:t xml:space="preserve">shall </w:t>
      </w:r>
      <w:r w:rsidR="00962B70" w:rsidRPr="00051DB2">
        <w:rPr>
          <w:rFonts w:ascii="Arial" w:eastAsia="Times New Roman" w:hAnsi="Arial"/>
          <w:snapToGrid w:val="0"/>
          <w:color w:val="000000"/>
          <w:sz w:val="20"/>
          <w:szCs w:val="20"/>
        </w:rPr>
        <w:t xml:space="preserve">confirm that the </w:t>
      </w:r>
      <w:r w:rsidR="00962B70" w:rsidRPr="00340891">
        <w:rPr>
          <w:rFonts w:ascii="Arial" w:eastAsia="Times New Roman" w:hAnsi="Arial" w:cs="Arial"/>
          <w:snapToGrid w:val="0"/>
          <w:color w:val="000000"/>
          <w:sz w:val="20"/>
          <w:szCs w:val="20"/>
          <w:lang w:eastAsia="en-GB"/>
        </w:rPr>
        <w:t>Plant</w:t>
      </w:r>
      <w:r w:rsidR="00962B70" w:rsidRPr="00051DB2">
        <w:rPr>
          <w:rFonts w:ascii="Arial" w:eastAsia="Times New Roman" w:hAnsi="Arial" w:cs="Arial"/>
          <w:snapToGrid w:val="0"/>
          <w:color w:val="000000"/>
          <w:sz w:val="20"/>
          <w:szCs w:val="20"/>
          <w:lang w:eastAsia="en-GB"/>
        </w:rPr>
        <w:t xml:space="preserve"> and/or </w:t>
      </w:r>
      <w:r w:rsidR="00962B70" w:rsidRPr="00340891">
        <w:rPr>
          <w:rFonts w:ascii="Arial" w:eastAsia="Times New Roman" w:hAnsi="Arial" w:cs="Arial"/>
          <w:snapToGrid w:val="0"/>
          <w:color w:val="000000"/>
          <w:sz w:val="20"/>
          <w:szCs w:val="20"/>
          <w:lang w:eastAsia="en-GB"/>
        </w:rPr>
        <w:t xml:space="preserve">Apparatus </w:t>
      </w:r>
      <w:r w:rsidR="00962B70" w:rsidRPr="00051DB2">
        <w:rPr>
          <w:rFonts w:ascii="Arial" w:eastAsia="Times New Roman" w:hAnsi="Arial" w:cs="Arial"/>
          <w:snapToGrid w:val="0"/>
          <w:color w:val="000000"/>
          <w:sz w:val="20"/>
          <w:szCs w:val="20"/>
          <w:lang w:eastAsia="en-GB"/>
        </w:rPr>
        <w:t xml:space="preserve">is fully compliant with the requirements of the </w:t>
      </w:r>
      <w:r w:rsidR="00962B70" w:rsidRPr="00051DB2">
        <w:rPr>
          <w:rFonts w:ascii="Arial" w:eastAsia="Times New Roman" w:hAnsi="Arial" w:cs="Arial"/>
          <w:bCs/>
          <w:snapToGrid w:val="0"/>
          <w:color w:val="000000"/>
          <w:sz w:val="20"/>
          <w:szCs w:val="20"/>
          <w:lang w:eastAsia="en-GB"/>
        </w:rPr>
        <w:t>STC</w:t>
      </w:r>
      <w:r w:rsidR="00962B70" w:rsidRPr="00051DB2">
        <w:rPr>
          <w:rFonts w:ascii="Arial" w:eastAsia="Times New Roman" w:hAnsi="Arial" w:cs="Arial"/>
          <w:snapToGrid w:val="0"/>
          <w:color w:val="000000"/>
          <w:sz w:val="20"/>
          <w:szCs w:val="20"/>
          <w:lang w:eastAsia="en-GB"/>
        </w:rPr>
        <w:t xml:space="preserve"> and/or the </w:t>
      </w:r>
      <w:proofErr w:type="gramStart"/>
      <w:r w:rsidR="00962B70" w:rsidRPr="00340891">
        <w:rPr>
          <w:rFonts w:ascii="Arial" w:eastAsia="Times New Roman" w:hAnsi="Arial" w:cs="Arial"/>
          <w:snapToGrid w:val="0"/>
          <w:color w:val="000000"/>
          <w:sz w:val="20"/>
          <w:szCs w:val="20"/>
          <w:lang w:eastAsia="en-GB"/>
        </w:rPr>
        <w:t>Site Specific</w:t>
      </w:r>
      <w:proofErr w:type="gramEnd"/>
      <w:r w:rsidR="00962B70" w:rsidRPr="00340891">
        <w:rPr>
          <w:rFonts w:ascii="Arial" w:eastAsia="Times New Roman" w:hAnsi="Arial" w:cs="Arial"/>
          <w:snapToGrid w:val="0"/>
          <w:color w:val="000000"/>
          <w:sz w:val="20"/>
          <w:szCs w:val="20"/>
          <w:lang w:eastAsia="en-GB"/>
        </w:rPr>
        <w:t xml:space="preserve"> Technical Requirements</w:t>
      </w:r>
      <w:r w:rsidR="00962B70" w:rsidRPr="00051DB2">
        <w:rPr>
          <w:rFonts w:ascii="Arial" w:eastAsia="Times New Roman" w:hAnsi="Arial" w:cs="Arial"/>
          <w:snapToGrid w:val="0"/>
          <w:color w:val="000000"/>
          <w:sz w:val="20"/>
          <w:szCs w:val="20"/>
          <w:lang w:eastAsia="en-GB"/>
        </w:rPr>
        <w:t>.</w:t>
      </w:r>
      <w:r w:rsidR="00962B70" w:rsidRPr="00051DB2">
        <w:rPr>
          <w:rFonts w:ascii="Arial" w:eastAsia="Times New Roman" w:hAnsi="Arial"/>
          <w:snapToGrid w:val="0"/>
          <w:color w:val="000000"/>
          <w:sz w:val="20"/>
          <w:szCs w:val="20"/>
        </w:rPr>
        <w:t xml:space="preserve"> </w:t>
      </w:r>
      <w:r w:rsidR="00962B70" w:rsidRPr="00051DB2">
        <w:rPr>
          <w:rFonts w:ascii="Arial" w:eastAsia="Times New Roman" w:hAnsi="Arial"/>
          <w:snapToGrid w:val="0"/>
          <w:color w:val="000000"/>
          <w:sz w:val="20"/>
        </w:rPr>
        <w:t>The confirmation of compliance will include:</w:t>
      </w:r>
    </w:p>
    <w:p w14:paraId="3AC6DA01" w14:textId="77777777" w:rsidR="00962B70" w:rsidRPr="00051DB2" w:rsidRDefault="00962B70">
      <w:pPr>
        <w:keepLines/>
        <w:widowControl w:val="0"/>
        <w:numPr>
          <w:ilvl w:val="0"/>
          <w:numId w:val="29"/>
        </w:numPr>
        <w:tabs>
          <w:tab w:val="left" w:pos="1843"/>
        </w:tabs>
        <w:spacing w:after="120" w:line="264" w:lineRule="auto"/>
        <w:jc w:val="both"/>
        <w:rPr>
          <w:rFonts w:ascii="Arial" w:eastAsia="Times New Roman" w:hAnsi="Arial"/>
          <w:b/>
          <w:snapToGrid w:val="0"/>
          <w:sz w:val="20"/>
          <w:szCs w:val="20"/>
        </w:rPr>
      </w:pPr>
      <w:r w:rsidRPr="00051DB2">
        <w:rPr>
          <w:rFonts w:ascii="Arial" w:eastAsia="Times New Roman" w:hAnsi="Arial"/>
          <w:snapToGrid w:val="0"/>
          <w:sz w:val="20"/>
          <w:szCs w:val="20"/>
        </w:rPr>
        <w:t xml:space="preserve">a </w:t>
      </w:r>
      <w:r w:rsidRPr="00340891">
        <w:rPr>
          <w:rFonts w:ascii="Arial" w:eastAsia="Times New Roman" w:hAnsi="Arial"/>
          <w:snapToGrid w:val="0"/>
          <w:sz w:val="20"/>
          <w:szCs w:val="20"/>
        </w:rPr>
        <w:t xml:space="preserve">Compliance Statement </w:t>
      </w:r>
      <w:r w:rsidRPr="00051DB2">
        <w:rPr>
          <w:rFonts w:ascii="Arial" w:eastAsia="Times New Roman" w:hAnsi="Arial"/>
          <w:snapToGrid w:val="0"/>
          <w:sz w:val="20"/>
          <w:szCs w:val="20"/>
        </w:rPr>
        <w:t xml:space="preserve">and a </w:t>
      </w:r>
      <w:r w:rsidRPr="00340891">
        <w:rPr>
          <w:rFonts w:ascii="Arial" w:eastAsia="Times New Roman" w:hAnsi="Arial"/>
          <w:snapToGrid w:val="0"/>
          <w:sz w:val="20"/>
          <w:szCs w:val="20"/>
        </w:rPr>
        <w:t>User Self Certification of Compliance</w:t>
      </w:r>
      <w:r w:rsidRPr="00051DB2">
        <w:rPr>
          <w:rFonts w:ascii="Arial" w:eastAsia="Times New Roman" w:hAnsi="Arial"/>
          <w:snapToGrid w:val="0"/>
          <w:sz w:val="20"/>
          <w:szCs w:val="20"/>
        </w:rPr>
        <w:t xml:space="preserve"> signed by the </w:t>
      </w:r>
      <w:r w:rsidRPr="00340891">
        <w:rPr>
          <w:rFonts w:ascii="Arial" w:eastAsia="Times New Roman" w:hAnsi="Arial"/>
          <w:snapToGrid w:val="0"/>
          <w:sz w:val="20"/>
          <w:szCs w:val="20"/>
        </w:rPr>
        <w:t>CATO</w:t>
      </w:r>
      <w:r w:rsidRPr="00051DB2">
        <w:rPr>
          <w:rFonts w:ascii="Arial" w:eastAsia="Times New Roman" w:hAnsi="Arial"/>
          <w:snapToGrid w:val="0"/>
          <w:sz w:val="20"/>
          <w:szCs w:val="20"/>
        </w:rPr>
        <w:t xml:space="preserve"> and a statement of any requirements that the </w:t>
      </w:r>
      <w:r w:rsidRPr="00340891">
        <w:rPr>
          <w:rFonts w:ascii="Arial" w:eastAsia="Times New Roman" w:hAnsi="Arial"/>
          <w:snapToGrid w:val="0"/>
          <w:sz w:val="20"/>
          <w:szCs w:val="20"/>
        </w:rPr>
        <w:t>CATO</w:t>
      </w:r>
      <w:r w:rsidRPr="00051DB2">
        <w:rPr>
          <w:rFonts w:ascii="Arial" w:eastAsia="Times New Roman" w:hAnsi="Arial"/>
          <w:snapToGrid w:val="0"/>
          <w:sz w:val="20"/>
          <w:szCs w:val="20"/>
        </w:rPr>
        <w:t xml:space="preserve"> has identified that have not been met together with a copy of the derogation</w:t>
      </w:r>
      <w:r w:rsidRPr="00340891">
        <w:rPr>
          <w:rFonts w:ascii="Arial" w:eastAsia="Times New Roman" w:hAnsi="Arial"/>
          <w:snapToGrid w:val="0"/>
          <w:sz w:val="20"/>
          <w:szCs w:val="20"/>
        </w:rPr>
        <w:t xml:space="preserve"> </w:t>
      </w:r>
      <w:r w:rsidRPr="00051DB2">
        <w:rPr>
          <w:rFonts w:ascii="Arial" w:eastAsia="Times New Roman" w:hAnsi="Arial"/>
          <w:snapToGrid w:val="0"/>
          <w:sz w:val="20"/>
          <w:szCs w:val="20"/>
        </w:rPr>
        <w:t xml:space="preserve">in respect of the same from The </w:t>
      </w:r>
      <w:r w:rsidRPr="00B768C3">
        <w:rPr>
          <w:rFonts w:ascii="Arial" w:eastAsia="Times New Roman" w:hAnsi="Arial"/>
          <w:snapToGrid w:val="0"/>
          <w:sz w:val="20"/>
          <w:szCs w:val="20"/>
        </w:rPr>
        <w:t>Authority</w:t>
      </w:r>
      <w:r w:rsidRPr="00051DB2">
        <w:rPr>
          <w:rFonts w:ascii="Arial" w:eastAsia="Times New Roman" w:hAnsi="Arial"/>
          <w:snapToGrid w:val="0"/>
          <w:sz w:val="20"/>
          <w:szCs w:val="20"/>
        </w:rPr>
        <w:t>.</w:t>
      </w:r>
    </w:p>
    <w:p w14:paraId="79A63845" w14:textId="7EAB389A" w:rsidR="00962B70" w:rsidRPr="00051DB2" w:rsidRDefault="00962B70" w:rsidP="00962B70">
      <w:pPr>
        <w:keepLines/>
        <w:widowControl w:val="0"/>
        <w:tabs>
          <w:tab w:val="left" w:pos="1843"/>
        </w:tabs>
        <w:spacing w:after="120" w:line="264" w:lineRule="auto"/>
        <w:ind w:left="1843" w:hanging="425"/>
        <w:jc w:val="both"/>
        <w:rPr>
          <w:rFonts w:ascii="Arial" w:eastAsia="Times New Roman" w:hAnsi="Arial"/>
          <w:snapToGrid w:val="0"/>
          <w:sz w:val="20"/>
          <w:szCs w:val="20"/>
        </w:rPr>
      </w:pPr>
      <w:r w:rsidRPr="00051DB2">
        <w:rPr>
          <w:rFonts w:ascii="Arial" w:eastAsia="Times New Roman" w:hAnsi="Arial"/>
          <w:snapToGrid w:val="0"/>
          <w:sz w:val="20"/>
          <w:szCs w:val="20"/>
        </w:rPr>
        <w:t>(b)</w:t>
      </w:r>
      <w:r w:rsidRPr="00051DB2">
        <w:rPr>
          <w:rFonts w:ascii="Arial" w:eastAsia="Times New Roman" w:hAnsi="Arial"/>
          <w:snapToGrid w:val="0"/>
          <w:sz w:val="20"/>
          <w:szCs w:val="20"/>
        </w:rPr>
        <w:tab/>
        <w:t>complete set of relevant data (</w:t>
      </w:r>
      <w:r w:rsidR="002A477A">
        <w:rPr>
          <w:rFonts w:ascii="Arial" w:eastAsia="Times New Roman" w:hAnsi="Arial"/>
          <w:snapToGrid w:val="0"/>
          <w:sz w:val="20"/>
          <w:szCs w:val="20"/>
        </w:rPr>
        <w:t>as required under STCP 12-1</w:t>
      </w:r>
      <w:r w:rsidRPr="00051DB2">
        <w:rPr>
          <w:rFonts w:ascii="Arial" w:eastAsia="Times New Roman" w:hAnsi="Arial"/>
          <w:snapToGrid w:val="0"/>
          <w:sz w:val="20"/>
          <w:szCs w:val="20"/>
        </w:rPr>
        <w:t>), with validated actual values and updated estimates for the future including</w:t>
      </w:r>
      <w:r w:rsidRPr="003610B8">
        <w:rPr>
          <w:rFonts w:ascii="Arial" w:eastAsia="Times New Roman" w:hAnsi="Arial"/>
          <w:snapToGrid w:val="0"/>
          <w:sz w:val="20"/>
          <w:szCs w:val="20"/>
        </w:rPr>
        <w:t xml:space="preserve"> Forecast Data</w:t>
      </w:r>
      <w:r w:rsidRPr="00051DB2">
        <w:rPr>
          <w:rFonts w:ascii="Arial" w:eastAsia="Times New Roman" w:hAnsi="Arial"/>
          <w:snapToGrid w:val="0"/>
          <w:sz w:val="20"/>
          <w:szCs w:val="20"/>
        </w:rPr>
        <w:t xml:space="preserve"> items such as </w:t>
      </w:r>
      <w:r w:rsidRPr="003610B8">
        <w:rPr>
          <w:rFonts w:ascii="Arial" w:eastAsia="Times New Roman" w:hAnsi="Arial"/>
          <w:snapToGrid w:val="0"/>
          <w:sz w:val="20"/>
          <w:szCs w:val="20"/>
        </w:rPr>
        <w:t>Demand</w:t>
      </w:r>
      <w:r w:rsidRPr="00051DB2">
        <w:rPr>
          <w:rFonts w:ascii="Arial" w:eastAsia="Times New Roman" w:hAnsi="Arial"/>
          <w:snapToGrid w:val="0"/>
          <w:sz w:val="20"/>
          <w:szCs w:val="20"/>
        </w:rPr>
        <w:t xml:space="preserve">. Simulation Studies and results from tests detailed in Appendix </w:t>
      </w:r>
      <w:r w:rsidR="009B5338">
        <w:rPr>
          <w:rFonts w:ascii="Arial" w:eastAsia="Times New Roman" w:hAnsi="Arial"/>
          <w:snapToGrid w:val="0"/>
          <w:sz w:val="20"/>
          <w:szCs w:val="20"/>
        </w:rPr>
        <w:t>C</w:t>
      </w:r>
      <w:r w:rsidRPr="00051DB2">
        <w:rPr>
          <w:rFonts w:ascii="Arial" w:eastAsia="Times New Roman" w:hAnsi="Arial"/>
          <w:snapToGrid w:val="0"/>
          <w:sz w:val="20"/>
          <w:szCs w:val="20"/>
        </w:rPr>
        <w:t xml:space="preserve">CP.A.3 – </w:t>
      </w:r>
      <w:r w:rsidR="009B5338">
        <w:rPr>
          <w:rFonts w:ascii="Arial" w:eastAsia="Times New Roman" w:hAnsi="Arial"/>
          <w:snapToGrid w:val="0"/>
          <w:sz w:val="20"/>
          <w:szCs w:val="20"/>
        </w:rPr>
        <w:t>C</w:t>
      </w:r>
      <w:r w:rsidRPr="00051DB2">
        <w:rPr>
          <w:rFonts w:ascii="Arial" w:eastAsia="Times New Roman" w:hAnsi="Arial"/>
          <w:snapToGrid w:val="0"/>
          <w:sz w:val="20"/>
          <w:szCs w:val="20"/>
        </w:rPr>
        <w:t>CP.A.8 inclusive are not required as part of the Compliance Repeat Plan.</w:t>
      </w:r>
    </w:p>
    <w:p w14:paraId="78C99C15" w14:textId="77777777" w:rsidR="00962B70" w:rsidRPr="00051DB2" w:rsidRDefault="00962B70" w:rsidP="00962B70">
      <w:pPr>
        <w:keepLines/>
        <w:widowControl w:val="0"/>
        <w:tabs>
          <w:tab w:val="left" w:pos="1418"/>
        </w:tabs>
        <w:spacing w:after="120" w:line="264" w:lineRule="auto"/>
        <w:ind w:left="1418"/>
        <w:jc w:val="both"/>
        <w:rPr>
          <w:rFonts w:ascii="Arial" w:eastAsia="Times New Roman" w:hAnsi="Arial"/>
          <w:snapToGrid w:val="0"/>
          <w:sz w:val="20"/>
          <w:szCs w:val="20"/>
        </w:rPr>
      </w:pPr>
      <w:r w:rsidRPr="00051DB2">
        <w:rPr>
          <w:rFonts w:ascii="Arial" w:eastAsia="Times New Roman" w:hAnsi="Arial"/>
          <w:snapToGrid w:val="0"/>
          <w:sz w:val="20"/>
          <w:szCs w:val="20"/>
        </w:rPr>
        <w:t xml:space="preserve">For the avoidance of doubt </w:t>
      </w:r>
      <w:r w:rsidRPr="00051DB2">
        <w:rPr>
          <w:rFonts w:ascii="Arial" w:eastAsia="Times New Roman" w:hAnsi="Arial"/>
          <w:snapToGrid w:val="0"/>
          <w:color w:val="000000"/>
          <w:sz w:val="20"/>
          <w:szCs w:val="20"/>
        </w:rPr>
        <w:t xml:space="preserve">the </w:t>
      </w:r>
      <w:r w:rsidRPr="003610B8">
        <w:rPr>
          <w:rFonts w:ascii="Arial" w:eastAsia="Times New Roman" w:hAnsi="Arial"/>
          <w:snapToGrid w:val="0"/>
          <w:color w:val="000000"/>
          <w:sz w:val="20"/>
          <w:szCs w:val="20"/>
        </w:rPr>
        <w:t>CATO</w:t>
      </w:r>
      <w:r w:rsidRPr="00051DB2">
        <w:rPr>
          <w:rFonts w:ascii="Arial" w:eastAsia="Times New Roman" w:hAnsi="Arial" w:cs="Arial"/>
          <w:snapToGrid w:val="0"/>
          <w:color w:val="0000FF"/>
          <w:sz w:val="20"/>
          <w:szCs w:val="20"/>
          <w:u w:val="double"/>
        </w:rPr>
        <w:t xml:space="preserve"> </w:t>
      </w:r>
      <w:r w:rsidRPr="00051DB2">
        <w:rPr>
          <w:rFonts w:ascii="Arial" w:eastAsia="Times New Roman" w:hAnsi="Arial"/>
          <w:snapToGrid w:val="0"/>
          <w:color w:val="000000"/>
          <w:sz w:val="20"/>
          <w:szCs w:val="20"/>
        </w:rPr>
        <w:t xml:space="preserve">is responsible for ensuring that </w:t>
      </w:r>
      <w:r w:rsidRPr="003610B8">
        <w:rPr>
          <w:rFonts w:ascii="Arial" w:eastAsia="Times New Roman" w:hAnsi="Arial" w:cs="Arial"/>
          <w:snapToGrid w:val="0"/>
          <w:color w:val="000000"/>
          <w:sz w:val="20"/>
          <w:szCs w:val="20"/>
          <w:lang w:eastAsia="en-GB"/>
        </w:rPr>
        <w:t>Plant</w:t>
      </w:r>
      <w:r w:rsidRPr="00051DB2">
        <w:rPr>
          <w:rFonts w:ascii="Arial" w:eastAsia="Times New Roman" w:hAnsi="Arial" w:cs="Arial"/>
          <w:snapToGrid w:val="0"/>
          <w:color w:val="000000"/>
          <w:sz w:val="20"/>
          <w:szCs w:val="20"/>
          <w:lang w:eastAsia="en-GB"/>
        </w:rPr>
        <w:t xml:space="preserve"> and/or </w:t>
      </w:r>
      <w:r w:rsidRPr="003610B8">
        <w:rPr>
          <w:rFonts w:ascii="Arial" w:eastAsia="Times New Roman" w:hAnsi="Arial" w:cs="Arial"/>
          <w:snapToGrid w:val="0"/>
          <w:color w:val="000000"/>
          <w:sz w:val="20"/>
          <w:szCs w:val="20"/>
          <w:lang w:eastAsia="en-GB"/>
        </w:rPr>
        <w:t xml:space="preserve">Apparatus </w:t>
      </w:r>
      <w:r w:rsidRPr="00051DB2">
        <w:rPr>
          <w:rFonts w:ascii="Arial" w:eastAsia="Times New Roman" w:hAnsi="Arial"/>
          <w:snapToGrid w:val="0"/>
          <w:sz w:val="20"/>
          <w:szCs w:val="20"/>
        </w:rPr>
        <w:t>(</w:t>
      </w:r>
      <w:r w:rsidRPr="00051DB2">
        <w:rPr>
          <w:rFonts w:ascii="Arial" w:eastAsia="Times New Roman" w:hAnsi="Arial"/>
          <w:snapToGrid w:val="0"/>
          <w:color w:val="000000"/>
          <w:sz w:val="20"/>
          <w:szCs w:val="20"/>
        </w:rPr>
        <w:t>remains compliant with the relevant clauses of the STC</w:t>
      </w:r>
      <w:r w:rsidRPr="00051DB2">
        <w:rPr>
          <w:rFonts w:ascii="Arial" w:eastAsia="Times New Roman" w:hAnsi="Arial"/>
          <w:snapToGrid w:val="0"/>
          <w:sz w:val="20"/>
          <w:szCs w:val="20"/>
        </w:rPr>
        <w:t xml:space="preserve"> </w:t>
      </w:r>
      <w:r w:rsidRPr="00051DB2">
        <w:rPr>
          <w:rFonts w:ascii="Arial" w:eastAsia="Times New Roman" w:hAnsi="Arial" w:cs="Arial"/>
          <w:snapToGrid w:val="0"/>
          <w:color w:val="000000"/>
          <w:sz w:val="20"/>
          <w:szCs w:val="20"/>
          <w:lang w:eastAsia="en-GB"/>
        </w:rPr>
        <w:t xml:space="preserve">and/or the </w:t>
      </w:r>
      <w:proofErr w:type="gramStart"/>
      <w:r w:rsidRPr="003610B8">
        <w:rPr>
          <w:rFonts w:ascii="Arial" w:eastAsia="Times New Roman" w:hAnsi="Arial" w:cs="Arial"/>
          <w:snapToGrid w:val="0"/>
          <w:color w:val="000000"/>
          <w:sz w:val="20"/>
          <w:szCs w:val="20"/>
          <w:lang w:eastAsia="en-GB"/>
        </w:rPr>
        <w:t>Site Specific</w:t>
      </w:r>
      <w:proofErr w:type="gramEnd"/>
      <w:r w:rsidRPr="003610B8">
        <w:rPr>
          <w:rFonts w:ascii="Arial" w:eastAsia="Times New Roman" w:hAnsi="Arial" w:cs="Arial"/>
          <w:snapToGrid w:val="0"/>
          <w:color w:val="000000"/>
          <w:sz w:val="20"/>
          <w:szCs w:val="20"/>
          <w:lang w:eastAsia="en-GB"/>
        </w:rPr>
        <w:t xml:space="preserve"> Technical Requirements</w:t>
      </w:r>
      <w:r w:rsidRPr="00051DB2">
        <w:rPr>
          <w:rFonts w:ascii="Arial" w:eastAsia="Times New Roman" w:hAnsi="Arial"/>
          <w:snapToGrid w:val="0"/>
          <w:sz w:val="20"/>
          <w:szCs w:val="20"/>
        </w:rPr>
        <w:t xml:space="preserve"> and/or connection site conditions notified by </w:t>
      </w:r>
      <w:r w:rsidRPr="003610B8">
        <w:rPr>
          <w:rFonts w:ascii="Arial" w:eastAsia="Times New Roman" w:hAnsi="Arial"/>
          <w:snapToGrid w:val="0"/>
          <w:color w:val="000000"/>
          <w:sz w:val="20"/>
          <w:szCs w:val="20"/>
        </w:rPr>
        <w:t xml:space="preserve">The Company </w:t>
      </w:r>
      <w:r w:rsidRPr="00051DB2">
        <w:rPr>
          <w:rFonts w:ascii="Arial" w:eastAsia="Times New Roman" w:hAnsi="Arial"/>
          <w:bCs/>
          <w:snapToGrid w:val="0"/>
          <w:color w:val="000000"/>
          <w:sz w:val="20"/>
          <w:szCs w:val="20"/>
        </w:rPr>
        <w:t xml:space="preserve">and </w:t>
      </w:r>
      <w:r w:rsidRPr="003610B8">
        <w:rPr>
          <w:rFonts w:ascii="Arial" w:eastAsia="Times New Roman" w:hAnsi="Arial"/>
          <w:snapToGrid w:val="0"/>
          <w:color w:val="000000"/>
          <w:sz w:val="20"/>
          <w:szCs w:val="20"/>
        </w:rPr>
        <w:t>PTO</w:t>
      </w:r>
      <w:r w:rsidRPr="00051DB2">
        <w:rPr>
          <w:rFonts w:ascii="Arial" w:eastAsia="Times New Roman" w:hAnsi="Arial"/>
          <w:snapToGrid w:val="0"/>
          <w:sz w:val="20"/>
          <w:szCs w:val="20"/>
        </w:rPr>
        <w:t xml:space="preserve">. </w:t>
      </w:r>
    </w:p>
    <w:p w14:paraId="6975DCEB" w14:textId="3BEC521B" w:rsidR="00962B70" w:rsidRPr="00051DB2" w:rsidRDefault="0073564F" w:rsidP="00962B70">
      <w:pPr>
        <w:keepLines/>
        <w:widowControl w:val="0"/>
        <w:tabs>
          <w:tab w:val="left" w:pos="1418"/>
        </w:tabs>
        <w:spacing w:after="120" w:line="264" w:lineRule="auto"/>
        <w:ind w:left="1418" w:hanging="1560"/>
        <w:jc w:val="both"/>
        <w:rPr>
          <w:rFonts w:ascii="Arial" w:eastAsia="Times New Roman" w:hAnsi="Arial"/>
          <w:snapToGrid w:val="0"/>
          <w:color w:val="000000"/>
          <w:sz w:val="20"/>
          <w:szCs w:val="20"/>
        </w:rPr>
      </w:pPr>
      <w:r>
        <w:rPr>
          <w:rFonts w:ascii="Arial" w:eastAsia="Times New Roman" w:hAnsi="Arial"/>
          <w:snapToGrid w:val="0"/>
          <w:color w:val="000000"/>
          <w:sz w:val="20"/>
        </w:rPr>
        <w:t>C</w:t>
      </w:r>
      <w:r w:rsidR="00962B70" w:rsidRPr="00051DB2">
        <w:rPr>
          <w:rFonts w:ascii="Arial" w:eastAsia="Times New Roman" w:hAnsi="Arial"/>
          <w:snapToGrid w:val="0"/>
          <w:color w:val="000000"/>
          <w:sz w:val="20"/>
        </w:rPr>
        <w:t>CP.8.3</w:t>
      </w:r>
      <w:r w:rsidR="00962B70" w:rsidRPr="00051DB2">
        <w:rPr>
          <w:rFonts w:ascii="Arial" w:eastAsia="Times New Roman" w:hAnsi="Arial"/>
          <w:snapToGrid w:val="0"/>
          <w:color w:val="000000"/>
          <w:sz w:val="20"/>
        </w:rPr>
        <w:tab/>
      </w:r>
      <w:r w:rsidR="00962B70" w:rsidRPr="00051DB2">
        <w:rPr>
          <w:rFonts w:ascii="Arial" w:eastAsia="Times New Roman" w:hAnsi="Arial"/>
          <w:snapToGrid w:val="0"/>
          <w:color w:val="000000"/>
          <w:sz w:val="20"/>
          <w:szCs w:val="20"/>
        </w:rPr>
        <w:t xml:space="preserve">If the requirements of </w:t>
      </w:r>
      <w:r w:rsidR="00935EED">
        <w:rPr>
          <w:rFonts w:ascii="Arial" w:eastAsia="Times New Roman" w:hAnsi="Arial"/>
          <w:snapToGrid w:val="0"/>
          <w:color w:val="000000"/>
          <w:sz w:val="20"/>
          <w:szCs w:val="20"/>
        </w:rPr>
        <w:t>C</w:t>
      </w:r>
      <w:r w:rsidR="00962B70" w:rsidRPr="00051DB2">
        <w:rPr>
          <w:rFonts w:ascii="Arial" w:eastAsia="Times New Roman" w:hAnsi="Arial"/>
          <w:snapToGrid w:val="0"/>
          <w:color w:val="000000"/>
          <w:sz w:val="20"/>
          <w:szCs w:val="20"/>
        </w:rPr>
        <w:t xml:space="preserve">CP.8.2 have been completed to </w:t>
      </w:r>
      <w:r w:rsidR="00962B70" w:rsidRPr="003610B8">
        <w:rPr>
          <w:rFonts w:ascii="Arial" w:eastAsia="Times New Roman" w:hAnsi="Arial"/>
          <w:snapToGrid w:val="0"/>
          <w:color w:val="000000"/>
          <w:sz w:val="20"/>
          <w:szCs w:val="20"/>
        </w:rPr>
        <w:t xml:space="preserve">The Company’s and PTO’s </w:t>
      </w:r>
      <w:r w:rsidR="00962B70" w:rsidRPr="00051DB2">
        <w:rPr>
          <w:rFonts w:ascii="Arial" w:eastAsia="Times New Roman" w:hAnsi="Arial"/>
          <w:snapToGrid w:val="0"/>
          <w:color w:val="000000"/>
          <w:sz w:val="20"/>
          <w:szCs w:val="20"/>
        </w:rPr>
        <w:t xml:space="preserve">satisfaction, </w:t>
      </w:r>
      <w:r w:rsidR="00962B70" w:rsidRPr="003610B8">
        <w:rPr>
          <w:rFonts w:ascii="Arial" w:eastAsia="Times New Roman" w:hAnsi="Arial"/>
          <w:snapToGrid w:val="0"/>
          <w:color w:val="000000"/>
          <w:sz w:val="20"/>
          <w:szCs w:val="20"/>
        </w:rPr>
        <w:t>The Company</w:t>
      </w:r>
      <w:r w:rsidR="00962B70" w:rsidRPr="00051DB2">
        <w:rPr>
          <w:rFonts w:ascii="Arial" w:eastAsia="Times New Roman" w:hAnsi="Arial"/>
          <w:snapToGrid w:val="0"/>
          <w:color w:val="000000"/>
          <w:sz w:val="20"/>
          <w:szCs w:val="20"/>
        </w:rPr>
        <w:t xml:space="preserve"> will notify the </w:t>
      </w:r>
      <w:r w:rsidR="00962B70" w:rsidRPr="003610B8">
        <w:rPr>
          <w:rFonts w:ascii="Arial" w:eastAsia="Times New Roman" w:hAnsi="Arial"/>
          <w:snapToGrid w:val="0"/>
          <w:color w:val="000000"/>
          <w:sz w:val="20"/>
          <w:szCs w:val="20"/>
        </w:rPr>
        <w:t>CATO</w:t>
      </w:r>
      <w:r w:rsidR="00962B70" w:rsidRPr="00051DB2">
        <w:rPr>
          <w:rFonts w:ascii="Arial" w:eastAsia="Times New Roman" w:hAnsi="Arial"/>
          <w:snapToGrid w:val="0"/>
          <w:color w:val="000000"/>
          <w:sz w:val="20"/>
          <w:szCs w:val="20"/>
        </w:rPr>
        <w:t xml:space="preserve"> that compliance with the relevant STC provisions has been demonstrated for the </w:t>
      </w:r>
      <w:r w:rsidR="00962B70" w:rsidRPr="003610B8">
        <w:rPr>
          <w:rFonts w:ascii="Arial" w:eastAsia="Times New Roman" w:hAnsi="Arial"/>
          <w:snapToGrid w:val="0"/>
          <w:color w:val="000000"/>
          <w:sz w:val="20"/>
          <w:szCs w:val="20"/>
        </w:rPr>
        <w:t>CATOs</w:t>
      </w:r>
      <w:r w:rsidR="00962B70" w:rsidRPr="00051DB2">
        <w:rPr>
          <w:rFonts w:ascii="Arial" w:eastAsia="Times New Roman" w:hAnsi="Arial"/>
          <w:snapToGrid w:val="0"/>
          <w:color w:val="000000"/>
          <w:sz w:val="20"/>
          <w:szCs w:val="20"/>
        </w:rPr>
        <w:t>, through the issue of a</w:t>
      </w:r>
      <w:r w:rsidR="00962B70" w:rsidRPr="003610B8">
        <w:rPr>
          <w:rFonts w:ascii="Arial" w:eastAsia="Times New Roman" w:hAnsi="Arial"/>
          <w:snapToGrid w:val="0"/>
          <w:color w:val="000000"/>
          <w:sz w:val="20"/>
          <w:szCs w:val="20"/>
        </w:rPr>
        <w:t xml:space="preserve"> Final</w:t>
      </w:r>
      <w:r w:rsidR="00962B70" w:rsidRPr="00051DB2">
        <w:rPr>
          <w:rFonts w:ascii="Arial" w:eastAsia="Times New Roman" w:hAnsi="Arial"/>
          <w:snapToGrid w:val="0"/>
          <w:color w:val="000000"/>
          <w:sz w:val="20"/>
          <w:szCs w:val="20"/>
        </w:rPr>
        <w:t xml:space="preserve"> </w:t>
      </w:r>
      <w:r w:rsidR="00962B70" w:rsidRPr="003610B8">
        <w:rPr>
          <w:rFonts w:ascii="Arial" w:eastAsia="Times New Roman" w:hAnsi="Arial"/>
          <w:snapToGrid w:val="0"/>
          <w:color w:val="000000"/>
          <w:sz w:val="20"/>
          <w:szCs w:val="20"/>
        </w:rPr>
        <w:t xml:space="preserve">Operational Notification </w:t>
      </w:r>
      <w:r w:rsidR="00962B70" w:rsidRPr="00051DB2">
        <w:rPr>
          <w:rFonts w:ascii="Arial" w:eastAsia="Times New Roman" w:hAnsi="Arial"/>
          <w:snapToGrid w:val="0"/>
          <w:color w:val="000000"/>
          <w:sz w:val="20"/>
          <w:szCs w:val="20"/>
        </w:rPr>
        <w:t>subject to a Compliance Repeat Plan (</w:t>
      </w:r>
      <w:r w:rsidR="00935EED">
        <w:rPr>
          <w:rFonts w:ascii="Arial" w:eastAsia="Times New Roman" w:hAnsi="Arial"/>
          <w:snapToGrid w:val="0"/>
          <w:color w:val="000000"/>
          <w:sz w:val="20"/>
          <w:szCs w:val="20"/>
        </w:rPr>
        <w:t>C</w:t>
      </w:r>
      <w:r w:rsidR="00962B70" w:rsidRPr="00051DB2">
        <w:rPr>
          <w:rFonts w:ascii="Arial" w:eastAsia="Times New Roman" w:hAnsi="Arial"/>
          <w:snapToGrid w:val="0"/>
          <w:color w:val="000000"/>
          <w:sz w:val="20"/>
          <w:szCs w:val="20"/>
        </w:rPr>
        <w:t xml:space="preserve">CP.8) no later than 5 years from the date of issue. </w:t>
      </w:r>
    </w:p>
    <w:p w14:paraId="69A916FC" w14:textId="20A3832E" w:rsidR="00962B70" w:rsidRPr="00051DB2" w:rsidRDefault="0073564F"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r>
        <w:rPr>
          <w:rFonts w:ascii="Arial" w:eastAsia="Times New Roman" w:hAnsi="Arial"/>
          <w:snapToGrid w:val="0"/>
          <w:color w:val="000000"/>
          <w:sz w:val="20"/>
        </w:rPr>
        <w:t>C</w:t>
      </w:r>
      <w:r w:rsidR="00962B70" w:rsidRPr="00051DB2">
        <w:rPr>
          <w:rFonts w:ascii="Arial" w:eastAsia="Times New Roman" w:hAnsi="Arial"/>
          <w:snapToGrid w:val="0"/>
          <w:color w:val="000000"/>
          <w:sz w:val="20"/>
        </w:rPr>
        <w:t>CP.8.4</w:t>
      </w:r>
      <w:r w:rsidR="00962B70" w:rsidRPr="00051DB2">
        <w:rPr>
          <w:rFonts w:ascii="Arial" w:eastAsia="Times New Roman" w:hAnsi="Arial"/>
          <w:snapToGrid w:val="0"/>
          <w:color w:val="000000"/>
          <w:sz w:val="20"/>
        </w:rPr>
        <w:tab/>
      </w:r>
      <w:r w:rsidR="00962B70" w:rsidRPr="00051DB2">
        <w:rPr>
          <w:rFonts w:ascii="Arial" w:eastAsia="Times New Roman" w:hAnsi="Arial"/>
          <w:snapToGrid w:val="0"/>
          <w:color w:val="000000"/>
          <w:sz w:val="20"/>
          <w:szCs w:val="20"/>
        </w:rPr>
        <w:t xml:space="preserve">If a </w:t>
      </w:r>
      <w:r w:rsidR="00962B70" w:rsidRPr="003610B8">
        <w:rPr>
          <w:rFonts w:ascii="Arial" w:eastAsia="Times New Roman" w:hAnsi="Arial"/>
          <w:snapToGrid w:val="0"/>
          <w:color w:val="000000"/>
          <w:sz w:val="20"/>
          <w:szCs w:val="20"/>
        </w:rPr>
        <w:t>Final Operational Notification</w:t>
      </w:r>
      <w:r w:rsidR="00962B70" w:rsidRPr="00051DB2">
        <w:rPr>
          <w:rFonts w:ascii="Arial" w:eastAsia="Times New Roman" w:hAnsi="Arial"/>
          <w:snapToGrid w:val="0"/>
          <w:color w:val="000000"/>
          <w:sz w:val="20"/>
          <w:szCs w:val="20"/>
        </w:rPr>
        <w:t xml:space="preserve"> cannot be issued because the requirements of </w:t>
      </w:r>
      <w:r w:rsidR="00935EED">
        <w:rPr>
          <w:rFonts w:ascii="Arial" w:eastAsia="Times New Roman" w:hAnsi="Arial"/>
          <w:snapToGrid w:val="0"/>
          <w:color w:val="000000"/>
          <w:sz w:val="20"/>
          <w:szCs w:val="20"/>
        </w:rPr>
        <w:t>C</w:t>
      </w:r>
      <w:r w:rsidR="00962B70" w:rsidRPr="00051DB2">
        <w:rPr>
          <w:rFonts w:ascii="Arial" w:eastAsia="Times New Roman" w:hAnsi="Arial"/>
          <w:snapToGrid w:val="0"/>
          <w:color w:val="000000"/>
          <w:sz w:val="20"/>
          <w:szCs w:val="20"/>
        </w:rPr>
        <w:t xml:space="preserve">CP.8.2 have not been successfully met prior to 5 years from the date of issue of the </w:t>
      </w:r>
      <w:r w:rsidR="00962B70" w:rsidRPr="003610B8">
        <w:rPr>
          <w:rFonts w:ascii="Arial" w:eastAsia="Times New Roman" w:hAnsi="Arial"/>
          <w:snapToGrid w:val="0"/>
          <w:color w:val="000000"/>
          <w:sz w:val="20"/>
          <w:szCs w:val="20"/>
        </w:rPr>
        <w:t>Final Operational Notification</w:t>
      </w:r>
      <w:r w:rsidR="00962B70" w:rsidRPr="00051DB2">
        <w:rPr>
          <w:rFonts w:ascii="Arial" w:eastAsia="Times New Roman" w:hAnsi="Arial"/>
          <w:bCs/>
          <w:snapToGrid w:val="0"/>
          <w:color w:val="000000"/>
          <w:sz w:val="20"/>
          <w:szCs w:val="20"/>
        </w:rPr>
        <w:t>,</w:t>
      </w:r>
      <w:r w:rsidR="00962B70" w:rsidRPr="00051DB2">
        <w:rPr>
          <w:rFonts w:ascii="Arial" w:eastAsia="Times New Roman" w:hAnsi="Arial"/>
          <w:snapToGrid w:val="0"/>
          <w:color w:val="000000"/>
          <w:sz w:val="20"/>
          <w:szCs w:val="20"/>
        </w:rPr>
        <w:t xml:space="preserve"> then </w:t>
      </w:r>
      <w:r w:rsidR="00962B70" w:rsidRPr="003610B8">
        <w:rPr>
          <w:rFonts w:ascii="Arial" w:eastAsia="Times New Roman" w:hAnsi="Arial"/>
          <w:snapToGrid w:val="0"/>
          <w:color w:val="000000"/>
          <w:sz w:val="20"/>
          <w:szCs w:val="20"/>
        </w:rPr>
        <w:t xml:space="preserve">The Company </w:t>
      </w:r>
      <w:bookmarkStart w:id="31" w:name="_Hlk141443703"/>
      <w:r w:rsidR="00962B70" w:rsidRPr="00051DB2">
        <w:rPr>
          <w:rFonts w:ascii="Arial" w:eastAsia="Times New Roman" w:hAnsi="Arial"/>
          <w:bCs/>
          <w:snapToGrid w:val="0"/>
          <w:color w:val="000000"/>
          <w:sz w:val="20"/>
          <w:szCs w:val="20"/>
        </w:rPr>
        <w:t xml:space="preserve">and </w:t>
      </w:r>
      <w:r w:rsidR="00962B70" w:rsidRPr="003610B8">
        <w:rPr>
          <w:rFonts w:ascii="Arial" w:eastAsia="Times New Roman" w:hAnsi="Arial"/>
          <w:snapToGrid w:val="0"/>
          <w:color w:val="000000"/>
          <w:sz w:val="20"/>
          <w:szCs w:val="20"/>
        </w:rPr>
        <w:t>PTO</w:t>
      </w:r>
      <w:r w:rsidR="00962B70" w:rsidRPr="00051DB2">
        <w:rPr>
          <w:rFonts w:ascii="Arial" w:eastAsia="Times New Roman" w:hAnsi="Arial"/>
          <w:snapToGrid w:val="0"/>
          <w:color w:val="000000"/>
          <w:sz w:val="20"/>
          <w:szCs w:val="20"/>
        </w:rPr>
        <w:t xml:space="preserve"> </w:t>
      </w:r>
      <w:bookmarkEnd w:id="31"/>
      <w:r w:rsidR="00962B70" w:rsidRPr="00051DB2">
        <w:rPr>
          <w:rFonts w:ascii="Arial" w:eastAsia="Times New Roman" w:hAnsi="Arial"/>
          <w:snapToGrid w:val="0"/>
          <w:color w:val="000000"/>
          <w:sz w:val="20"/>
          <w:szCs w:val="20"/>
        </w:rPr>
        <w:t xml:space="preserve">will issue the </w:t>
      </w:r>
      <w:r w:rsidR="00962B70" w:rsidRPr="003610B8">
        <w:rPr>
          <w:rFonts w:ascii="Arial" w:eastAsia="Times New Roman" w:hAnsi="Arial"/>
          <w:snapToGrid w:val="0"/>
          <w:color w:val="000000"/>
          <w:sz w:val="20"/>
          <w:szCs w:val="20"/>
        </w:rPr>
        <w:t>CATO</w:t>
      </w:r>
      <w:r w:rsidR="00962B70" w:rsidRPr="00051DB2">
        <w:rPr>
          <w:rFonts w:ascii="Arial" w:eastAsia="Times New Roman" w:hAnsi="Arial"/>
          <w:snapToGrid w:val="0"/>
          <w:color w:val="000000"/>
          <w:sz w:val="20"/>
          <w:szCs w:val="20"/>
        </w:rPr>
        <w:t xml:space="preserve"> (where licensed in respect of its activities) a </w:t>
      </w:r>
      <w:r w:rsidR="00962B70" w:rsidRPr="003610B8">
        <w:rPr>
          <w:rFonts w:ascii="Arial" w:eastAsia="Times New Roman" w:hAnsi="Arial"/>
          <w:snapToGrid w:val="0"/>
          <w:color w:val="000000"/>
          <w:sz w:val="20"/>
          <w:szCs w:val="20"/>
        </w:rPr>
        <w:t>Limited Operational Notification</w:t>
      </w:r>
      <w:r w:rsidR="00962B70" w:rsidRPr="00051DB2">
        <w:rPr>
          <w:rFonts w:ascii="Arial" w:eastAsia="Times New Roman" w:hAnsi="Arial"/>
          <w:snapToGrid w:val="0"/>
          <w:color w:val="000000"/>
          <w:sz w:val="20"/>
          <w:szCs w:val="20"/>
        </w:rPr>
        <w:t xml:space="preserve"> with respect to the </w:t>
      </w:r>
      <w:r w:rsidR="00962B70" w:rsidRPr="003610B8">
        <w:rPr>
          <w:rFonts w:ascii="Arial" w:eastAsia="Times New Roman" w:hAnsi="Arial"/>
          <w:snapToGrid w:val="0"/>
          <w:color w:val="000000"/>
          <w:sz w:val="20"/>
          <w:szCs w:val="20"/>
        </w:rPr>
        <w:t>Unresolved Issues</w:t>
      </w:r>
      <w:r w:rsidR="00962B70" w:rsidRPr="00051DB2">
        <w:rPr>
          <w:rFonts w:ascii="Arial" w:eastAsia="Times New Roman" w:hAnsi="Arial"/>
          <w:snapToGrid w:val="0"/>
          <w:color w:val="000000"/>
          <w:sz w:val="20"/>
          <w:szCs w:val="20"/>
        </w:rPr>
        <w:t xml:space="preserve">. The provisions of </w:t>
      </w:r>
      <w:r w:rsidR="00935EED">
        <w:rPr>
          <w:rFonts w:ascii="Arial" w:eastAsia="Times New Roman" w:hAnsi="Arial"/>
          <w:snapToGrid w:val="0"/>
          <w:color w:val="000000"/>
          <w:sz w:val="20"/>
          <w:szCs w:val="20"/>
        </w:rPr>
        <w:t>C</w:t>
      </w:r>
      <w:r w:rsidR="00962B70" w:rsidRPr="00051DB2">
        <w:rPr>
          <w:rFonts w:ascii="Arial" w:eastAsia="Times New Roman" w:hAnsi="Arial"/>
          <w:snapToGrid w:val="0"/>
          <w:color w:val="000000"/>
          <w:sz w:val="20"/>
          <w:szCs w:val="20"/>
        </w:rPr>
        <w:t>CP.9 shall then apply.</w:t>
      </w:r>
    </w:p>
    <w:p w14:paraId="16E3A5CE" w14:textId="77777777" w:rsidR="00962B70" w:rsidRPr="00051DB2" w:rsidRDefault="00962B70" w:rsidP="00962B70">
      <w:pPr>
        <w:tabs>
          <w:tab w:val="left" w:pos="2286"/>
          <w:tab w:val="left" w:pos="2736"/>
          <w:tab w:val="left" w:pos="3600"/>
          <w:tab w:val="left" w:pos="4608"/>
          <w:tab w:val="left" w:pos="5904"/>
        </w:tabs>
        <w:jc w:val="both"/>
        <w:rPr>
          <w:rFonts w:ascii="Arial" w:eastAsia="Times New Roman" w:hAnsi="Arial" w:cs="Arial"/>
          <w:snapToGrid w:val="0"/>
          <w:sz w:val="18"/>
          <w:szCs w:val="20"/>
        </w:rPr>
      </w:pPr>
    </w:p>
    <w:p w14:paraId="365C84A9" w14:textId="77777777" w:rsidR="00962B70" w:rsidRPr="00051DB2" w:rsidRDefault="00962B70" w:rsidP="00962B70">
      <w:pPr>
        <w:tabs>
          <w:tab w:val="left" w:pos="2286"/>
          <w:tab w:val="left" w:pos="2736"/>
          <w:tab w:val="left" w:pos="3600"/>
          <w:tab w:val="left" w:pos="4608"/>
          <w:tab w:val="left" w:pos="5904"/>
        </w:tabs>
        <w:jc w:val="both"/>
        <w:rPr>
          <w:rFonts w:ascii="Arial" w:eastAsia="Times New Roman" w:hAnsi="Arial" w:cs="Arial"/>
          <w:snapToGrid w:val="0"/>
          <w:sz w:val="20"/>
          <w:szCs w:val="20"/>
        </w:rPr>
      </w:pPr>
    </w:p>
    <w:p w14:paraId="165A2369" w14:textId="1F0F5988" w:rsidR="00962B70" w:rsidRPr="00051DB2" w:rsidRDefault="0073564F" w:rsidP="00962B70">
      <w:pPr>
        <w:keepNext/>
        <w:tabs>
          <w:tab w:val="left" w:pos="1560"/>
        </w:tabs>
        <w:ind w:left="270" w:hanging="270"/>
        <w:jc w:val="both"/>
        <w:outlineLvl w:val="0"/>
        <w:rPr>
          <w:rFonts w:ascii="Arial" w:eastAsia="Times New Roman" w:hAnsi="Arial" w:cs="Arial"/>
          <w:b/>
          <w:snapToGrid w:val="0"/>
          <w:sz w:val="20"/>
          <w:szCs w:val="20"/>
        </w:rPr>
      </w:pPr>
      <w:bookmarkStart w:id="32" w:name="_Toc123822818"/>
      <w:bookmarkStart w:id="33" w:name="_DV_C236"/>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CP.9</w:t>
      </w:r>
      <w:r w:rsidR="00962B70" w:rsidRPr="00051DB2">
        <w:rPr>
          <w:rFonts w:ascii="Arial" w:eastAsia="Times New Roman" w:hAnsi="Arial" w:cs="Arial"/>
          <w:b/>
          <w:snapToGrid w:val="0"/>
          <w:sz w:val="20"/>
          <w:szCs w:val="20"/>
        </w:rPr>
        <w:tab/>
      </w:r>
      <w:r w:rsidR="0032484C">
        <w:rPr>
          <w:rFonts w:ascii="Arial" w:eastAsia="Times New Roman" w:hAnsi="Arial" w:cs="Arial"/>
          <w:b/>
          <w:bCs/>
          <w:snapToGrid w:val="0"/>
          <w:sz w:val="20"/>
          <w:szCs w:val="20"/>
        </w:rPr>
        <w:t>POST FINAL OPERATIONAL NOTIFICATION</w:t>
      </w:r>
      <w:bookmarkEnd w:id="32"/>
      <w:r w:rsidR="00962B70" w:rsidRPr="00051DB2">
        <w:rPr>
          <w:rFonts w:ascii="Arial" w:eastAsia="Times New Roman" w:hAnsi="Arial" w:cs="Arial"/>
          <w:b/>
          <w:snapToGrid w:val="0"/>
          <w:sz w:val="20"/>
          <w:szCs w:val="20"/>
          <w:u w:val="double"/>
        </w:rPr>
        <w:t xml:space="preserve"> </w:t>
      </w:r>
      <w:bookmarkEnd w:id="33"/>
    </w:p>
    <w:p w14:paraId="1B0D28B9" w14:textId="77777777" w:rsidR="00962B70" w:rsidRPr="00051DB2" w:rsidRDefault="00962B70" w:rsidP="00962B70">
      <w:pPr>
        <w:tabs>
          <w:tab w:val="left" w:pos="2286"/>
          <w:tab w:val="left" w:pos="2736"/>
          <w:tab w:val="left" w:pos="3600"/>
          <w:tab w:val="left" w:pos="4608"/>
          <w:tab w:val="left" w:pos="5904"/>
        </w:tabs>
        <w:ind w:left="1620" w:hanging="1620"/>
        <w:jc w:val="both"/>
        <w:rPr>
          <w:rFonts w:ascii="Arial" w:eastAsia="Times New Roman" w:hAnsi="Arial" w:cs="Arial"/>
          <w:b/>
          <w:snapToGrid w:val="0"/>
          <w:sz w:val="20"/>
          <w:szCs w:val="20"/>
        </w:rPr>
      </w:pPr>
      <w:bookmarkStart w:id="34" w:name="_DV_C237"/>
    </w:p>
    <w:p w14:paraId="62DFEFD0" w14:textId="386A1C30" w:rsidR="00962B70" w:rsidRPr="00051DB2" w:rsidRDefault="00962B70" w:rsidP="00962B70">
      <w:pPr>
        <w:tabs>
          <w:tab w:val="left" w:pos="2286"/>
          <w:tab w:val="left" w:pos="2736"/>
          <w:tab w:val="left" w:pos="3600"/>
          <w:tab w:val="left" w:pos="4608"/>
          <w:tab w:val="left" w:pos="5904"/>
        </w:tabs>
        <w:ind w:left="1620" w:hanging="1620"/>
        <w:jc w:val="both"/>
        <w:rPr>
          <w:rFonts w:ascii="Arial" w:eastAsia="Times New Roman" w:hAnsi="Arial" w:cs="Arial"/>
          <w:snapToGrid w:val="0"/>
          <w:sz w:val="20"/>
          <w:szCs w:val="20"/>
        </w:rPr>
      </w:pPr>
      <w:r w:rsidRPr="00051DB2">
        <w:rPr>
          <w:rFonts w:ascii="Arial" w:eastAsia="Times New Roman" w:hAnsi="Arial" w:cs="Arial"/>
          <w:snapToGrid w:val="0"/>
          <w:sz w:val="20"/>
          <w:szCs w:val="20"/>
        </w:rPr>
        <w:tab/>
        <w:t xml:space="preserve">Following the issue of a Final Operational Notification for a </w:t>
      </w:r>
      <w:r w:rsidRPr="00051DB2">
        <w:rPr>
          <w:rFonts w:ascii="Arial" w:eastAsia="Times New Roman" w:hAnsi="Arial" w:cs="Arial"/>
          <w:bCs/>
          <w:snapToGrid w:val="0"/>
          <w:sz w:val="20"/>
          <w:szCs w:val="20"/>
        </w:rPr>
        <w:t>CATO’s</w:t>
      </w:r>
      <w:r w:rsidRPr="00051DB2">
        <w:rPr>
          <w:rFonts w:ascii="Arial" w:eastAsia="Times New Roman" w:hAnsi="Arial" w:cs="Arial"/>
          <w:snapToGrid w:val="0"/>
          <w:sz w:val="20"/>
          <w:szCs w:val="20"/>
        </w:rPr>
        <w:t xml:space="preserve"> Plant and Apparatus </w:t>
      </w:r>
      <w:r w:rsidR="00834750">
        <w:rPr>
          <w:rFonts w:ascii="Arial" w:eastAsia="Times New Roman" w:hAnsi="Arial" w:cs="Arial"/>
          <w:snapToGrid w:val="0"/>
          <w:sz w:val="20"/>
          <w:szCs w:val="20"/>
        </w:rPr>
        <w:t xml:space="preserve">there is a requirement for the </w:t>
      </w:r>
      <w:r w:rsidR="00CE3B66">
        <w:rPr>
          <w:rFonts w:ascii="Arial" w:eastAsia="Times New Roman" w:hAnsi="Arial" w:cs="Arial"/>
          <w:snapToGrid w:val="0"/>
          <w:sz w:val="20"/>
          <w:szCs w:val="20"/>
        </w:rPr>
        <w:t xml:space="preserve">Transmission </w:t>
      </w:r>
      <w:r w:rsidR="00DB7F6D">
        <w:rPr>
          <w:rFonts w:ascii="Arial" w:eastAsia="Times New Roman" w:hAnsi="Arial" w:cs="Arial"/>
          <w:snapToGrid w:val="0"/>
          <w:sz w:val="20"/>
          <w:szCs w:val="20"/>
        </w:rPr>
        <w:t xml:space="preserve">Licensee in respect of that </w:t>
      </w:r>
      <w:r w:rsidR="00395301">
        <w:rPr>
          <w:rFonts w:ascii="Arial" w:eastAsia="Times New Roman" w:hAnsi="Arial" w:cs="Arial"/>
          <w:snapToGrid w:val="0"/>
          <w:sz w:val="20"/>
          <w:szCs w:val="20"/>
        </w:rPr>
        <w:t xml:space="preserve">CATO </w:t>
      </w:r>
      <w:r w:rsidR="002D699B">
        <w:rPr>
          <w:rFonts w:ascii="Arial" w:eastAsia="Times New Roman" w:hAnsi="Arial" w:cs="Arial"/>
          <w:snapToGrid w:val="0"/>
          <w:sz w:val="20"/>
          <w:szCs w:val="20"/>
        </w:rPr>
        <w:t xml:space="preserve">Plant and Apparatus </w:t>
      </w:r>
      <w:r w:rsidR="00B06CBD">
        <w:rPr>
          <w:rFonts w:ascii="Arial" w:eastAsia="Times New Roman" w:hAnsi="Arial" w:cs="Arial"/>
          <w:snapToGrid w:val="0"/>
          <w:sz w:val="20"/>
          <w:szCs w:val="20"/>
        </w:rPr>
        <w:t>to comply with the requirements of the STC</w:t>
      </w:r>
      <w:r w:rsidR="005760C4">
        <w:rPr>
          <w:rFonts w:ascii="Arial" w:eastAsia="Times New Roman" w:hAnsi="Arial" w:cs="Arial"/>
          <w:snapToGrid w:val="0"/>
          <w:sz w:val="20"/>
          <w:szCs w:val="20"/>
        </w:rPr>
        <w:t xml:space="preserve">, STCPs and </w:t>
      </w:r>
      <w:proofErr w:type="gramStart"/>
      <w:r w:rsidR="005760C4">
        <w:rPr>
          <w:rFonts w:ascii="Arial" w:eastAsia="Times New Roman" w:hAnsi="Arial" w:cs="Arial"/>
          <w:snapToGrid w:val="0"/>
          <w:sz w:val="20"/>
          <w:szCs w:val="20"/>
        </w:rPr>
        <w:t>Site Specific</w:t>
      </w:r>
      <w:proofErr w:type="gramEnd"/>
      <w:r w:rsidR="005760C4">
        <w:rPr>
          <w:rFonts w:ascii="Arial" w:eastAsia="Times New Roman" w:hAnsi="Arial" w:cs="Arial"/>
          <w:snapToGrid w:val="0"/>
          <w:sz w:val="20"/>
          <w:szCs w:val="20"/>
        </w:rPr>
        <w:t xml:space="preserve"> Technical Conditions</w:t>
      </w:r>
      <w:r w:rsidR="001E42D4">
        <w:rPr>
          <w:rFonts w:ascii="Arial" w:eastAsia="Times New Roman" w:hAnsi="Arial" w:cs="Arial"/>
          <w:snapToGrid w:val="0"/>
          <w:sz w:val="20"/>
          <w:szCs w:val="20"/>
        </w:rPr>
        <w:t>.</w:t>
      </w:r>
      <w:r w:rsidRPr="00051DB2">
        <w:rPr>
          <w:rFonts w:ascii="Arial" w:eastAsia="Times New Roman" w:hAnsi="Arial" w:cs="Arial"/>
          <w:snapToGrid w:val="0"/>
          <w:sz w:val="20"/>
          <w:szCs w:val="20"/>
        </w:rPr>
        <w:t xml:space="preserve"> </w:t>
      </w:r>
    </w:p>
    <w:bookmarkEnd w:id="34"/>
    <w:p w14:paraId="43FFD7A7" w14:textId="77777777" w:rsidR="00962B70" w:rsidRPr="00051DB2" w:rsidRDefault="00962B70" w:rsidP="00962B70">
      <w:pPr>
        <w:tabs>
          <w:tab w:val="left" w:pos="2286"/>
          <w:tab w:val="left" w:pos="2736"/>
          <w:tab w:val="left" w:pos="3600"/>
          <w:tab w:val="left" w:pos="4608"/>
          <w:tab w:val="left" w:pos="5904"/>
        </w:tabs>
        <w:ind w:left="1620" w:hanging="1620"/>
        <w:jc w:val="both"/>
        <w:rPr>
          <w:rFonts w:ascii="Arial" w:eastAsia="Times New Roman" w:hAnsi="Arial" w:cs="Arial"/>
          <w:snapToGrid w:val="0"/>
          <w:sz w:val="20"/>
          <w:szCs w:val="20"/>
        </w:rPr>
      </w:pPr>
    </w:p>
    <w:p w14:paraId="673DA3D8" w14:textId="1057D72C" w:rsidR="00962B70" w:rsidRPr="00051DB2" w:rsidRDefault="00962B70" w:rsidP="00373F33">
      <w:pPr>
        <w:tabs>
          <w:tab w:val="left" w:pos="2286"/>
          <w:tab w:val="left" w:pos="2736"/>
          <w:tab w:val="left" w:pos="3600"/>
          <w:tab w:val="left" w:pos="4608"/>
          <w:tab w:val="left" w:pos="5904"/>
        </w:tabs>
        <w:ind w:left="2280" w:hanging="720"/>
        <w:jc w:val="both"/>
        <w:rPr>
          <w:rFonts w:ascii="Arial" w:eastAsia="Times New Roman" w:hAnsi="Arial" w:cs="Arial"/>
          <w:snapToGrid w:val="0"/>
          <w:sz w:val="20"/>
          <w:szCs w:val="20"/>
        </w:rPr>
      </w:pPr>
      <w:r w:rsidRPr="00051DB2">
        <w:rPr>
          <w:rFonts w:ascii="Arial" w:eastAsia="Times New Roman" w:hAnsi="Arial" w:cs="Arial"/>
          <w:snapToGrid w:val="0"/>
          <w:sz w:val="20"/>
          <w:szCs w:val="20"/>
        </w:rPr>
        <w:tab/>
      </w:r>
      <w:bookmarkStart w:id="35" w:name="_DV_C262"/>
    </w:p>
    <w:p w14:paraId="42C39080"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638B6214"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753E8276" w14:textId="0BCB9521" w:rsidR="00962B70" w:rsidRPr="00051DB2" w:rsidRDefault="00F21BD5" w:rsidP="00962B70">
      <w:pPr>
        <w:keepNext/>
        <w:tabs>
          <w:tab w:val="left" w:pos="1560"/>
        </w:tabs>
        <w:ind w:left="270" w:hanging="270"/>
        <w:jc w:val="both"/>
        <w:outlineLvl w:val="0"/>
        <w:rPr>
          <w:rFonts w:ascii="Arial" w:eastAsia="Times New Roman" w:hAnsi="Arial" w:cs="Arial"/>
          <w:snapToGrid w:val="0"/>
          <w:sz w:val="20"/>
          <w:szCs w:val="20"/>
        </w:rPr>
      </w:pPr>
      <w:bookmarkStart w:id="36" w:name="_Toc123822819"/>
      <w:r>
        <w:rPr>
          <w:rFonts w:ascii="Arial" w:eastAsia="Times New Roman" w:hAnsi="Arial" w:cs="Arial"/>
          <w:b/>
          <w:snapToGrid w:val="0"/>
          <w:sz w:val="20"/>
          <w:szCs w:val="20"/>
        </w:rPr>
        <w:t>C</w:t>
      </w:r>
      <w:r w:rsidRPr="00051DB2">
        <w:rPr>
          <w:rFonts w:ascii="Arial" w:eastAsia="Times New Roman" w:hAnsi="Arial" w:cs="Arial"/>
          <w:b/>
          <w:snapToGrid w:val="0"/>
          <w:sz w:val="20"/>
          <w:szCs w:val="20"/>
        </w:rPr>
        <w:t>CP</w:t>
      </w:r>
      <w:r w:rsidR="00962B70" w:rsidRPr="00051DB2">
        <w:rPr>
          <w:rFonts w:ascii="Arial" w:eastAsia="Times New Roman" w:hAnsi="Arial" w:cs="Arial"/>
          <w:b/>
          <w:snapToGrid w:val="0"/>
          <w:sz w:val="20"/>
          <w:szCs w:val="20"/>
        </w:rPr>
        <w:t>.10</w:t>
      </w:r>
      <w:r w:rsidR="00962B70" w:rsidRPr="00051DB2">
        <w:rPr>
          <w:rFonts w:ascii="Arial" w:eastAsia="Times New Roman" w:hAnsi="Arial" w:cs="Arial"/>
          <w:b/>
          <w:snapToGrid w:val="0"/>
          <w:sz w:val="20"/>
          <w:szCs w:val="20"/>
        </w:rPr>
        <w:tab/>
        <w:t>PROCESSES RELATING TO DEROGATIONS</w:t>
      </w:r>
      <w:bookmarkEnd w:id="36"/>
    </w:p>
    <w:p w14:paraId="7A1FE9F7"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355FA7BC" w14:textId="227986F2" w:rsidR="00962B70" w:rsidRPr="00051DB2" w:rsidRDefault="00F21BD5"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.10.1</w:t>
      </w:r>
      <w:r w:rsidR="00962B70" w:rsidRPr="00051DB2">
        <w:rPr>
          <w:rFonts w:ascii="Arial" w:eastAsia="Times New Roman" w:hAnsi="Arial" w:cs="Arial"/>
          <w:snapToGrid w:val="0"/>
          <w:sz w:val="20"/>
          <w:szCs w:val="20"/>
        </w:rPr>
        <w:tab/>
        <w:t xml:space="preserve">Whilst the Authority is considering the application for a derogation, the </w:t>
      </w:r>
      <w:r w:rsidR="005E40C4">
        <w:rPr>
          <w:rFonts w:ascii="Arial" w:eastAsia="Times New Roman" w:hAnsi="Arial" w:cs="Arial"/>
          <w:snapToGrid w:val="0"/>
          <w:sz w:val="20"/>
          <w:szCs w:val="20"/>
        </w:rPr>
        <w:t>Permission to Load</w:t>
      </w:r>
      <w:r w:rsidR="0011537F">
        <w:rPr>
          <w:rFonts w:ascii="Arial" w:eastAsia="Times New Roman" w:hAnsi="Arial" w:cs="Arial"/>
          <w:snapToGrid w:val="0"/>
          <w:sz w:val="20"/>
          <w:szCs w:val="20"/>
        </w:rPr>
        <w:t xml:space="preserve"> (</w:t>
      </w:r>
      <w:proofErr w:type="spellStart"/>
      <w:r w:rsidR="0011537F">
        <w:rPr>
          <w:rFonts w:ascii="Arial" w:eastAsia="Times New Roman" w:hAnsi="Arial" w:cs="Arial"/>
          <w:snapToGrid w:val="0"/>
          <w:sz w:val="20"/>
          <w:szCs w:val="20"/>
        </w:rPr>
        <w:t>PtL</w:t>
      </w:r>
      <w:proofErr w:type="spellEnd"/>
      <w:r w:rsidR="0011537F">
        <w:rPr>
          <w:rFonts w:ascii="Arial" w:eastAsia="Times New Roman" w:hAnsi="Arial" w:cs="Arial"/>
          <w:snapToGrid w:val="0"/>
          <w:sz w:val="20"/>
          <w:szCs w:val="20"/>
        </w:rPr>
        <w:t>)</w:t>
      </w:r>
      <w:r w:rsidR="00962B70" w:rsidRPr="00051DB2">
        <w:rPr>
          <w:rFonts w:ascii="Arial" w:eastAsia="Times New Roman" w:hAnsi="Arial" w:cs="Arial"/>
          <w:snapToGrid w:val="0"/>
          <w:sz w:val="20"/>
          <w:szCs w:val="20"/>
        </w:rPr>
        <w:t xml:space="preserve"> will be extended to remain in force until the Authority has notified The Company and </w:t>
      </w:r>
      <w:r w:rsidR="00EB76A8">
        <w:rPr>
          <w:rFonts w:ascii="Arial" w:eastAsia="Times New Roman" w:hAnsi="Arial" w:cs="Arial"/>
          <w:snapToGrid w:val="0"/>
          <w:sz w:val="20"/>
          <w:szCs w:val="20"/>
        </w:rPr>
        <w:t>P</w:t>
      </w:r>
      <w:r w:rsidR="00962B70" w:rsidRPr="00051DB2">
        <w:rPr>
          <w:rFonts w:ascii="Arial" w:eastAsia="Times New Roman" w:hAnsi="Arial" w:cs="Arial"/>
          <w:snapToGrid w:val="0"/>
          <w:sz w:val="20"/>
          <w:szCs w:val="20"/>
        </w:rPr>
        <w:t xml:space="preserve">TO and the </w:t>
      </w:r>
      <w:r w:rsidR="00962B70" w:rsidRPr="00051DB2">
        <w:rPr>
          <w:rFonts w:ascii="Arial" w:eastAsia="Times New Roman" w:hAnsi="Arial"/>
          <w:snapToGrid w:val="0"/>
          <w:sz w:val="20"/>
        </w:rPr>
        <w:t>CATO</w:t>
      </w:r>
      <w:r w:rsidR="00962B70" w:rsidRPr="00051DB2">
        <w:rPr>
          <w:rFonts w:ascii="Arial" w:eastAsia="Times New Roman" w:hAnsi="Arial" w:cs="Arial"/>
          <w:snapToGrid w:val="0"/>
          <w:sz w:val="20"/>
          <w:szCs w:val="20"/>
        </w:rPr>
        <w:t xml:space="preserve"> of its decision.  </w:t>
      </w:r>
      <w:bookmarkEnd w:id="35"/>
    </w:p>
    <w:p w14:paraId="31B2ACA4"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2E95E526" w14:textId="0B91C6D3" w:rsidR="00962B70" w:rsidRPr="00051DB2" w:rsidRDefault="00F21BD5"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bookmarkStart w:id="37" w:name="_DV_C263"/>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.10.2</w:t>
      </w:r>
      <w:r w:rsidR="00962B70" w:rsidRPr="00051DB2">
        <w:rPr>
          <w:rFonts w:ascii="Arial" w:eastAsia="Times New Roman" w:hAnsi="Arial" w:cs="Arial"/>
          <w:snapToGrid w:val="0"/>
          <w:sz w:val="20"/>
          <w:szCs w:val="20"/>
        </w:rPr>
        <w:tab/>
        <w:t>If the Authority:</w:t>
      </w:r>
      <w:bookmarkStart w:id="38" w:name="_DV_C264"/>
      <w:bookmarkEnd w:id="37"/>
    </w:p>
    <w:p w14:paraId="4784A6EA"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47043D1E" w14:textId="77777777" w:rsidR="00962B70" w:rsidRPr="00051DB2" w:rsidRDefault="00962B70">
      <w:pPr>
        <w:numPr>
          <w:ilvl w:val="0"/>
          <w:numId w:val="7"/>
        </w:numPr>
        <w:tabs>
          <w:tab w:val="left" w:pos="1566"/>
          <w:tab w:val="left" w:pos="2286"/>
          <w:tab w:val="left" w:pos="2736"/>
          <w:tab w:val="left" w:pos="3600"/>
          <w:tab w:val="left" w:pos="4608"/>
          <w:tab w:val="left" w:pos="5904"/>
        </w:tabs>
        <w:autoSpaceDE w:val="0"/>
        <w:autoSpaceDN w:val="0"/>
        <w:adjustRightInd w:val="0"/>
        <w:jc w:val="both"/>
        <w:rPr>
          <w:rFonts w:ascii="Arial" w:eastAsia="Times New Roman" w:hAnsi="Arial" w:cs="Arial"/>
          <w:snapToGrid w:val="0"/>
          <w:sz w:val="20"/>
          <w:szCs w:val="20"/>
        </w:rPr>
      </w:pPr>
      <w:bookmarkStart w:id="39" w:name="_DV_C265"/>
      <w:bookmarkEnd w:id="38"/>
      <w:r w:rsidRPr="00051DB2">
        <w:rPr>
          <w:rFonts w:ascii="Arial" w:eastAsia="Times New Roman" w:hAnsi="Arial" w:cs="Arial"/>
          <w:snapToGrid w:val="0"/>
          <w:sz w:val="20"/>
          <w:szCs w:val="20"/>
        </w:rPr>
        <w:lastRenderedPageBreak/>
        <w:t xml:space="preserve">grants a derogation in respect of the CATO’s Plant and/or Apparatus, then </w:t>
      </w:r>
      <w:bookmarkStart w:id="40" w:name="_DV_C266"/>
      <w:bookmarkStart w:id="41" w:name="OLE_LINK3"/>
      <w:bookmarkEnd w:id="39"/>
      <w:r w:rsidRPr="00051DB2">
        <w:rPr>
          <w:rFonts w:ascii="Arial" w:eastAsia="Times New Roman" w:hAnsi="Arial" w:cs="Arial"/>
          <w:snapToGrid w:val="0"/>
          <w:sz w:val="20"/>
          <w:szCs w:val="20"/>
        </w:rPr>
        <w:t xml:space="preserve">The Company in co-ordination with the PTO shall </w:t>
      </w:r>
      <w:bookmarkStart w:id="42" w:name="_DV_C268"/>
      <w:bookmarkEnd w:id="40"/>
      <w:bookmarkEnd w:id="41"/>
      <w:r w:rsidRPr="00051DB2">
        <w:rPr>
          <w:rFonts w:ascii="Arial" w:eastAsia="Times New Roman" w:hAnsi="Arial" w:cs="Arial"/>
          <w:snapToGrid w:val="0"/>
          <w:sz w:val="20"/>
          <w:szCs w:val="20"/>
        </w:rPr>
        <w:t>issue a Final Operational Notification once all other Unresolved Issues are resolved; or</w:t>
      </w:r>
      <w:bookmarkStart w:id="43" w:name="_DV_C267"/>
    </w:p>
    <w:p w14:paraId="08A98723" w14:textId="77777777" w:rsidR="00962B70" w:rsidRPr="00051DB2" w:rsidRDefault="00962B70">
      <w:pPr>
        <w:numPr>
          <w:ilvl w:val="0"/>
          <w:numId w:val="7"/>
        </w:numPr>
        <w:tabs>
          <w:tab w:val="left" w:pos="1566"/>
          <w:tab w:val="left" w:pos="2286"/>
          <w:tab w:val="left" w:pos="2736"/>
          <w:tab w:val="left" w:pos="3600"/>
          <w:tab w:val="left" w:pos="4608"/>
          <w:tab w:val="left" w:pos="5904"/>
        </w:tabs>
        <w:autoSpaceDE w:val="0"/>
        <w:autoSpaceDN w:val="0"/>
        <w:adjustRightInd w:val="0"/>
        <w:jc w:val="both"/>
        <w:rPr>
          <w:rFonts w:ascii="Arial" w:eastAsia="Times New Roman" w:hAnsi="Arial" w:cs="Arial"/>
          <w:snapToGrid w:val="0"/>
          <w:sz w:val="20"/>
          <w:szCs w:val="20"/>
        </w:rPr>
      </w:pPr>
      <w:r w:rsidRPr="00051DB2">
        <w:rPr>
          <w:rFonts w:ascii="Arial" w:eastAsia="Times New Roman" w:hAnsi="Arial" w:cs="Arial"/>
          <w:snapToGrid w:val="0"/>
          <w:sz w:val="20"/>
          <w:szCs w:val="20"/>
        </w:rPr>
        <w:t>decides a derogation is not required in respect of the Plant and/or Apparatus then The Company</w:t>
      </w:r>
      <w:r w:rsidRPr="00051DB2">
        <w:rPr>
          <w:rFonts w:ascii="Arial" w:eastAsia="Times New Roman" w:hAnsi="Arial" w:cs="Arial"/>
          <w:b/>
          <w:sz w:val="20"/>
          <w:szCs w:val="20"/>
        </w:rPr>
        <w:t xml:space="preserve"> </w:t>
      </w:r>
      <w:r w:rsidRPr="00051DB2">
        <w:rPr>
          <w:rFonts w:ascii="Arial" w:eastAsia="Times New Roman" w:hAnsi="Arial" w:cs="Arial"/>
          <w:bCs/>
          <w:snapToGrid w:val="0"/>
          <w:sz w:val="20"/>
          <w:szCs w:val="20"/>
        </w:rPr>
        <w:t>in co-ordination with the PTO</w:t>
      </w:r>
      <w:r w:rsidRPr="00051DB2">
        <w:rPr>
          <w:rFonts w:ascii="Arial" w:eastAsia="Times New Roman" w:hAnsi="Arial" w:cs="Arial"/>
          <w:snapToGrid w:val="0"/>
          <w:sz w:val="20"/>
          <w:szCs w:val="20"/>
        </w:rPr>
        <w:t xml:space="preserve"> will reconsider the relevant Unresolved Issues and may issue a Final Operational Notification once all other </w:t>
      </w:r>
      <w:r w:rsidRPr="00051DB2">
        <w:rPr>
          <w:rFonts w:ascii="Arial" w:eastAsia="Times New Roman" w:hAnsi="Arial" w:cs="Arial"/>
          <w:bCs/>
          <w:snapToGrid w:val="0"/>
          <w:sz w:val="20"/>
          <w:szCs w:val="20"/>
        </w:rPr>
        <w:t>Unresolved Issues</w:t>
      </w:r>
      <w:r w:rsidRPr="00051DB2">
        <w:rPr>
          <w:rFonts w:ascii="Arial" w:eastAsia="Times New Roman" w:hAnsi="Arial" w:cs="Arial"/>
          <w:snapToGrid w:val="0"/>
          <w:sz w:val="20"/>
          <w:szCs w:val="20"/>
        </w:rPr>
        <w:t xml:space="preserve"> are resolved; or</w:t>
      </w:r>
    </w:p>
    <w:bookmarkEnd w:id="43"/>
    <w:p w14:paraId="6AB1F805" w14:textId="77777777" w:rsidR="00962B70" w:rsidRPr="00051DB2" w:rsidRDefault="00962B70">
      <w:pPr>
        <w:numPr>
          <w:ilvl w:val="0"/>
          <w:numId w:val="7"/>
        </w:numPr>
        <w:tabs>
          <w:tab w:val="left" w:pos="1566"/>
          <w:tab w:val="left" w:pos="2286"/>
          <w:tab w:val="left" w:pos="2736"/>
          <w:tab w:val="left" w:pos="3600"/>
          <w:tab w:val="left" w:pos="4608"/>
          <w:tab w:val="left" w:pos="5904"/>
        </w:tabs>
        <w:autoSpaceDE w:val="0"/>
        <w:autoSpaceDN w:val="0"/>
        <w:adjustRightInd w:val="0"/>
        <w:jc w:val="both"/>
        <w:rPr>
          <w:rFonts w:ascii="Arial" w:eastAsia="Times New Roman" w:hAnsi="Arial" w:cs="Arial"/>
          <w:snapToGrid w:val="0"/>
          <w:sz w:val="20"/>
          <w:szCs w:val="20"/>
        </w:rPr>
      </w:pPr>
      <w:r w:rsidRPr="00051DB2">
        <w:rPr>
          <w:rFonts w:ascii="Arial" w:eastAsia="Times New Roman" w:hAnsi="Arial" w:cs="Arial"/>
          <w:snapToGrid w:val="0"/>
          <w:sz w:val="20"/>
          <w:szCs w:val="20"/>
        </w:rPr>
        <w:t>decides not to grant any derogation in respect of the Plant and/or Apparatus</w:t>
      </w:r>
      <w:r w:rsidRPr="00051DB2">
        <w:rPr>
          <w:rFonts w:ascii="Arial" w:eastAsia="Times New Roman" w:hAnsi="Arial"/>
          <w:snapToGrid w:val="0"/>
          <w:sz w:val="20"/>
          <w:szCs w:val="20"/>
        </w:rPr>
        <w:t>,</w:t>
      </w:r>
      <w:r w:rsidRPr="00051DB2">
        <w:rPr>
          <w:rFonts w:ascii="Arial" w:eastAsia="Times New Roman" w:hAnsi="Arial" w:cs="Arial"/>
          <w:snapToGrid w:val="0"/>
          <w:sz w:val="20"/>
          <w:szCs w:val="20"/>
        </w:rPr>
        <w:t xml:space="preserve"> then there will be no Operational Notification in place and The Company </w:t>
      </w:r>
      <w:r w:rsidRPr="00051DB2">
        <w:rPr>
          <w:rFonts w:ascii="Arial" w:eastAsia="Times New Roman" w:hAnsi="Arial" w:cs="Arial"/>
          <w:bCs/>
          <w:snapToGrid w:val="0"/>
          <w:sz w:val="20"/>
          <w:szCs w:val="20"/>
        </w:rPr>
        <w:t>in co-ordination with the PTO</w:t>
      </w:r>
      <w:r w:rsidRPr="00051DB2">
        <w:rPr>
          <w:rFonts w:ascii="Arial" w:eastAsia="Times New Roman" w:hAnsi="Arial" w:cs="Arial"/>
          <w:snapToGrid w:val="0"/>
          <w:sz w:val="20"/>
          <w:szCs w:val="20"/>
        </w:rPr>
        <w:t xml:space="preserve"> and the CATO shall consider its rights pursuant to the STC.  </w:t>
      </w:r>
      <w:bookmarkEnd w:id="42"/>
    </w:p>
    <w:p w14:paraId="4884BB65"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2715FAE4" w14:textId="4520810D" w:rsidR="00962B70" w:rsidRPr="00051DB2" w:rsidRDefault="00F21BD5" w:rsidP="00962B70">
      <w:pPr>
        <w:tabs>
          <w:tab w:val="left" w:pos="1629"/>
          <w:tab w:val="left" w:pos="2736"/>
          <w:tab w:val="left" w:pos="3600"/>
          <w:tab w:val="left" w:pos="4608"/>
          <w:tab w:val="left" w:pos="5904"/>
        </w:tabs>
        <w:ind w:left="1629" w:hanging="1629"/>
        <w:jc w:val="both"/>
        <w:rPr>
          <w:rFonts w:ascii="Arial" w:eastAsia="Times New Roman" w:hAnsi="Arial" w:cs="Arial"/>
          <w:snapToGrid w:val="0"/>
          <w:sz w:val="20"/>
          <w:szCs w:val="20"/>
        </w:rPr>
      </w:pPr>
      <w:bookmarkStart w:id="44" w:name="_DV_C269"/>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.10.3</w:t>
      </w:r>
      <w:r w:rsidR="00962B70" w:rsidRPr="00051DB2">
        <w:rPr>
          <w:rFonts w:ascii="Arial" w:eastAsia="Times New Roman" w:hAnsi="Arial" w:cs="Arial"/>
          <w:snapToGrid w:val="0"/>
          <w:sz w:val="20"/>
          <w:szCs w:val="20"/>
        </w:rPr>
        <w:tab/>
        <w:t xml:space="preserve">Where a </w:t>
      </w:r>
      <w:r w:rsidR="005E40C4">
        <w:rPr>
          <w:rFonts w:ascii="Arial" w:eastAsia="Times New Roman" w:hAnsi="Arial" w:cs="Arial"/>
          <w:snapToGrid w:val="0"/>
          <w:sz w:val="20"/>
          <w:szCs w:val="20"/>
        </w:rPr>
        <w:t>Permission to Load</w:t>
      </w:r>
      <w:r w:rsidR="00293A84">
        <w:rPr>
          <w:rFonts w:ascii="Arial" w:eastAsia="Times New Roman" w:hAnsi="Arial" w:cs="Arial"/>
          <w:snapToGrid w:val="0"/>
          <w:sz w:val="20"/>
          <w:szCs w:val="20"/>
        </w:rPr>
        <w:t xml:space="preserve"> (</w:t>
      </w:r>
      <w:proofErr w:type="spellStart"/>
      <w:r w:rsidR="00293A84">
        <w:rPr>
          <w:rFonts w:ascii="Arial" w:eastAsia="Times New Roman" w:hAnsi="Arial" w:cs="Arial"/>
          <w:snapToGrid w:val="0"/>
          <w:sz w:val="20"/>
          <w:szCs w:val="20"/>
        </w:rPr>
        <w:t>PtL</w:t>
      </w:r>
      <w:proofErr w:type="spellEnd"/>
      <w:r w:rsidR="00293A84">
        <w:rPr>
          <w:rFonts w:ascii="Arial" w:eastAsia="Times New Roman" w:hAnsi="Arial" w:cs="Arial"/>
          <w:snapToGrid w:val="0"/>
          <w:sz w:val="20"/>
          <w:szCs w:val="20"/>
        </w:rPr>
        <w:t>)</w:t>
      </w:r>
      <w:r w:rsidR="00962B70" w:rsidRPr="00051DB2">
        <w:rPr>
          <w:rFonts w:ascii="Arial" w:eastAsia="Times New Roman" w:hAnsi="Arial" w:cs="Arial"/>
          <w:snapToGrid w:val="0"/>
          <w:sz w:val="20"/>
          <w:szCs w:val="20"/>
        </w:rPr>
        <w:t xml:space="preserve"> is so conditional upon a derogation and such derogation includes any conditions (including any time limit to such derogation) the </w:t>
      </w:r>
      <w:r w:rsidR="00962B70" w:rsidRPr="00051DB2">
        <w:rPr>
          <w:rFonts w:ascii="Arial" w:eastAsia="Times New Roman" w:hAnsi="Arial"/>
          <w:snapToGrid w:val="0"/>
          <w:sz w:val="20"/>
        </w:rPr>
        <w:t>CATO</w:t>
      </w:r>
      <w:r w:rsidR="00962B70" w:rsidRPr="00051DB2">
        <w:rPr>
          <w:rFonts w:ascii="Arial" w:eastAsia="Times New Roman" w:hAnsi="Arial" w:cs="Arial"/>
          <w:snapToGrid w:val="0"/>
          <w:sz w:val="20"/>
          <w:szCs w:val="20"/>
        </w:rPr>
        <w:t xml:space="preserve"> will progress the resolution of any Unresolved Issues and / or progress and / or comply with any conditions upon such derogation and the provisions of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CP.6 to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CP.7.11 shall apply and shall be followed.</w:t>
      </w:r>
    </w:p>
    <w:bookmarkEnd w:id="44"/>
    <w:p w14:paraId="1146D792"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65C8AE3D"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color w:val="0000FF"/>
          <w:sz w:val="20"/>
          <w:szCs w:val="20"/>
          <w:u w:val="double"/>
        </w:rPr>
      </w:pPr>
    </w:p>
    <w:p w14:paraId="5ED14ED2" w14:textId="77777777" w:rsidR="00962B70" w:rsidRPr="00051DB2" w:rsidRDefault="00962B70" w:rsidP="00962B70">
      <w:pPr>
        <w:tabs>
          <w:tab w:val="left" w:pos="1566"/>
          <w:tab w:val="left" w:pos="2286"/>
          <w:tab w:val="left" w:pos="2736"/>
          <w:tab w:val="left" w:pos="3600"/>
          <w:tab w:val="left" w:pos="4608"/>
          <w:tab w:val="left" w:pos="5904"/>
        </w:tabs>
        <w:ind w:left="1440" w:hanging="1440"/>
        <w:jc w:val="both"/>
        <w:rPr>
          <w:rFonts w:ascii="Arial" w:eastAsia="Times New Roman" w:hAnsi="Arial" w:cs="Arial"/>
          <w:b/>
          <w:snapToGrid w:val="0"/>
          <w:color w:val="0000FF"/>
          <w:sz w:val="20"/>
          <w:szCs w:val="20"/>
          <w:u w:val="double"/>
        </w:rPr>
      </w:pPr>
    </w:p>
    <w:p w14:paraId="1EC9C760" w14:textId="77777777" w:rsidR="00962B70" w:rsidRPr="00051DB2" w:rsidRDefault="00962B70" w:rsidP="00962B70">
      <w:pPr>
        <w:keepNext/>
        <w:jc w:val="both"/>
        <w:outlineLvl w:val="0"/>
        <w:rPr>
          <w:rFonts w:ascii="Arial" w:eastAsia="Times New Roman" w:hAnsi="Arial" w:cs="Arial"/>
          <w:snapToGrid w:val="0"/>
          <w:color w:val="0000FF"/>
          <w:sz w:val="20"/>
          <w:szCs w:val="20"/>
          <w:u w:val="double"/>
        </w:rPr>
      </w:pPr>
      <w:bookmarkStart w:id="45" w:name="_Toc499651111"/>
    </w:p>
    <w:p w14:paraId="3DF275BB" w14:textId="77777777" w:rsidR="00962B70" w:rsidRPr="00051DB2" w:rsidRDefault="00962B70" w:rsidP="00962B70">
      <w:pPr>
        <w:keepNext/>
        <w:jc w:val="both"/>
        <w:outlineLvl w:val="0"/>
        <w:rPr>
          <w:rFonts w:ascii="Arial" w:eastAsia="Times New Roman" w:hAnsi="Arial" w:cs="Arial"/>
          <w:snapToGrid w:val="0"/>
          <w:color w:val="0000FF"/>
          <w:sz w:val="20"/>
          <w:szCs w:val="20"/>
          <w:u w:val="double"/>
        </w:rPr>
      </w:pPr>
    </w:p>
    <w:p w14:paraId="199B6831" w14:textId="77777777" w:rsidR="00962B70" w:rsidRPr="00051DB2" w:rsidRDefault="00962B70" w:rsidP="00962B70">
      <w:pPr>
        <w:keepNext/>
        <w:jc w:val="both"/>
        <w:outlineLvl w:val="0"/>
        <w:rPr>
          <w:rFonts w:ascii="Arial" w:eastAsia="Times New Roman" w:hAnsi="Arial" w:cs="Arial"/>
          <w:snapToGrid w:val="0"/>
          <w:color w:val="0000FF"/>
          <w:sz w:val="20"/>
          <w:szCs w:val="20"/>
          <w:u w:val="double"/>
        </w:rPr>
      </w:pPr>
    </w:p>
    <w:bookmarkEnd w:id="45"/>
    <w:p w14:paraId="0B85D38B" w14:textId="77777777" w:rsidR="00962B70" w:rsidRPr="00051DB2" w:rsidRDefault="00962B70" w:rsidP="00962B70">
      <w:pPr>
        <w:jc w:val="both"/>
        <w:rPr>
          <w:rFonts w:ascii="Arial" w:eastAsia="Times New Roman" w:hAnsi="Arial" w:cs="Arial"/>
          <w:snapToGrid w:val="0"/>
          <w:sz w:val="20"/>
          <w:szCs w:val="20"/>
          <w:u w:val="single"/>
        </w:rPr>
      </w:pPr>
    </w:p>
    <w:p w14:paraId="281143E1" w14:textId="77777777" w:rsidR="00962B70" w:rsidRPr="00051DB2" w:rsidRDefault="00962B70" w:rsidP="00962B70">
      <w:pPr>
        <w:keepNext/>
        <w:tabs>
          <w:tab w:val="center" w:pos="5089"/>
          <w:tab w:val="left" w:pos="5904"/>
        </w:tabs>
        <w:jc w:val="center"/>
        <w:outlineLvl w:val="1"/>
        <w:rPr>
          <w:rFonts w:ascii="Arial" w:eastAsia="Times New Roman" w:hAnsi="Arial" w:cs="Arial"/>
          <w:snapToGrid w:val="0"/>
          <w:sz w:val="20"/>
          <w:szCs w:val="20"/>
          <w:u w:val="single"/>
        </w:rPr>
      </w:pPr>
    </w:p>
    <w:p w14:paraId="069C170A" w14:textId="77777777" w:rsidR="00962B70" w:rsidRPr="00051DB2" w:rsidRDefault="00962B70" w:rsidP="00962B70">
      <w:pPr>
        <w:jc w:val="both"/>
        <w:rPr>
          <w:rFonts w:ascii="Arial" w:eastAsia="Times New Roman" w:hAnsi="Arial" w:cs="Arial"/>
          <w:snapToGrid w:val="0"/>
          <w:color w:val="0000FF"/>
          <w:sz w:val="20"/>
          <w:szCs w:val="20"/>
          <w:u w:val="single"/>
        </w:rPr>
      </w:pPr>
      <w:bookmarkStart w:id="46" w:name="_MON_1352274355"/>
      <w:bookmarkStart w:id="47" w:name="_MON_1352274379"/>
      <w:bookmarkStart w:id="48" w:name="_MON_1358081761"/>
      <w:bookmarkEnd w:id="46"/>
      <w:bookmarkEnd w:id="47"/>
      <w:bookmarkEnd w:id="48"/>
    </w:p>
    <w:p w14:paraId="2D2C8EEF" w14:textId="77777777" w:rsidR="00962B70" w:rsidRPr="00051DB2" w:rsidRDefault="00962B70" w:rsidP="00962B70">
      <w:pPr>
        <w:keepNext/>
        <w:tabs>
          <w:tab w:val="center" w:pos="5089"/>
          <w:tab w:val="left" w:pos="5904"/>
        </w:tabs>
        <w:jc w:val="center"/>
        <w:outlineLvl w:val="1"/>
        <w:rPr>
          <w:rFonts w:ascii="Arial" w:eastAsia="Times New Roman" w:hAnsi="Arial" w:cs="Arial"/>
          <w:snapToGrid w:val="0"/>
          <w:sz w:val="20"/>
          <w:szCs w:val="20"/>
          <w:u w:val="single"/>
        </w:rPr>
      </w:pPr>
      <w:r w:rsidRPr="00051DB2">
        <w:rPr>
          <w:rFonts w:ascii="Arial" w:eastAsia="Times New Roman" w:hAnsi="Arial" w:cs="Arial"/>
          <w:snapToGrid w:val="0"/>
          <w:color w:val="0000FF"/>
          <w:sz w:val="20"/>
          <w:szCs w:val="20"/>
          <w:u w:val="double"/>
        </w:rPr>
        <w:br w:type="page"/>
      </w:r>
    </w:p>
    <w:p w14:paraId="2174386C" w14:textId="77777777" w:rsidR="00962B70" w:rsidRPr="00051DB2" w:rsidRDefault="00962B70" w:rsidP="00962B70">
      <w:pPr>
        <w:jc w:val="both"/>
        <w:rPr>
          <w:rFonts w:ascii="Arial" w:eastAsia="Times New Roman" w:hAnsi="Arial" w:cs="Arial"/>
          <w:snapToGrid w:val="0"/>
          <w:sz w:val="20"/>
          <w:szCs w:val="20"/>
          <w:u w:val="single"/>
        </w:rPr>
      </w:pPr>
    </w:p>
    <w:p w14:paraId="02A559A9" w14:textId="77777777" w:rsidR="00962B70" w:rsidRPr="00051DB2" w:rsidRDefault="00962B70" w:rsidP="00962B70">
      <w:pPr>
        <w:tabs>
          <w:tab w:val="left" w:pos="2160"/>
          <w:tab w:val="left" w:pos="2736"/>
          <w:tab w:val="left" w:pos="3456"/>
          <w:tab w:val="left" w:pos="4608"/>
          <w:tab w:val="left" w:pos="5904"/>
          <w:tab w:val="left" w:pos="6624"/>
        </w:tabs>
        <w:jc w:val="both"/>
        <w:rPr>
          <w:rFonts w:ascii="Arial" w:eastAsia="Times New Roman" w:hAnsi="Arial" w:cs="Arial"/>
          <w:snapToGrid w:val="0"/>
          <w:color w:val="0000FF"/>
          <w:sz w:val="20"/>
          <w:szCs w:val="20"/>
          <w:u w:val="single"/>
        </w:rPr>
      </w:pPr>
      <w:bookmarkStart w:id="49" w:name="_MON_1345365239"/>
      <w:bookmarkStart w:id="50" w:name="_MON_1345369216"/>
      <w:bookmarkStart w:id="51" w:name="_MON_1345370966"/>
      <w:bookmarkStart w:id="52" w:name="_MON_1345370974"/>
      <w:bookmarkStart w:id="53" w:name="_MON_1345372761"/>
      <w:bookmarkStart w:id="54" w:name="_MON_1345375714"/>
      <w:bookmarkStart w:id="55" w:name="_MON_1345375790"/>
      <w:bookmarkStart w:id="56" w:name="_MON_1345376025"/>
      <w:bookmarkStart w:id="57" w:name="_MON_1352272708"/>
      <w:bookmarkStart w:id="58" w:name="_MON_1352272777"/>
      <w:bookmarkStart w:id="59" w:name="_MON_1352272812"/>
      <w:bookmarkStart w:id="60" w:name="_MON_1352273990"/>
      <w:bookmarkStart w:id="61" w:name="_MON_1358081708"/>
      <w:bookmarkStart w:id="62" w:name="_MON_1345450203"/>
      <w:bookmarkStart w:id="63" w:name="_MON_1345457989"/>
      <w:bookmarkStart w:id="64" w:name="_MON_1345458476"/>
      <w:bookmarkStart w:id="65" w:name="_MON_1352271657"/>
      <w:bookmarkStart w:id="66" w:name="_MON_1352272292"/>
      <w:bookmarkStart w:id="67" w:name="_MON_1352272317"/>
      <w:bookmarkStart w:id="68" w:name="_MON_1352272356"/>
      <w:bookmarkStart w:id="69" w:name="_MON_1352272367"/>
      <w:bookmarkStart w:id="70" w:name="_MON_1352272412"/>
      <w:bookmarkStart w:id="71" w:name="_MON_1352272447"/>
      <w:bookmarkStart w:id="72" w:name="_MON_1352272621"/>
      <w:bookmarkStart w:id="73" w:name="_MON_1379504737"/>
      <w:bookmarkStart w:id="74" w:name="_MON_1379504874"/>
      <w:bookmarkStart w:id="75" w:name="_MON_1379504878"/>
      <w:bookmarkStart w:id="76" w:name="_MON_1379506039"/>
      <w:bookmarkStart w:id="77" w:name="_MON_1345379053"/>
      <w:bookmarkStart w:id="78" w:name="_MON_1345441465"/>
      <w:bookmarkStart w:id="79" w:name="_MON_1345445404"/>
      <w:bookmarkStart w:id="80" w:name="_MON_1345445528"/>
      <w:bookmarkStart w:id="81" w:name="_MON_1345445767"/>
      <w:bookmarkStart w:id="82" w:name="_MON_134544638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1C6D5461" w14:textId="77777777" w:rsidR="00962B70" w:rsidRPr="00E6521E" w:rsidRDefault="00962B70" w:rsidP="00962B70">
      <w:pPr>
        <w:keepNext/>
        <w:tabs>
          <w:tab w:val="left" w:pos="90"/>
        </w:tabs>
        <w:ind w:left="270"/>
        <w:jc w:val="center"/>
        <w:outlineLvl w:val="0"/>
        <w:rPr>
          <w:rFonts w:ascii="Arial" w:eastAsia="Times New Roman" w:hAnsi="Arial" w:cs="Arial"/>
          <w:b/>
          <w:snapToGrid w:val="0"/>
          <w:sz w:val="20"/>
          <w:szCs w:val="20"/>
        </w:rPr>
      </w:pPr>
      <w:bookmarkStart w:id="83" w:name="_MON_1345457717"/>
      <w:bookmarkStart w:id="84" w:name="_MON_1345458077"/>
      <w:bookmarkStart w:id="85" w:name="_MON_1345458489"/>
      <w:bookmarkStart w:id="86" w:name="_MON_1352272475"/>
      <w:bookmarkStart w:id="87" w:name="_MON_1345446834"/>
      <w:bookmarkStart w:id="88" w:name="_MON_1345447048"/>
      <w:bookmarkStart w:id="89" w:name="_MON_1345448652"/>
      <w:bookmarkStart w:id="90" w:name="_MON_1345450018"/>
      <w:bookmarkStart w:id="91" w:name="_MON_1345450193"/>
      <w:bookmarkStart w:id="92" w:name="_MON_1345456209"/>
      <w:bookmarkStart w:id="93" w:name="_DV_C548"/>
      <w:bookmarkStart w:id="94" w:name="_Toc499651113"/>
      <w:bookmarkStart w:id="95" w:name="_Toc123822823"/>
      <w:bookmarkEnd w:id="83"/>
      <w:bookmarkEnd w:id="84"/>
      <w:bookmarkEnd w:id="85"/>
      <w:bookmarkEnd w:id="86"/>
      <w:bookmarkEnd w:id="87"/>
      <w:bookmarkEnd w:id="88"/>
      <w:bookmarkEnd w:id="89"/>
      <w:bookmarkEnd w:id="90"/>
      <w:bookmarkEnd w:id="91"/>
      <w:bookmarkEnd w:id="92"/>
      <w:r w:rsidRPr="00E6521E">
        <w:rPr>
          <w:rFonts w:ascii="Arial" w:eastAsia="Times New Roman" w:hAnsi="Arial" w:cs="Arial"/>
          <w:b/>
          <w:snapToGrid w:val="0"/>
          <w:sz w:val="20"/>
          <w:szCs w:val="20"/>
        </w:rPr>
        <w:t>APPENDIX 1</w:t>
      </w:r>
      <w:bookmarkEnd w:id="93"/>
      <w:bookmarkEnd w:id="94"/>
      <w:bookmarkEnd w:id="95"/>
    </w:p>
    <w:p w14:paraId="294AD89F" w14:textId="77777777" w:rsidR="00962B70" w:rsidRPr="00E6521E" w:rsidRDefault="00962B70" w:rsidP="00962B70">
      <w:pPr>
        <w:keepNext/>
        <w:tabs>
          <w:tab w:val="left" w:pos="90"/>
        </w:tabs>
        <w:ind w:left="270"/>
        <w:jc w:val="both"/>
        <w:outlineLvl w:val="0"/>
        <w:rPr>
          <w:rFonts w:ascii="Arial" w:eastAsia="Times New Roman" w:hAnsi="Arial" w:cs="Arial"/>
          <w:b/>
          <w:i/>
          <w:snapToGrid w:val="0"/>
          <w:sz w:val="20"/>
          <w:szCs w:val="20"/>
        </w:rPr>
      </w:pPr>
    </w:p>
    <w:p w14:paraId="37650BE7" w14:textId="77777777" w:rsidR="00962B70" w:rsidRPr="00E6521E" w:rsidRDefault="00962B70" w:rsidP="00962B70">
      <w:pPr>
        <w:keepNext/>
        <w:tabs>
          <w:tab w:val="left" w:pos="90"/>
        </w:tabs>
        <w:ind w:left="270"/>
        <w:jc w:val="both"/>
        <w:outlineLvl w:val="0"/>
        <w:rPr>
          <w:rFonts w:ascii="Arial" w:eastAsia="Times New Roman" w:hAnsi="Arial" w:cs="Arial"/>
          <w:b/>
          <w:snapToGrid w:val="0"/>
          <w:sz w:val="20"/>
          <w:szCs w:val="20"/>
        </w:rPr>
      </w:pPr>
      <w:bookmarkStart w:id="96" w:name="_DV_C549"/>
      <w:bookmarkStart w:id="97" w:name="_Toc123822824"/>
      <w:r w:rsidRPr="00E6521E">
        <w:rPr>
          <w:rFonts w:ascii="Arial" w:eastAsia="Times New Roman" w:hAnsi="Arial" w:cs="Arial"/>
          <w:b/>
          <w:snapToGrid w:val="0"/>
          <w:sz w:val="20"/>
          <w:szCs w:val="20"/>
        </w:rPr>
        <w:t>USER SELF CERTIFICATION OF COMPLIANCE (Interim/Final)</w:t>
      </w:r>
      <w:bookmarkEnd w:id="96"/>
      <w:bookmarkEnd w:id="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98" w:author="Amanda Rooney" w:date="2026-01-08T17:07: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PrChange>
      </w:tblPr>
      <w:tblGrid>
        <w:gridCol w:w="1491"/>
        <w:gridCol w:w="2037"/>
        <w:gridCol w:w="1440"/>
        <w:gridCol w:w="1974"/>
        <w:gridCol w:w="1806"/>
        <w:gridCol w:w="652"/>
        <w:tblGridChange w:id="99">
          <w:tblGrid>
            <w:gridCol w:w="1491"/>
            <w:gridCol w:w="2037"/>
            <w:gridCol w:w="1440"/>
            <w:gridCol w:w="1974"/>
            <w:gridCol w:w="1806"/>
            <w:gridCol w:w="652"/>
          </w:tblGrid>
        </w:tblGridChange>
      </w:tblGrid>
      <w:tr w:rsidR="002073EC" w:rsidRPr="00E6521E" w14:paraId="00D6186B" w14:textId="77777777" w:rsidTr="4E3D8B1E">
        <w:trPr>
          <w:trHeight w:val="487"/>
          <w:trPrChange w:id="100" w:author="Amanda Rooney" w:date="2026-01-08T17:07:00Z">
            <w:trPr>
              <w:trHeight w:val="487"/>
            </w:trPr>
          </w:trPrChange>
        </w:trPr>
        <w:tc>
          <w:tcPr>
            <w:tcW w:w="1491" w:type="dxa"/>
            <w:vAlign w:val="center"/>
            <w:tcPrChange w:id="101" w:author="Amanda Rooney" w:date="2026-01-08T17:07:00Z">
              <w:tcPr>
                <w:tcW w:w="1491" w:type="dxa"/>
                <w:shd w:val="clear" w:color="auto" w:fill="CCCCFF"/>
                <w:vAlign w:val="center"/>
              </w:tcPr>
            </w:tcPrChange>
          </w:tcPr>
          <w:p w14:paraId="3A8662FA" w14:textId="77777777" w:rsidR="00962B70" w:rsidRPr="00E6521E" w:rsidRDefault="00962B70" w:rsidP="00962B70">
            <w:pPr>
              <w:autoSpaceDE w:val="0"/>
              <w:autoSpaceDN w:val="0"/>
              <w:adjustRightInd w:val="0"/>
              <w:jc w:val="center"/>
              <w:rPr>
                <w:rFonts w:ascii="Arial" w:eastAsia="Times New Roman" w:hAnsi="Arial" w:cs="Arial"/>
                <w:b/>
                <w:sz w:val="20"/>
                <w:szCs w:val="20"/>
                <w:lang w:eastAsia="en-GB"/>
              </w:rPr>
            </w:pPr>
            <w:r w:rsidRPr="00E6521E">
              <w:rPr>
                <w:rFonts w:ascii="Arial" w:eastAsia="Times New Roman" w:hAnsi="Arial" w:cs="Arial"/>
                <w:b/>
                <w:sz w:val="20"/>
                <w:szCs w:val="20"/>
                <w:lang w:eastAsia="en-GB"/>
                <w:rPrChange w:id="102" w:author="Kat Higby" w:date="2026-01-20T11:06:00Z" w16du:dateUtc="2026-01-20T11:06:00Z">
                  <w:rPr>
                    <w:rFonts w:eastAsia="Times New Roman" w:cs="Arial"/>
                    <w:b/>
                    <w:sz w:val="20"/>
                    <w:szCs w:val="20"/>
                    <w:lang w:eastAsia="en-GB"/>
                  </w:rPr>
                </w:rPrChange>
              </w:rPr>
              <w:t>CATO’s Plant and Apparatus</w:t>
            </w:r>
          </w:p>
        </w:tc>
        <w:tc>
          <w:tcPr>
            <w:tcW w:w="2037" w:type="dxa"/>
            <w:vAlign w:val="center"/>
            <w:tcPrChange w:id="103" w:author="Amanda Rooney" w:date="2026-01-08T17:07:00Z">
              <w:tcPr>
                <w:tcW w:w="2037" w:type="dxa"/>
                <w:shd w:val="clear" w:color="auto" w:fill="CCCCFF"/>
                <w:vAlign w:val="center"/>
              </w:tcPr>
            </w:tcPrChange>
          </w:tcPr>
          <w:p w14:paraId="508FE44A" w14:textId="77777777" w:rsidR="00962B70" w:rsidRPr="00E6521E" w:rsidRDefault="00962B70" w:rsidP="00962B70">
            <w:pPr>
              <w:jc w:val="center"/>
              <w:rPr>
                <w:rFonts w:ascii="Arial" w:eastAsia="Times New Roman" w:hAnsi="Arial" w:cs="Arial"/>
                <w:sz w:val="20"/>
                <w:szCs w:val="20"/>
              </w:rPr>
            </w:pPr>
            <w:bookmarkStart w:id="104" w:name="_DV_C551"/>
            <w:r w:rsidRPr="00E6521E">
              <w:rPr>
                <w:rFonts w:ascii="Arial" w:eastAsia="Times New Roman" w:hAnsi="Arial" w:cs="Arial"/>
                <w:sz w:val="20"/>
                <w:szCs w:val="20"/>
                <w:rPrChange w:id="105" w:author="Kat Higby" w:date="2026-01-20T11:06:00Z" w16du:dateUtc="2026-01-20T11:06:00Z">
                  <w:rPr>
                    <w:rFonts w:eastAsia="Times New Roman" w:cs="Arial"/>
                    <w:sz w:val="20"/>
                    <w:szCs w:val="20"/>
                  </w:rPr>
                </w:rPrChange>
              </w:rPr>
              <w:t xml:space="preserve">[Name of CATO </w:t>
            </w:r>
            <w:proofErr w:type="gramStart"/>
            <w:r w:rsidRPr="00E6521E">
              <w:rPr>
                <w:rFonts w:ascii="Arial" w:eastAsia="Times New Roman" w:hAnsi="Arial" w:cs="Arial"/>
                <w:sz w:val="20"/>
                <w:szCs w:val="20"/>
                <w:rPrChange w:id="106" w:author="Kat Higby" w:date="2026-01-20T11:06:00Z" w16du:dateUtc="2026-01-20T11:06:00Z">
                  <w:rPr>
                    <w:rFonts w:eastAsia="Times New Roman" w:cs="Arial"/>
                    <w:sz w:val="20"/>
                    <w:szCs w:val="20"/>
                  </w:rPr>
                </w:rPrChange>
              </w:rPr>
              <w:t>Interface  Site</w:t>
            </w:r>
            <w:proofErr w:type="gramEnd"/>
            <w:r w:rsidRPr="00E6521E">
              <w:rPr>
                <w:rFonts w:ascii="Arial" w:eastAsia="Times New Roman" w:hAnsi="Arial" w:cs="Arial"/>
                <w:sz w:val="20"/>
                <w:szCs w:val="20"/>
                <w:rPrChange w:id="107" w:author="Kat Higby" w:date="2026-01-20T11:06:00Z" w16du:dateUtc="2026-01-20T11:06:00Z">
                  <w:rPr>
                    <w:rFonts w:eastAsia="Times New Roman" w:cs="Arial"/>
                    <w:sz w:val="20"/>
                    <w:szCs w:val="20"/>
                  </w:rPr>
                </w:rPrChange>
              </w:rPr>
              <w:t>]</w:t>
            </w:r>
            <w:bookmarkEnd w:id="104"/>
          </w:p>
        </w:tc>
        <w:tc>
          <w:tcPr>
            <w:tcW w:w="1440" w:type="dxa"/>
            <w:vAlign w:val="center"/>
            <w:tcPrChange w:id="108" w:author="Amanda Rooney" w:date="2026-01-08T17:07:00Z">
              <w:tcPr>
                <w:tcW w:w="1440" w:type="dxa"/>
                <w:shd w:val="clear" w:color="auto" w:fill="CCCCFF"/>
                <w:vAlign w:val="center"/>
              </w:tcPr>
            </w:tcPrChange>
          </w:tcPr>
          <w:p w14:paraId="3B35D20F" w14:textId="77777777" w:rsidR="00962B70" w:rsidRPr="00E6521E" w:rsidRDefault="00962B70" w:rsidP="00962B70">
            <w:pPr>
              <w:autoSpaceDE w:val="0"/>
              <w:autoSpaceDN w:val="0"/>
              <w:adjustRightInd w:val="0"/>
              <w:jc w:val="center"/>
              <w:rPr>
                <w:rFonts w:ascii="Arial" w:eastAsia="Times New Roman" w:hAnsi="Arial" w:cs="Arial"/>
                <w:b/>
                <w:sz w:val="20"/>
                <w:szCs w:val="20"/>
                <w:lang w:eastAsia="en-GB"/>
              </w:rPr>
            </w:pPr>
            <w:bookmarkStart w:id="109" w:name="_DV_C552"/>
            <w:r w:rsidRPr="00E6521E">
              <w:rPr>
                <w:rFonts w:ascii="Arial" w:eastAsia="Times New Roman" w:hAnsi="Arial" w:cs="Arial"/>
                <w:b/>
                <w:sz w:val="20"/>
                <w:szCs w:val="20"/>
                <w:lang w:eastAsia="en-GB"/>
                <w:rPrChange w:id="110" w:author="Kat Higby" w:date="2026-01-20T11:06:00Z" w16du:dateUtc="2026-01-20T11:06:00Z">
                  <w:rPr>
                    <w:rFonts w:eastAsia="Times New Roman" w:cs="Arial"/>
                    <w:b/>
                    <w:sz w:val="20"/>
                    <w:szCs w:val="20"/>
                    <w:lang w:eastAsia="en-GB"/>
                  </w:rPr>
                </w:rPrChange>
              </w:rPr>
              <w:t>CATO:</w:t>
            </w:r>
            <w:bookmarkEnd w:id="109"/>
          </w:p>
        </w:tc>
        <w:tc>
          <w:tcPr>
            <w:tcW w:w="1974" w:type="dxa"/>
            <w:vAlign w:val="center"/>
            <w:tcPrChange w:id="111" w:author="Amanda Rooney" w:date="2026-01-08T17:07:00Z">
              <w:tcPr>
                <w:tcW w:w="1974" w:type="dxa"/>
                <w:shd w:val="clear" w:color="auto" w:fill="CCCCFF"/>
                <w:vAlign w:val="center"/>
              </w:tcPr>
            </w:tcPrChange>
          </w:tcPr>
          <w:p w14:paraId="1AC867DD" w14:textId="77777777" w:rsidR="00962B70" w:rsidRPr="00E6521E" w:rsidRDefault="00962B70" w:rsidP="00962B70">
            <w:pPr>
              <w:jc w:val="center"/>
              <w:rPr>
                <w:rFonts w:ascii="Arial" w:eastAsia="Times New Roman" w:hAnsi="Arial" w:cs="Arial"/>
                <w:sz w:val="20"/>
                <w:szCs w:val="20"/>
              </w:rPr>
            </w:pPr>
            <w:bookmarkStart w:id="112" w:name="_DV_C553"/>
            <w:r w:rsidRPr="00E6521E">
              <w:rPr>
                <w:rFonts w:ascii="Arial" w:eastAsia="Times New Roman" w:hAnsi="Arial" w:cs="Arial"/>
                <w:sz w:val="20"/>
                <w:szCs w:val="20"/>
                <w:rPrChange w:id="113" w:author="Kat Higby" w:date="2026-01-20T11:06:00Z" w16du:dateUtc="2026-01-20T11:06:00Z">
                  <w:rPr>
                    <w:rFonts w:eastAsia="Times New Roman" w:cs="Arial"/>
                    <w:sz w:val="20"/>
                    <w:szCs w:val="20"/>
                  </w:rPr>
                </w:rPrChange>
              </w:rPr>
              <w:t>[Full CATO name]</w:t>
            </w:r>
            <w:bookmarkEnd w:id="112"/>
          </w:p>
        </w:tc>
        <w:tc>
          <w:tcPr>
            <w:tcW w:w="1806" w:type="dxa"/>
            <w:vAlign w:val="center"/>
            <w:tcPrChange w:id="114" w:author="Amanda Rooney" w:date="2026-01-08T17:07:00Z">
              <w:tcPr>
                <w:tcW w:w="1806" w:type="dxa"/>
                <w:shd w:val="clear" w:color="auto" w:fill="CCCCFF"/>
                <w:vAlign w:val="center"/>
              </w:tcPr>
            </w:tcPrChange>
          </w:tcPr>
          <w:p w14:paraId="154537AB" w14:textId="77777777" w:rsidR="00962B70" w:rsidRPr="00E6521E" w:rsidRDefault="00962B70" w:rsidP="00962B70">
            <w:pPr>
              <w:autoSpaceDE w:val="0"/>
              <w:autoSpaceDN w:val="0"/>
              <w:adjustRightInd w:val="0"/>
              <w:jc w:val="center"/>
              <w:rPr>
                <w:rFonts w:ascii="Arial" w:eastAsia="Times New Roman" w:hAnsi="Arial" w:cs="Arial"/>
                <w:b/>
                <w:sz w:val="20"/>
                <w:szCs w:val="20"/>
                <w:lang w:eastAsia="en-GB"/>
              </w:rPr>
            </w:pPr>
            <w:bookmarkStart w:id="115" w:name="_DV_C554"/>
            <w:r w:rsidRPr="00E6521E">
              <w:rPr>
                <w:rFonts w:ascii="Arial" w:eastAsia="Times New Roman" w:hAnsi="Arial" w:cs="Arial"/>
                <w:b/>
                <w:sz w:val="20"/>
                <w:szCs w:val="20"/>
                <w:lang w:eastAsia="en-GB"/>
              </w:rPr>
              <w:t>Maximum rating (MVA) of CATO Plant and Apparatus at CATO Interface Point:</w:t>
            </w:r>
            <w:bookmarkEnd w:id="115"/>
          </w:p>
        </w:tc>
        <w:tc>
          <w:tcPr>
            <w:tcW w:w="652" w:type="dxa"/>
            <w:vAlign w:val="center"/>
            <w:tcPrChange w:id="116" w:author="Amanda Rooney" w:date="2026-01-08T17:07:00Z">
              <w:tcPr>
                <w:tcW w:w="652" w:type="dxa"/>
                <w:shd w:val="clear" w:color="auto" w:fill="CCCCFF"/>
                <w:vAlign w:val="center"/>
              </w:tcPr>
            </w:tcPrChange>
          </w:tcPr>
          <w:p w14:paraId="1B755F4F" w14:textId="77777777" w:rsidR="00962B70" w:rsidRPr="00E6521E" w:rsidRDefault="00962B70" w:rsidP="00962B70">
            <w:pPr>
              <w:jc w:val="center"/>
              <w:rPr>
                <w:rFonts w:ascii="Arial" w:eastAsia="Times New Roman" w:hAnsi="Arial" w:cs="Arial"/>
                <w:b/>
                <w:sz w:val="20"/>
                <w:szCs w:val="20"/>
              </w:rPr>
            </w:pPr>
          </w:p>
        </w:tc>
      </w:tr>
    </w:tbl>
    <w:p w14:paraId="3073759F" w14:textId="77777777" w:rsidR="00962B70" w:rsidRPr="00E6521E" w:rsidRDefault="00962B70" w:rsidP="00962B70">
      <w:pPr>
        <w:jc w:val="both"/>
        <w:rPr>
          <w:rFonts w:ascii="Arial" w:eastAsia="Times New Roman" w:hAnsi="Arial" w:cs="Arial"/>
          <w:sz w:val="20"/>
          <w:szCs w:val="20"/>
        </w:rPr>
      </w:pPr>
    </w:p>
    <w:p w14:paraId="587429CE" w14:textId="77777777" w:rsidR="00962B70" w:rsidRPr="00051DB2" w:rsidRDefault="00962B70" w:rsidP="00962B70">
      <w:pPr>
        <w:jc w:val="both"/>
        <w:rPr>
          <w:rFonts w:ascii="Arial" w:eastAsia="Times New Roman" w:hAnsi="Arial" w:cs="Arial"/>
          <w:b/>
          <w:sz w:val="20"/>
          <w:szCs w:val="20"/>
        </w:rPr>
      </w:pPr>
      <w:bookmarkStart w:id="117" w:name="_DV_C555"/>
      <w:r w:rsidRPr="00051DB2">
        <w:rPr>
          <w:rFonts w:eastAsia="Times New Roman" w:cs="Arial"/>
          <w:sz w:val="20"/>
          <w:szCs w:val="20"/>
        </w:rPr>
        <w:t xml:space="preserve">This CATO Self Certification of Compliance records the compliance by the CATO in respect of [NAME] CATO with the STC and the requirements of the CATO Connection Agreement dated </w:t>
      </w:r>
      <w:proofErr w:type="gramStart"/>
      <w:r w:rsidRPr="00051DB2">
        <w:rPr>
          <w:rFonts w:eastAsia="Times New Roman" w:cs="Arial"/>
          <w:sz w:val="20"/>
          <w:szCs w:val="20"/>
        </w:rPr>
        <w:t>[  ]</w:t>
      </w:r>
      <w:proofErr w:type="gramEnd"/>
      <w:r w:rsidRPr="00051DB2">
        <w:rPr>
          <w:rFonts w:eastAsia="Times New Roman" w:cs="Arial"/>
          <w:sz w:val="20"/>
          <w:szCs w:val="20"/>
        </w:rPr>
        <w:t xml:space="preserve"> with reference number </w:t>
      </w:r>
      <w:proofErr w:type="gramStart"/>
      <w:r w:rsidRPr="00051DB2">
        <w:rPr>
          <w:rFonts w:eastAsia="Times New Roman" w:cs="Arial"/>
          <w:sz w:val="20"/>
          <w:szCs w:val="20"/>
        </w:rPr>
        <w:t>[  ]</w:t>
      </w:r>
      <w:proofErr w:type="gramEnd"/>
      <w:r w:rsidRPr="00051DB2">
        <w:rPr>
          <w:rFonts w:eastAsia="Times New Roman" w:cs="Arial"/>
          <w:sz w:val="20"/>
          <w:szCs w:val="20"/>
        </w:rPr>
        <w:t xml:space="preserve">.  </w:t>
      </w:r>
      <w:bookmarkEnd w:id="117"/>
    </w:p>
    <w:p w14:paraId="7B74AF64" w14:textId="77777777" w:rsidR="00962B70" w:rsidRPr="00051DB2" w:rsidRDefault="00962B70" w:rsidP="00962B70">
      <w:pPr>
        <w:jc w:val="both"/>
        <w:rPr>
          <w:rFonts w:ascii="Arial" w:eastAsia="Times New Roman" w:hAnsi="Arial" w:cs="Arial"/>
          <w:sz w:val="20"/>
          <w:szCs w:val="20"/>
        </w:rPr>
      </w:pPr>
    </w:p>
    <w:p w14:paraId="467998E5" w14:textId="2807BE72" w:rsidR="00962B70" w:rsidRPr="00051DB2" w:rsidRDefault="00962B70" w:rsidP="00962B70">
      <w:pPr>
        <w:jc w:val="both"/>
        <w:rPr>
          <w:rFonts w:ascii="Arial" w:eastAsia="Times New Roman" w:hAnsi="Arial" w:cs="Arial"/>
          <w:sz w:val="20"/>
          <w:szCs w:val="20"/>
        </w:rPr>
      </w:pPr>
      <w:bookmarkStart w:id="118" w:name="_DV_C556"/>
      <w:r w:rsidRPr="00051DB2">
        <w:rPr>
          <w:rFonts w:eastAsia="Times New Roman" w:cs="Arial"/>
          <w:sz w:val="20"/>
          <w:szCs w:val="20"/>
        </w:rPr>
        <w:t xml:space="preserve">We have recorded our compliance against each requirement of the STC which applies to the CATO Plant and Apparatus, together with references to supporting evidence and a commentary where this is </w:t>
      </w:r>
      <w:proofErr w:type="gramStart"/>
      <w:r w:rsidRPr="00051DB2">
        <w:rPr>
          <w:rFonts w:eastAsia="Times New Roman" w:cs="Arial"/>
          <w:sz w:val="20"/>
          <w:szCs w:val="20"/>
        </w:rPr>
        <w:t>appropriate, and</w:t>
      </w:r>
      <w:proofErr w:type="gramEnd"/>
      <w:r w:rsidRPr="00051DB2">
        <w:rPr>
          <w:rFonts w:eastAsia="Times New Roman" w:cs="Arial"/>
          <w:sz w:val="20"/>
          <w:szCs w:val="20"/>
        </w:rPr>
        <w:t xml:space="preserve"> have provided this to The Company</w:t>
      </w:r>
      <w:r w:rsidRPr="00051DB2">
        <w:rPr>
          <w:rFonts w:eastAsia="Times New Roman" w:cs="Arial"/>
          <w:bCs/>
          <w:sz w:val="20"/>
          <w:szCs w:val="20"/>
        </w:rPr>
        <w:t xml:space="preserve"> and </w:t>
      </w:r>
      <w:r w:rsidR="00EB76A8">
        <w:rPr>
          <w:rFonts w:eastAsia="Times New Roman" w:cs="Arial"/>
          <w:bCs/>
          <w:sz w:val="20"/>
          <w:szCs w:val="20"/>
        </w:rPr>
        <w:t>P</w:t>
      </w:r>
      <w:r w:rsidRPr="00051DB2">
        <w:rPr>
          <w:rFonts w:eastAsia="Times New Roman" w:cs="Arial"/>
          <w:bCs/>
          <w:sz w:val="20"/>
          <w:szCs w:val="20"/>
        </w:rPr>
        <w:t>TO</w:t>
      </w:r>
      <w:r w:rsidRPr="00051DB2">
        <w:rPr>
          <w:rFonts w:eastAsia="Times New Roman" w:cs="Arial"/>
          <w:sz w:val="20"/>
          <w:szCs w:val="20"/>
        </w:rPr>
        <w:t>. A copy of the Compliance Statement is attached.</w:t>
      </w:r>
      <w:bookmarkEnd w:id="118"/>
    </w:p>
    <w:p w14:paraId="41EB75EA" w14:textId="77777777" w:rsidR="00962B70" w:rsidRPr="00051DB2" w:rsidRDefault="00962B70" w:rsidP="00962B70">
      <w:pPr>
        <w:jc w:val="both"/>
        <w:rPr>
          <w:rFonts w:ascii="Arial" w:eastAsia="Times New Roman" w:hAnsi="Arial" w:cs="Arial"/>
          <w:sz w:val="20"/>
          <w:szCs w:val="20"/>
        </w:rPr>
      </w:pPr>
    </w:p>
    <w:p w14:paraId="01175AFE" w14:textId="77777777" w:rsidR="00962B70" w:rsidRPr="00051DB2" w:rsidRDefault="00962B70" w:rsidP="00962B70">
      <w:pPr>
        <w:jc w:val="both"/>
        <w:rPr>
          <w:rFonts w:ascii="Arial" w:eastAsia="Times New Roman" w:hAnsi="Arial" w:cs="Arial"/>
          <w:sz w:val="20"/>
          <w:szCs w:val="20"/>
        </w:rPr>
      </w:pPr>
      <w:bookmarkStart w:id="119" w:name="_DV_C557"/>
      <w:r w:rsidRPr="00051DB2">
        <w:rPr>
          <w:rFonts w:eastAsia="Times New Roman" w:cs="Arial"/>
          <w:sz w:val="20"/>
          <w:szCs w:val="20"/>
        </w:rPr>
        <w:t>Supporting evidence, in the form of simulation results, test results, manufacturer’s data and other documentation, is attached in the GIDFS.</w:t>
      </w:r>
      <w:bookmarkEnd w:id="119"/>
    </w:p>
    <w:p w14:paraId="780A7299" w14:textId="77777777" w:rsidR="00962B70" w:rsidRPr="00051DB2" w:rsidRDefault="00962B70" w:rsidP="00962B70">
      <w:pPr>
        <w:jc w:val="both"/>
        <w:rPr>
          <w:rFonts w:ascii="Arial" w:eastAsia="Times New Roman" w:hAnsi="Arial" w:cs="Arial"/>
          <w:sz w:val="20"/>
          <w:szCs w:val="20"/>
        </w:rPr>
      </w:pPr>
    </w:p>
    <w:p w14:paraId="43DB5DDB" w14:textId="77777777" w:rsidR="00962B70" w:rsidRPr="00051DB2" w:rsidRDefault="00962B70" w:rsidP="00962B70">
      <w:pPr>
        <w:jc w:val="both"/>
        <w:rPr>
          <w:rFonts w:ascii="Arial" w:eastAsia="Times New Roman" w:hAnsi="Arial" w:cs="Arial"/>
          <w:sz w:val="20"/>
          <w:szCs w:val="20"/>
        </w:rPr>
      </w:pPr>
      <w:bookmarkStart w:id="120" w:name="_DV_C558"/>
      <w:r w:rsidRPr="00051DB2">
        <w:rPr>
          <w:rFonts w:eastAsia="Times New Roman" w:cs="Arial"/>
          <w:sz w:val="20"/>
          <w:szCs w:val="20"/>
        </w:rPr>
        <w:t xml:space="preserve">The CATO hereby certifies that, to the best of its knowledge and acting in accordance with Good Industry Practice, the </w:t>
      </w:r>
      <w:r w:rsidRPr="00051DB2">
        <w:rPr>
          <w:rFonts w:eastAsia="Times New Roman" w:cs="Arial"/>
          <w:bCs/>
          <w:sz w:val="20"/>
          <w:szCs w:val="20"/>
        </w:rPr>
        <w:t>CATO’s Plant and Apparatus</w:t>
      </w:r>
      <w:r w:rsidRPr="00051DB2">
        <w:rPr>
          <w:rFonts w:eastAsia="Times New Roman" w:cs="Arial"/>
          <w:sz w:val="20"/>
          <w:szCs w:val="20"/>
        </w:rPr>
        <w:t xml:space="preserve"> is compliant with the STC and the CATO Connection Agreement in all aspects [with the following Unresolved Issues*] [with the following derogation(s)</w:t>
      </w:r>
      <w:r w:rsidRPr="00051DB2">
        <w:rPr>
          <w:rFonts w:eastAsia="Times New Roman"/>
          <w:sz w:val="20"/>
          <w:szCs w:val="20"/>
        </w:rPr>
        <w:t>**]:</w:t>
      </w:r>
      <w:bookmarkEnd w:id="120"/>
    </w:p>
    <w:p w14:paraId="51AC6CC1" w14:textId="77777777" w:rsidR="00962B70" w:rsidRPr="00051DB2" w:rsidRDefault="00962B70" w:rsidP="00962B70">
      <w:pPr>
        <w:jc w:val="both"/>
        <w:rPr>
          <w:rFonts w:ascii="Arial" w:eastAsia="Times New Roman" w:hAnsi="Arial" w:cs="Arial"/>
          <w:snapToGrid w:val="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21" w:author="Amanda Rooney" w:date="2026-01-08T17:07: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PrChange>
      </w:tblPr>
      <w:tblGrid>
        <w:gridCol w:w="1799"/>
        <w:gridCol w:w="2671"/>
        <w:gridCol w:w="897"/>
        <w:gridCol w:w="3678"/>
        <w:tblGridChange w:id="122">
          <w:tblGrid>
            <w:gridCol w:w="1799"/>
            <w:gridCol w:w="2671"/>
            <w:gridCol w:w="897"/>
            <w:gridCol w:w="3678"/>
          </w:tblGrid>
        </w:tblGridChange>
      </w:tblGrid>
      <w:tr w:rsidR="002073EC" w:rsidRPr="00051DB2" w14:paraId="4A13F6FA" w14:textId="77777777" w:rsidTr="4E3D8B1E">
        <w:trPr>
          <w:trHeight w:val="300"/>
          <w:jc w:val="center"/>
          <w:trPrChange w:id="123" w:author="Amanda Rooney" w:date="2026-01-08T17:07:00Z">
            <w:trPr>
              <w:trHeight w:val="300"/>
              <w:jc w:val="center"/>
            </w:trPr>
          </w:trPrChange>
        </w:trPr>
        <w:tc>
          <w:tcPr>
            <w:tcW w:w="1799" w:type="dxa"/>
            <w:vAlign w:val="center"/>
            <w:tcPrChange w:id="124" w:author="Amanda Rooney" w:date="2026-01-08T17:07:00Z">
              <w:tcPr>
                <w:tcW w:w="1799" w:type="dxa"/>
                <w:shd w:val="clear" w:color="auto" w:fill="CCCCFF"/>
                <w:vAlign w:val="center"/>
              </w:tcPr>
            </w:tcPrChange>
          </w:tcPr>
          <w:p w14:paraId="5ED50BEB" w14:textId="0D926191" w:rsidR="00962B70" w:rsidRPr="00051DB2" w:rsidRDefault="002D7CB1" w:rsidP="00962B70">
            <w:pPr>
              <w:autoSpaceDE w:val="0"/>
              <w:autoSpaceDN w:val="0"/>
              <w:adjustRightInd w:val="0"/>
              <w:jc w:val="center"/>
              <w:rPr>
                <w:rFonts w:ascii="Arial" w:eastAsia="Times New Roman" w:hAnsi="Arial" w:cs="Arial"/>
                <w:b/>
                <w:sz w:val="20"/>
                <w:szCs w:val="20"/>
                <w:lang w:eastAsia="en-GB"/>
              </w:rPr>
            </w:pPr>
            <w:bookmarkStart w:id="125" w:name="_DV_C559"/>
            <w:r>
              <w:rPr>
                <w:rFonts w:eastAsia="Times New Roman" w:cs="Arial"/>
                <w:b/>
                <w:sz w:val="20"/>
                <w:szCs w:val="20"/>
                <w:lang w:eastAsia="en-GB"/>
              </w:rPr>
              <w:t xml:space="preserve">European </w:t>
            </w:r>
            <w:r w:rsidR="00962B70" w:rsidRPr="00051DB2">
              <w:rPr>
                <w:rFonts w:eastAsia="Times New Roman" w:cs="Arial"/>
                <w:b/>
                <w:sz w:val="20"/>
                <w:szCs w:val="20"/>
                <w:lang w:eastAsia="en-GB"/>
              </w:rPr>
              <w:t>Connection Condition</w:t>
            </w:r>
            <w:bookmarkEnd w:id="125"/>
          </w:p>
        </w:tc>
        <w:tc>
          <w:tcPr>
            <w:tcW w:w="2671" w:type="dxa"/>
            <w:vAlign w:val="center"/>
            <w:tcPrChange w:id="126" w:author="Amanda Rooney" w:date="2026-01-08T17:07:00Z">
              <w:tcPr>
                <w:tcW w:w="2671" w:type="dxa"/>
                <w:shd w:val="clear" w:color="auto" w:fill="CCCCFF"/>
                <w:vAlign w:val="center"/>
              </w:tcPr>
            </w:tcPrChange>
          </w:tcPr>
          <w:p w14:paraId="2E370E1D" w14:textId="77777777" w:rsidR="00962B70" w:rsidRPr="00051DB2" w:rsidRDefault="00962B70" w:rsidP="00962B70">
            <w:pPr>
              <w:autoSpaceDE w:val="0"/>
              <w:autoSpaceDN w:val="0"/>
              <w:adjustRightInd w:val="0"/>
              <w:jc w:val="center"/>
              <w:rPr>
                <w:rFonts w:ascii="Arial" w:eastAsia="Times New Roman" w:hAnsi="Arial" w:cs="Arial"/>
                <w:b/>
                <w:sz w:val="20"/>
                <w:szCs w:val="20"/>
                <w:lang w:eastAsia="en-GB"/>
              </w:rPr>
            </w:pPr>
            <w:bookmarkStart w:id="127" w:name="_DV_C560"/>
            <w:r w:rsidRPr="00051DB2">
              <w:rPr>
                <w:rFonts w:eastAsia="Times New Roman" w:cs="Arial"/>
                <w:b/>
                <w:sz w:val="20"/>
                <w:szCs w:val="20"/>
                <w:lang w:eastAsia="en-GB"/>
              </w:rPr>
              <w:t>Requirement</w:t>
            </w:r>
            <w:bookmarkEnd w:id="127"/>
          </w:p>
        </w:tc>
        <w:tc>
          <w:tcPr>
            <w:tcW w:w="897" w:type="dxa"/>
            <w:vAlign w:val="center"/>
            <w:tcPrChange w:id="128" w:author="Amanda Rooney" w:date="2026-01-08T17:07:00Z">
              <w:tcPr>
                <w:tcW w:w="897" w:type="dxa"/>
                <w:shd w:val="clear" w:color="auto" w:fill="CCCCFF"/>
                <w:vAlign w:val="center"/>
              </w:tcPr>
            </w:tcPrChange>
          </w:tcPr>
          <w:p w14:paraId="11253CEA" w14:textId="77777777" w:rsidR="00962B70" w:rsidRPr="00051DB2" w:rsidRDefault="00962B70" w:rsidP="00962B70">
            <w:pPr>
              <w:autoSpaceDE w:val="0"/>
              <w:autoSpaceDN w:val="0"/>
              <w:adjustRightInd w:val="0"/>
              <w:jc w:val="center"/>
              <w:rPr>
                <w:rFonts w:ascii="Arial" w:eastAsia="Times New Roman" w:hAnsi="Arial" w:cs="Arial"/>
                <w:b/>
                <w:sz w:val="20"/>
                <w:szCs w:val="20"/>
                <w:lang w:eastAsia="en-GB"/>
              </w:rPr>
            </w:pPr>
            <w:bookmarkStart w:id="129" w:name="_DV_C561"/>
            <w:r w:rsidRPr="00051DB2">
              <w:rPr>
                <w:rFonts w:eastAsia="Times New Roman" w:cs="Arial"/>
                <w:b/>
                <w:sz w:val="20"/>
                <w:szCs w:val="20"/>
                <w:lang w:eastAsia="en-GB"/>
              </w:rPr>
              <w:t>Ref:</w:t>
            </w:r>
            <w:bookmarkEnd w:id="129"/>
          </w:p>
        </w:tc>
        <w:tc>
          <w:tcPr>
            <w:tcW w:w="3678" w:type="dxa"/>
            <w:vAlign w:val="center"/>
            <w:tcPrChange w:id="130" w:author="Amanda Rooney" w:date="2026-01-08T17:07:00Z">
              <w:tcPr>
                <w:tcW w:w="3678" w:type="dxa"/>
                <w:shd w:val="clear" w:color="auto" w:fill="CCCCFF"/>
                <w:vAlign w:val="center"/>
              </w:tcPr>
            </w:tcPrChange>
          </w:tcPr>
          <w:p w14:paraId="5C9E9055" w14:textId="77777777" w:rsidR="00962B70" w:rsidRPr="00051DB2" w:rsidRDefault="00962B70" w:rsidP="00962B70">
            <w:pPr>
              <w:autoSpaceDE w:val="0"/>
              <w:autoSpaceDN w:val="0"/>
              <w:adjustRightInd w:val="0"/>
              <w:jc w:val="center"/>
              <w:rPr>
                <w:rFonts w:ascii="Arial" w:eastAsia="Times New Roman" w:hAnsi="Arial" w:cs="Arial"/>
                <w:b/>
                <w:sz w:val="20"/>
                <w:szCs w:val="20"/>
                <w:lang w:eastAsia="en-GB"/>
              </w:rPr>
            </w:pPr>
            <w:bookmarkStart w:id="131" w:name="_DV_C562"/>
            <w:r w:rsidRPr="00051DB2">
              <w:rPr>
                <w:rFonts w:eastAsia="Times New Roman" w:cs="Arial"/>
                <w:b/>
                <w:sz w:val="20"/>
                <w:szCs w:val="20"/>
                <w:lang w:eastAsia="en-GB"/>
              </w:rPr>
              <w:t>Issue</w:t>
            </w:r>
            <w:bookmarkEnd w:id="131"/>
          </w:p>
        </w:tc>
      </w:tr>
      <w:tr w:rsidR="002073EC" w:rsidRPr="00051DB2" w14:paraId="538337D4" w14:textId="77777777" w:rsidTr="4E3D8B1E">
        <w:trPr>
          <w:trHeight w:val="300"/>
          <w:jc w:val="center"/>
          <w:trPrChange w:id="132" w:author="Amanda Rooney" w:date="2026-01-08T17:07:00Z">
            <w:trPr>
              <w:trHeight w:val="300"/>
              <w:jc w:val="center"/>
            </w:trPr>
          </w:trPrChange>
        </w:trPr>
        <w:tc>
          <w:tcPr>
            <w:tcW w:w="1799" w:type="dxa"/>
            <w:tcPrChange w:id="133" w:author="Amanda Rooney" w:date="2026-01-08T17:07:00Z">
              <w:tcPr>
                <w:tcW w:w="1799" w:type="dxa"/>
                <w:shd w:val="clear" w:color="auto" w:fill="CCCCFF"/>
              </w:tcPr>
            </w:tcPrChange>
          </w:tcPr>
          <w:p w14:paraId="7AF6B673" w14:textId="77777777" w:rsidR="00962B70" w:rsidRPr="00051DB2" w:rsidRDefault="00962B70" w:rsidP="00962B70">
            <w:pPr>
              <w:jc w:val="both"/>
              <w:rPr>
                <w:rFonts w:ascii="Arial" w:eastAsia="Times New Roman" w:hAnsi="Arial" w:cs="Arial"/>
                <w:sz w:val="20"/>
                <w:szCs w:val="20"/>
              </w:rPr>
            </w:pPr>
          </w:p>
        </w:tc>
        <w:tc>
          <w:tcPr>
            <w:tcW w:w="2671" w:type="dxa"/>
            <w:tcPrChange w:id="134" w:author="Amanda Rooney" w:date="2026-01-08T17:07:00Z">
              <w:tcPr>
                <w:tcW w:w="2671" w:type="dxa"/>
                <w:shd w:val="clear" w:color="auto" w:fill="CCCCFF"/>
              </w:tcPr>
            </w:tcPrChange>
          </w:tcPr>
          <w:p w14:paraId="65C24D9D" w14:textId="77777777" w:rsidR="00962B70" w:rsidRPr="00051DB2" w:rsidRDefault="00962B70" w:rsidP="00962B70">
            <w:pPr>
              <w:jc w:val="both"/>
              <w:rPr>
                <w:rFonts w:ascii="Arial" w:eastAsia="Times New Roman" w:hAnsi="Arial" w:cs="Arial"/>
                <w:sz w:val="20"/>
                <w:szCs w:val="20"/>
              </w:rPr>
            </w:pPr>
          </w:p>
        </w:tc>
        <w:tc>
          <w:tcPr>
            <w:tcW w:w="897" w:type="dxa"/>
            <w:tcPrChange w:id="135" w:author="Amanda Rooney" w:date="2026-01-08T17:07:00Z">
              <w:tcPr>
                <w:tcW w:w="897" w:type="dxa"/>
                <w:shd w:val="clear" w:color="auto" w:fill="CCCCFF"/>
              </w:tcPr>
            </w:tcPrChange>
          </w:tcPr>
          <w:p w14:paraId="6A287958" w14:textId="77777777" w:rsidR="00962B70" w:rsidRPr="00051DB2" w:rsidRDefault="00962B70" w:rsidP="00962B70">
            <w:pPr>
              <w:jc w:val="both"/>
              <w:rPr>
                <w:rFonts w:ascii="Arial" w:eastAsia="Times New Roman" w:hAnsi="Arial" w:cs="Arial"/>
                <w:sz w:val="20"/>
                <w:szCs w:val="20"/>
              </w:rPr>
            </w:pPr>
          </w:p>
        </w:tc>
        <w:tc>
          <w:tcPr>
            <w:tcW w:w="3678" w:type="dxa"/>
            <w:tcPrChange w:id="136" w:author="Amanda Rooney" w:date="2026-01-08T17:07:00Z">
              <w:tcPr>
                <w:tcW w:w="3678" w:type="dxa"/>
                <w:shd w:val="clear" w:color="auto" w:fill="CCCCFF"/>
              </w:tcPr>
            </w:tcPrChange>
          </w:tcPr>
          <w:p w14:paraId="2DC401BB" w14:textId="77777777" w:rsidR="00962B70" w:rsidRPr="00051DB2" w:rsidRDefault="00962B70" w:rsidP="00962B70">
            <w:pPr>
              <w:jc w:val="both"/>
              <w:rPr>
                <w:rFonts w:ascii="Arial" w:eastAsia="Times New Roman" w:hAnsi="Arial" w:cs="Arial"/>
                <w:sz w:val="20"/>
                <w:szCs w:val="20"/>
              </w:rPr>
            </w:pPr>
          </w:p>
        </w:tc>
      </w:tr>
      <w:tr w:rsidR="002073EC" w:rsidRPr="00051DB2" w14:paraId="66F9CA5F" w14:textId="77777777" w:rsidTr="4E3D8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00"/>
          <w:jc w:val="center"/>
          <w:trPrChange w:id="137" w:author="Amanda Rooney" w:date="2026-01-08T17:07:00Z">
            <w:trPr>
              <w:trHeight w:val="300"/>
              <w:jc w:val="center"/>
            </w:trPr>
          </w:trPrChange>
        </w:trPr>
        <w:tc>
          <w:tcPr>
            <w:tcW w:w="1799" w:type="dxa"/>
            <w:tcBorders>
              <w:top w:val="single" w:sz="4" w:space="0" w:color="auto"/>
              <w:left w:val="single" w:sz="4" w:space="0" w:color="auto"/>
              <w:bottom w:val="single" w:sz="4" w:space="0" w:color="auto"/>
              <w:right w:val="single" w:sz="4" w:space="0" w:color="auto"/>
            </w:tcBorders>
            <w:tcPrChange w:id="138" w:author="Amanda Rooney" w:date="2026-01-08T17:07:00Z">
              <w:tcPr>
                <w:tcW w:w="1799" w:type="dxa"/>
                <w:tcBorders>
                  <w:top w:val="single" w:sz="4" w:space="0" w:color="auto"/>
                  <w:left w:val="single" w:sz="4" w:space="0" w:color="auto"/>
                  <w:bottom w:val="single" w:sz="4" w:space="0" w:color="auto"/>
                  <w:right w:val="single" w:sz="4" w:space="0" w:color="auto"/>
                </w:tcBorders>
                <w:shd w:val="clear" w:color="auto" w:fill="CCCCFF"/>
              </w:tcPr>
            </w:tcPrChange>
          </w:tcPr>
          <w:p w14:paraId="6C019222" w14:textId="77777777" w:rsidR="00962B70" w:rsidRPr="00051DB2" w:rsidRDefault="00962B70" w:rsidP="00962B70">
            <w:pPr>
              <w:jc w:val="both"/>
              <w:rPr>
                <w:rFonts w:ascii="Arial" w:eastAsia="Times New Roman" w:hAnsi="Arial" w:cs="Arial"/>
                <w:sz w:val="20"/>
                <w:szCs w:val="20"/>
              </w:rPr>
            </w:pPr>
          </w:p>
        </w:tc>
        <w:tc>
          <w:tcPr>
            <w:tcW w:w="2671" w:type="dxa"/>
            <w:tcBorders>
              <w:top w:val="single" w:sz="4" w:space="0" w:color="auto"/>
              <w:left w:val="single" w:sz="4" w:space="0" w:color="auto"/>
              <w:bottom w:val="single" w:sz="4" w:space="0" w:color="auto"/>
              <w:right w:val="single" w:sz="4" w:space="0" w:color="auto"/>
            </w:tcBorders>
            <w:tcPrChange w:id="139" w:author="Amanda Rooney" w:date="2026-01-08T17:07:00Z">
              <w:tcPr>
                <w:tcW w:w="2671" w:type="dxa"/>
                <w:tcBorders>
                  <w:top w:val="single" w:sz="4" w:space="0" w:color="auto"/>
                  <w:left w:val="single" w:sz="4" w:space="0" w:color="auto"/>
                  <w:bottom w:val="single" w:sz="4" w:space="0" w:color="auto"/>
                  <w:right w:val="single" w:sz="4" w:space="0" w:color="auto"/>
                </w:tcBorders>
                <w:shd w:val="clear" w:color="auto" w:fill="CCCCFF"/>
              </w:tcPr>
            </w:tcPrChange>
          </w:tcPr>
          <w:p w14:paraId="1350258E" w14:textId="77777777" w:rsidR="00962B70" w:rsidRPr="00051DB2" w:rsidRDefault="00962B70" w:rsidP="00962B70">
            <w:pPr>
              <w:jc w:val="both"/>
              <w:rPr>
                <w:rFonts w:ascii="Arial" w:eastAsia="Times New Roman" w:hAnsi="Arial" w:cs="Arial"/>
                <w:sz w:val="20"/>
                <w:szCs w:val="20"/>
              </w:rPr>
            </w:pPr>
          </w:p>
        </w:tc>
        <w:tc>
          <w:tcPr>
            <w:tcW w:w="897" w:type="dxa"/>
            <w:tcBorders>
              <w:top w:val="single" w:sz="4" w:space="0" w:color="auto"/>
              <w:left w:val="single" w:sz="4" w:space="0" w:color="auto"/>
              <w:bottom w:val="single" w:sz="4" w:space="0" w:color="auto"/>
              <w:right w:val="single" w:sz="4" w:space="0" w:color="auto"/>
            </w:tcBorders>
            <w:tcPrChange w:id="140" w:author="Amanda Rooney" w:date="2026-01-08T17:07:00Z">
              <w:tcPr>
                <w:tcW w:w="897" w:type="dxa"/>
                <w:tcBorders>
                  <w:top w:val="single" w:sz="4" w:space="0" w:color="auto"/>
                  <w:left w:val="single" w:sz="4" w:space="0" w:color="auto"/>
                  <w:bottom w:val="single" w:sz="4" w:space="0" w:color="auto"/>
                  <w:right w:val="single" w:sz="4" w:space="0" w:color="auto"/>
                </w:tcBorders>
                <w:shd w:val="clear" w:color="auto" w:fill="CCCCFF"/>
              </w:tcPr>
            </w:tcPrChange>
          </w:tcPr>
          <w:p w14:paraId="04BD6E2A" w14:textId="77777777" w:rsidR="00962B70" w:rsidRPr="00051DB2" w:rsidRDefault="00962B70" w:rsidP="00962B70">
            <w:pPr>
              <w:jc w:val="both"/>
              <w:rPr>
                <w:rFonts w:ascii="Arial" w:eastAsia="Times New Roman" w:hAnsi="Arial" w:cs="Arial"/>
                <w:sz w:val="20"/>
                <w:szCs w:val="20"/>
              </w:rPr>
            </w:pPr>
          </w:p>
        </w:tc>
        <w:tc>
          <w:tcPr>
            <w:tcW w:w="3678" w:type="dxa"/>
            <w:tcBorders>
              <w:top w:val="single" w:sz="4" w:space="0" w:color="auto"/>
              <w:left w:val="single" w:sz="4" w:space="0" w:color="auto"/>
              <w:bottom w:val="single" w:sz="4" w:space="0" w:color="auto"/>
              <w:right w:val="single" w:sz="4" w:space="0" w:color="auto"/>
            </w:tcBorders>
            <w:tcPrChange w:id="141" w:author="Amanda Rooney" w:date="2026-01-08T17:07:00Z">
              <w:tcPr>
                <w:tcW w:w="3678" w:type="dxa"/>
                <w:tcBorders>
                  <w:top w:val="single" w:sz="4" w:space="0" w:color="auto"/>
                  <w:left w:val="single" w:sz="4" w:space="0" w:color="auto"/>
                  <w:bottom w:val="single" w:sz="4" w:space="0" w:color="auto"/>
                  <w:right w:val="single" w:sz="4" w:space="0" w:color="auto"/>
                </w:tcBorders>
                <w:shd w:val="clear" w:color="auto" w:fill="CCCCFF"/>
              </w:tcPr>
            </w:tcPrChange>
          </w:tcPr>
          <w:p w14:paraId="7237EFDC" w14:textId="77777777" w:rsidR="00962B70" w:rsidRPr="00051DB2" w:rsidRDefault="00962B70" w:rsidP="00962B70">
            <w:pPr>
              <w:jc w:val="both"/>
              <w:rPr>
                <w:rFonts w:ascii="Arial" w:eastAsia="Times New Roman" w:hAnsi="Arial" w:cs="Arial"/>
                <w:sz w:val="20"/>
                <w:szCs w:val="20"/>
              </w:rPr>
            </w:pPr>
          </w:p>
        </w:tc>
      </w:tr>
      <w:tr w:rsidR="002073EC" w:rsidRPr="00051DB2" w14:paraId="062D9BCF" w14:textId="77777777" w:rsidTr="4E3D8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00"/>
          <w:jc w:val="center"/>
          <w:trPrChange w:id="142" w:author="Amanda Rooney" w:date="2026-01-08T17:07:00Z">
            <w:trPr>
              <w:trHeight w:val="300"/>
              <w:jc w:val="center"/>
            </w:trPr>
          </w:trPrChange>
        </w:trPr>
        <w:tc>
          <w:tcPr>
            <w:tcW w:w="1799" w:type="dxa"/>
            <w:tcBorders>
              <w:top w:val="single" w:sz="4" w:space="0" w:color="auto"/>
              <w:left w:val="single" w:sz="4" w:space="0" w:color="auto"/>
              <w:bottom w:val="single" w:sz="4" w:space="0" w:color="auto"/>
              <w:right w:val="single" w:sz="4" w:space="0" w:color="auto"/>
            </w:tcBorders>
            <w:tcPrChange w:id="143" w:author="Amanda Rooney" w:date="2026-01-08T17:07:00Z">
              <w:tcPr>
                <w:tcW w:w="1799" w:type="dxa"/>
                <w:tcBorders>
                  <w:top w:val="single" w:sz="4" w:space="0" w:color="auto"/>
                  <w:left w:val="single" w:sz="4" w:space="0" w:color="auto"/>
                  <w:bottom w:val="single" w:sz="4" w:space="0" w:color="auto"/>
                  <w:right w:val="single" w:sz="4" w:space="0" w:color="auto"/>
                </w:tcBorders>
                <w:shd w:val="clear" w:color="auto" w:fill="CCCCFF"/>
              </w:tcPr>
            </w:tcPrChange>
          </w:tcPr>
          <w:p w14:paraId="17D59DAB" w14:textId="77777777" w:rsidR="00962B70" w:rsidRPr="00051DB2" w:rsidRDefault="00962B70" w:rsidP="00962B70">
            <w:pPr>
              <w:jc w:val="both"/>
              <w:rPr>
                <w:rFonts w:ascii="Arial" w:eastAsia="Times New Roman" w:hAnsi="Arial" w:cs="Arial"/>
                <w:sz w:val="20"/>
                <w:szCs w:val="20"/>
              </w:rPr>
            </w:pPr>
          </w:p>
        </w:tc>
        <w:tc>
          <w:tcPr>
            <w:tcW w:w="2671" w:type="dxa"/>
            <w:tcBorders>
              <w:top w:val="single" w:sz="4" w:space="0" w:color="auto"/>
              <w:left w:val="single" w:sz="4" w:space="0" w:color="auto"/>
              <w:bottom w:val="single" w:sz="4" w:space="0" w:color="auto"/>
              <w:right w:val="single" w:sz="4" w:space="0" w:color="auto"/>
            </w:tcBorders>
            <w:tcPrChange w:id="144" w:author="Amanda Rooney" w:date="2026-01-08T17:07:00Z">
              <w:tcPr>
                <w:tcW w:w="2671" w:type="dxa"/>
                <w:tcBorders>
                  <w:top w:val="single" w:sz="4" w:space="0" w:color="auto"/>
                  <w:left w:val="single" w:sz="4" w:space="0" w:color="auto"/>
                  <w:bottom w:val="single" w:sz="4" w:space="0" w:color="auto"/>
                  <w:right w:val="single" w:sz="4" w:space="0" w:color="auto"/>
                </w:tcBorders>
                <w:shd w:val="clear" w:color="auto" w:fill="CCCCFF"/>
              </w:tcPr>
            </w:tcPrChange>
          </w:tcPr>
          <w:p w14:paraId="790E65F6" w14:textId="77777777" w:rsidR="00962B70" w:rsidRPr="00051DB2" w:rsidRDefault="00962B70" w:rsidP="00962B70">
            <w:pPr>
              <w:jc w:val="both"/>
              <w:rPr>
                <w:rFonts w:ascii="Arial" w:eastAsia="Times New Roman" w:hAnsi="Arial" w:cs="Arial"/>
                <w:sz w:val="20"/>
                <w:szCs w:val="20"/>
              </w:rPr>
            </w:pPr>
          </w:p>
        </w:tc>
        <w:tc>
          <w:tcPr>
            <w:tcW w:w="897" w:type="dxa"/>
            <w:tcBorders>
              <w:top w:val="single" w:sz="4" w:space="0" w:color="auto"/>
              <w:left w:val="single" w:sz="4" w:space="0" w:color="auto"/>
              <w:bottom w:val="single" w:sz="4" w:space="0" w:color="auto"/>
              <w:right w:val="single" w:sz="4" w:space="0" w:color="auto"/>
            </w:tcBorders>
            <w:tcPrChange w:id="145" w:author="Amanda Rooney" w:date="2026-01-08T17:07:00Z">
              <w:tcPr>
                <w:tcW w:w="897" w:type="dxa"/>
                <w:tcBorders>
                  <w:top w:val="single" w:sz="4" w:space="0" w:color="auto"/>
                  <w:left w:val="single" w:sz="4" w:space="0" w:color="auto"/>
                  <w:bottom w:val="single" w:sz="4" w:space="0" w:color="auto"/>
                  <w:right w:val="single" w:sz="4" w:space="0" w:color="auto"/>
                </w:tcBorders>
                <w:shd w:val="clear" w:color="auto" w:fill="CCCCFF"/>
              </w:tcPr>
            </w:tcPrChange>
          </w:tcPr>
          <w:p w14:paraId="386A7B17" w14:textId="77777777" w:rsidR="00962B70" w:rsidRPr="00051DB2" w:rsidRDefault="00962B70" w:rsidP="00962B70">
            <w:pPr>
              <w:jc w:val="both"/>
              <w:rPr>
                <w:rFonts w:ascii="Arial" w:eastAsia="Times New Roman" w:hAnsi="Arial" w:cs="Arial"/>
                <w:sz w:val="20"/>
                <w:szCs w:val="20"/>
              </w:rPr>
            </w:pPr>
          </w:p>
        </w:tc>
        <w:tc>
          <w:tcPr>
            <w:tcW w:w="3678" w:type="dxa"/>
            <w:tcBorders>
              <w:top w:val="single" w:sz="4" w:space="0" w:color="auto"/>
              <w:left w:val="single" w:sz="4" w:space="0" w:color="auto"/>
              <w:bottom w:val="single" w:sz="4" w:space="0" w:color="auto"/>
              <w:right w:val="single" w:sz="4" w:space="0" w:color="auto"/>
            </w:tcBorders>
            <w:tcPrChange w:id="146" w:author="Amanda Rooney" w:date="2026-01-08T17:07:00Z">
              <w:tcPr>
                <w:tcW w:w="3678" w:type="dxa"/>
                <w:tcBorders>
                  <w:top w:val="single" w:sz="4" w:space="0" w:color="auto"/>
                  <w:left w:val="single" w:sz="4" w:space="0" w:color="auto"/>
                  <w:bottom w:val="single" w:sz="4" w:space="0" w:color="auto"/>
                  <w:right w:val="single" w:sz="4" w:space="0" w:color="auto"/>
                </w:tcBorders>
                <w:shd w:val="clear" w:color="auto" w:fill="CCCCFF"/>
              </w:tcPr>
            </w:tcPrChange>
          </w:tcPr>
          <w:p w14:paraId="6800EA69" w14:textId="77777777" w:rsidR="00962B70" w:rsidRPr="00051DB2" w:rsidRDefault="00962B70" w:rsidP="00962B70">
            <w:pPr>
              <w:jc w:val="both"/>
              <w:rPr>
                <w:rFonts w:ascii="Arial" w:eastAsia="Times New Roman" w:hAnsi="Arial" w:cs="Arial"/>
                <w:sz w:val="20"/>
                <w:szCs w:val="20"/>
              </w:rPr>
            </w:pPr>
          </w:p>
        </w:tc>
      </w:tr>
      <w:tr w:rsidR="002073EC" w:rsidRPr="00051DB2" w14:paraId="46D60D88" w14:textId="77777777" w:rsidTr="4E3D8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00"/>
          <w:jc w:val="center"/>
          <w:trPrChange w:id="147" w:author="Amanda Rooney" w:date="2026-01-08T17:07:00Z">
            <w:trPr>
              <w:trHeight w:val="300"/>
              <w:jc w:val="center"/>
            </w:trPr>
          </w:trPrChange>
        </w:trPr>
        <w:tc>
          <w:tcPr>
            <w:tcW w:w="1799" w:type="dxa"/>
            <w:tcBorders>
              <w:top w:val="single" w:sz="4" w:space="0" w:color="auto"/>
              <w:left w:val="single" w:sz="4" w:space="0" w:color="auto"/>
              <w:bottom w:val="single" w:sz="4" w:space="0" w:color="auto"/>
              <w:right w:val="single" w:sz="4" w:space="0" w:color="auto"/>
            </w:tcBorders>
            <w:tcPrChange w:id="148" w:author="Amanda Rooney" w:date="2026-01-08T17:07:00Z">
              <w:tcPr>
                <w:tcW w:w="1799" w:type="dxa"/>
                <w:tcBorders>
                  <w:top w:val="single" w:sz="4" w:space="0" w:color="auto"/>
                  <w:left w:val="single" w:sz="4" w:space="0" w:color="auto"/>
                  <w:bottom w:val="single" w:sz="4" w:space="0" w:color="auto"/>
                  <w:right w:val="single" w:sz="4" w:space="0" w:color="auto"/>
                </w:tcBorders>
                <w:shd w:val="clear" w:color="auto" w:fill="CCCCFF"/>
              </w:tcPr>
            </w:tcPrChange>
          </w:tcPr>
          <w:p w14:paraId="1EBF09A0" w14:textId="77777777" w:rsidR="00962B70" w:rsidRPr="00051DB2" w:rsidRDefault="00962B70" w:rsidP="00962B70">
            <w:pPr>
              <w:jc w:val="both"/>
              <w:rPr>
                <w:rFonts w:ascii="Arial" w:eastAsia="Times New Roman" w:hAnsi="Arial" w:cs="Arial"/>
                <w:sz w:val="20"/>
                <w:szCs w:val="20"/>
              </w:rPr>
            </w:pPr>
          </w:p>
        </w:tc>
        <w:tc>
          <w:tcPr>
            <w:tcW w:w="2671" w:type="dxa"/>
            <w:tcBorders>
              <w:top w:val="single" w:sz="4" w:space="0" w:color="auto"/>
              <w:left w:val="single" w:sz="4" w:space="0" w:color="auto"/>
              <w:bottom w:val="single" w:sz="4" w:space="0" w:color="auto"/>
              <w:right w:val="single" w:sz="4" w:space="0" w:color="auto"/>
            </w:tcBorders>
            <w:tcPrChange w:id="149" w:author="Amanda Rooney" w:date="2026-01-08T17:07:00Z">
              <w:tcPr>
                <w:tcW w:w="2671" w:type="dxa"/>
                <w:tcBorders>
                  <w:top w:val="single" w:sz="4" w:space="0" w:color="auto"/>
                  <w:left w:val="single" w:sz="4" w:space="0" w:color="auto"/>
                  <w:bottom w:val="single" w:sz="4" w:space="0" w:color="auto"/>
                  <w:right w:val="single" w:sz="4" w:space="0" w:color="auto"/>
                </w:tcBorders>
                <w:shd w:val="clear" w:color="auto" w:fill="CCCCFF"/>
              </w:tcPr>
            </w:tcPrChange>
          </w:tcPr>
          <w:p w14:paraId="21E10629" w14:textId="77777777" w:rsidR="00962B70" w:rsidRPr="00051DB2" w:rsidRDefault="00962B70" w:rsidP="00962B70">
            <w:pPr>
              <w:jc w:val="both"/>
              <w:rPr>
                <w:rFonts w:ascii="Arial" w:eastAsia="Times New Roman" w:hAnsi="Arial" w:cs="Arial"/>
                <w:sz w:val="20"/>
                <w:szCs w:val="20"/>
              </w:rPr>
            </w:pPr>
          </w:p>
        </w:tc>
        <w:tc>
          <w:tcPr>
            <w:tcW w:w="897" w:type="dxa"/>
            <w:tcBorders>
              <w:top w:val="single" w:sz="4" w:space="0" w:color="auto"/>
              <w:left w:val="single" w:sz="4" w:space="0" w:color="auto"/>
              <w:bottom w:val="single" w:sz="4" w:space="0" w:color="auto"/>
              <w:right w:val="single" w:sz="4" w:space="0" w:color="auto"/>
            </w:tcBorders>
            <w:tcPrChange w:id="150" w:author="Amanda Rooney" w:date="2026-01-08T17:07:00Z">
              <w:tcPr>
                <w:tcW w:w="897" w:type="dxa"/>
                <w:tcBorders>
                  <w:top w:val="single" w:sz="4" w:space="0" w:color="auto"/>
                  <w:left w:val="single" w:sz="4" w:space="0" w:color="auto"/>
                  <w:bottom w:val="single" w:sz="4" w:space="0" w:color="auto"/>
                  <w:right w:val="single" w:sz="4" w:space="0" w:color="auto"/>
                </w:tcBorders>
                <w:shd w:val="clear" w:color="auto" w:fill="CCCCFF"/>
              </w:tcPr>
            </w:tcPrChange>
          </w:tcPr>
          <w:p w14:paraId="50B60DDD" w14:textId="77777777" w:rsidR="00962B70" w:rsidRPr="00051DB2" w:rsidRDefault="00962B70" w:rsidP="00962B70">
            <w:pPr>
              <w:jc w:val="both"/>
              <w:rPr>
                <w:rFonts w:ascii="Arial" w:eastAsia="Times New Roman" w:hAnsi="Arial" w:cs="Arial"/>
                <w:sz w:val="20"/>
                <w:szCs w:val="20"/>
              </w:rPr>
            </w:pPr>
          </w:p>
        </w:tc>
        <w:tc>
          <w:tcPr>
            <w:tcW w:w="3678" w:type="dxa"/>
            <w:tcBorders>
              <w:top w:val="single" w:sz="4" w:space="0" w:color="auto"/>
              <w:left w:val="single" w:sz="4" w:space="0" w:color="auto"/>
              <w:bottom w:val="single" w:sz="4" w:space="0" w:color="auto"/>
              <w:right w:val="single" w:sz="4" w:space="0" w:color="auto"/>
            </w:tcBorders>
            <w:tcPrChange w:id="151" w:author="Amanda Rooney" w:date="2026-01-08T17:07:00Z">
              <w:tcPr>
                <w:tcW w:w="3678" w:type="dxa"/>
                <w:tcBorders>
                  <w:top w:val="single" w:sz="4" w:space="0" w:color="auto"/>
                  <w:left w:val="single" w:sz="4" w:space="0" w:color="auto"/>
                  <w:bottom w:val="single" w:sz="4" w:space="0" w:color="auto"/>
                  <w:right w:val="single" w:sz="4" w:space="0" w:color="auto"/>
                </w:tcBorders>
                <w:shd w:val="clear" w:color="auto" w:fill="CCCCFF"/>
              </w:tcPr>
            </w:tcPrChange>
          </w:tcPr>
          <w:p w14:paraId="733EAF40" w14:textId="77777777" w:rsidR="00962B70" w:rsidRPr="00051DB2" w:rsidRDefault="00962B70" w:rsidP="00962B70">
            <w:pPr>
              <w:jc w:val="both"/>
              <w:rPr>
                <w:rFonts w:ascii="Arial" w:eastAsia="Times New Roman" w:hAnsi="Arial" w:cs="Arial"/>
                <w:sz w:val="20"/>
                <w:szCs w:val="20"/>
              </w:rPr>
            </w:pPr>
          </w:p>
        </w:tc>
      </w:tr>
      <w:tr w:rsidR="002073EC" w:rsidRPr="00051DB2" w14:paraId="64166807" w14:textId="77777777" w:rsidTr="4E3D8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00"/>
          <w:jc w:val="center"/>
          <w:trPrChange w:id="152" w:author="Amanda Rooney" w:date="2026-01-08T17:07:00Z">
            <w:trPr>
              <w:trHeight w:val="300"/>
              <w:jc w:val="center"/>
            </w:trPr>
          </w:trPrChange>
        </w:trPr>
        <w:tc>
          <w:tcPr>
            <w:tcW w:w="1799" w:type="dxa"/>
            <w:tcBorders>
              <w:top w:val="single" w:sz="4" w:space="0" w:color="auto"/>
              <w:left w:val="single" w:sz="4" w:space="0" w:color="auto"/>
              <w:bottom w:val="single" w:sz="4" w:space="0" w:color="auto"/>
              <w:right w:val="single" w:sz="4" w:space="0" w:color="auto"/>
            </w:tcBorders>
            <w:tcPrChange w:id="153" w:author="Amanda Rooney" w:date="2026-01-08T17:07:00Z">
              <w:tcPr>
                <w:tcW w:w="1799" w:type="dxa"/>
                <w:tcBorders>
                  <w:top w:val="single" w:sz="4" w:space="0" w:color="auto"/>
                  <w:left w:val="single" w:sz="4" w:space="0" w:color="auto"/>
                  <w:bottom w:val="single" w:sz="4" w:space="0" w:color="auto"/>
                  <w:right w:val="single" w:sz="4" w:space="0" w:color="auto"/>
                </w:tcBorders>
                <w:shd w:val="clear" w:color="auto" w:fill="CCCCFF"/>
              </w:tcPr>
            </w:tcPrChange>
          </w:tcPr>
          <w:p w14:paraId="1CD1E7CF" w14:textId="77777777" w:rsidR="00962B70" w:rsidRPr="00051DB2" w:rsidRDefault="00962B70" w:rsidP="00962B70">
            <w:pPr>
              <w:jc w:val="both"/>
              <w:rPr>
                <w:rFonts w:ascii="Arial" w:eastAsia="Times New Roman" w:hAnsi="Arial" w:cs="Arial"/>
                <w:sz w:val="20"/>
                <w:szCs w:val="20"/>
              </w:rPr>
            </w:pPr>
          </w:p>
        </w:tc>
        <w:tc>
          <w:tcPr>
            <w:tcW w:w="2671" w:type="dxa"/>
            <w:tcBorders>
              <w:top w:val="single" w:sz="4" w:space="0" w:color="auto"/>
              <w:left w:val="single" w:sz="4" w:space="0" w:color="auto"/>
              <w:bottom w:val="single" w:sz="4" w:space="0" w:color="auto"/>
              <w:right w:val="single" w:sz="4" w:space="0" w:color="auto"/>
            </w:tcBorders>
            <w:tcPrChange w:id="154" w:author="Amanda Rooney" w:date="2026-01-08T17:07:00Z">
              <w:tcPr>
                <w:tcW w:w="2671" w:type="dxa"/>
                <w:tcBorders>
                  <w:top w:val="single" w:sz="4" w:space="0" w:color="auto"/>
                  <w:left w:val="single" w:sz="4" w:space="0" w:color="auto"/>
                  <w:bottom w:val="single" w:sz="4" w:space="0" w:color="auto"/>
                  <w:right w:val="single" w:sz="4" w:space="0" w:color="auto"/>
                </w:tcBorders>
                <w:shd w:val="clear" w:color="auto" w:fill="CCCCFF"/>
              </w:tcPr>
            </w:tcPrChange>
          </w:tcPr>
          <w:p w14:paraId="3BB6BC07" w14:textId="77777777" w:rsidR="00962B70" w:rsidRPr="00051DB2" w:rsidRDefault="00962B70" w:rsidP="00962B70">
            <w:pPr>
              <w:jc w:val="both"/>
              <w:rPr>
                <w:rFonts w:ascii="Arial" w:eastAsia="Times New Roman" w:hAnsi="Arial" w:cs="Arial"/>
                <w:sz w:val="20"/>
                <w:szCs w:val="20"/>
              </w:rPr>
            </w:pPr>
          </w:p>
        </w:tc>
        <w:tc>
          <w:tcPr>
            <w:tcW w:w="897" w:type="dxa"/>
            <w:tcBorders>
              <w:top w:val="single" w:sz="4" w:space="0" w:color="auto"/>
              <w:left w:val="single" w:sz="4" w:space="0" w:color="auto"/>
              <w:bottom w:val="single" w:sz="4" w:space="0" w:color="auto"/>
              <w:right w:val="single" w:sz="4" w:space="0" w:color="auto"/>
            </w:tcBorders>
            <w:tcPrChange w:id="155" w:author="Amanda Rooney" w:date="2026-01-08T17:07:00Z">
              <w:tcPr>
                <w:tcW w:w="897" w:type="dxa"/>
                <w:tcBorders>
                  <w:top w:val="single" w:sz="4" w:space="0" w:color="auto"/>
                  <w:left w:val="single" w:sz="4" w:space="0" w:color="auto"/>
                  <w:bottom w:val="single" w:sz="4" w:space="0" w:color="auto"/>
                  <w:right w:val="single" w:sz="4" w:space="0" w:color="auto"/>
                </w:tcBorders>
                <w:shd w:val="clear" w:color="auto" w:fill="CCCCFF"/>
              </w:tcPr>
            </w:tcPrChange>
          </w:tcPr>
          <w:p w14:paraId="6C582B7C" w14:textId="77777777" w:rsidR="00962B70" w:rsidRPr="00051DB2" w:rsidRDefault="00962B70" w:rsidP="00962B70">
            <w:pPr>
              <w:jc w:val="both"/>
              <w:rPr>
                <w:rFonts w:ascii="Arial" w:eastAsia="Times New Roman" w:hAnsi="Arial" w:cs="Arial"/>
                <w:sz w:val="20"/>
                <w:szCs w:val="20"/>
              </w:rPr>
            </w:pPr>
          </w:p>
        </w:tc>
        <w:tc>
          <w:tcPr>
            <w:tcW w:w="3678" w:type="dxa"/>
            <w:tcBorders>
              <w:top w:val="single" w:sz="4" w:space="0" w:color="auto"/>
              <w:left w:val="single" w:sz="4" w:space="0" w:color="auto"/>
              <w:bottom w:val="single" w:sz="4" w:space="0" w:color="auto"/>
              <w:right w:val="single" w:sz="4" w:space="0" w:color="auto"/>
            </w:tcBorders>
            <w:tcPrChange w:id="156" w:author="Amanda Rooney" w:date="2026-01-08T17:07:00Z">
              <w:tcPr>
                <w:tcW w:w="3678" w:type="dxa"/>
                <w:tcBorders>
                  <w:top w:val="single" w:sz="4" w:space="0" w:color="auto"/>
                  <w:left w:val="single" w:sz="4" w:space="0" w:color="auto"/>
                  <w:bottom w:val="single" w:sz="4" w:space="0" w:color="auto"/>
                  <w:right w:val="single" w:sz="4" w:space="0" w:color="auto"/>
                </w:tcBorders>
                <w:shd w:val="clear" w:color="auto" w:fill="CCCCFF"/>
              </w:tcPr>
            </w:tcPrChange>
          </w:tcPr>
          <w:p w14:paraId="0D89372D" w14:textId="7F237AB6" w:rsidR="00962B70" w:rsidRPr="00051DB2" w:rsidRDefault="00885196" w:rsidP="00962B70">
            <w:pPr>
              <w:jc w:val="both"/>
              <w:rPr>
                <w:rFonts w:ascii="Arial" w:eastAsia="Times New Roman" w:hAnsi="Arial" w:cs="Arial"/>
                <w:sz w:val="20"/>
                <w:szCs w:val="20"/>
              </w:rPr>
            </w:pPr>
            <w:proofErr w:type="spellStart"/>
            <w:ins w:id="157" w:author="Kat Higby" w:date="2026-01-20T11:08:00Z" w16du:dateUtc="2026-01-20T11:08:00Z">
              <w:r>
                <w:rPr>
                  <w:rFonts w:ascii="Arial" w:eastAsia="Times New Roman" w:hAnsi="Arial" w:cs="Arial"/>
                  <w:sz w:val="20"/>
                  <w:szCs w:val="20"/>
                </w:rPr>
                <w:t>eN</w:t>
              </w:r>
            </w:ins>
            <w:proofErr w:type="spellEnd"/>
          </w:p>
        </w:tc>
      </w:tr>
    </w:tbl>
    <w:p w14:paraId="4AA1B49A" w14:textId="77777777" w:rsidR="00962B70" w:rsidRPr="00051DB2" w:rsidRDefault="00962B70" w:rsidP="00962B70">
      <w:pPr>
        <w:jc w:val="both"/>
        <w:rPr>
          <w:rFonts w:ascii="Arial" w:eastAsia="Times New Roman" w:hAnsi="Arial" w:cs="Arial"/>
          <w:sz w:val="20"/>
          <w:szCs w:val="20"/>
        </w:rPr>
      </w:pPr>
    </w:p>
    <w:tbl>
      <w:tblPr>
        <w:tblW w:w="0" w:type="auto"/>
        <w:tblInd w:w="108" w:type="dxa"/>
        <w:tblLayout w:type="fixed"/>
        <w:tblLook w:val="0000" w:firstRow="0" w:lastRow="0" w:firstColumn="0" w:lastColumn="0" w:noHBand="0" w:noVBand="0"/>
        <w:tblPrChange w:id="158" w:author="Amanda Rooney" w:date="2026-01-08T17:07:00Z">
          <w:tblPr>
            <w:tblW w:w="0" w:type="auto"/>
            <w:tblInd w:w="108" w:type="dxa"/>
            <w:tblLook w:val="0000" w:firstRow="0" w:lastRow="0" w:firstColumn="0" w:lastColumn="0" w:noHBand="0" w:noVBand="0"/>
          </w:tblPr>
        </w:tblPrChange>
      </w:tblPr>
      <w:tblGrid>
        <w:gridCol w:w="2340"/>
        <w:gridCol w:w="2880"/>
        <w:gridCol w:w="720"/>
        <w:gridCol w:w="3352"/>
        <w:tblGridChange w:id="159">
          <w:tblGrid>
            <w:gridCol w:w="2340"/>
            <w:gridCol w:w="2880"/>
            <w:gridCol w:w="720"/>
            <w:gridCol w:w="3352"/>
          </w:tblGrid>
        </w:tblGridChange>
      </w:tblGrid>
      <w:tr w:rsidR="002073EC" w:rsidRPr="00051DB2" w14:paraId="12DE0EF8" w14:textId="77777777" w:rsidTr="4E3D8B1E">
        <w:trPr>
          <w:trHeight w:val="300"/>
          <w:trPrChange w:id="160" w:author="Amanda Rooney" w:date="2026-01-08T17:07:00Z">
            <w:trPr>
              <w:trHeight w:val="300"/>
            </w:trPr>
          </w:trPrChange>
        </w:trPr>
        <w:tc>
          <w:tcPr>
            <w:tcW w:w="2340" w:type="dxa"/>
            <w:vMerge w:val="restart"/>
            <w:tcBorders>
              <w:top w:val="nil"/>
              <w:left w:val="nil"/>
              <w:bottom w:val="nil"/>
              <w:right w:val="nil"/>
            </w:tcBorders>
            <w:tcPrChange w:id="161" w:author="Amanda Rooney" w:date="2026-01-08T17:07:00Z">
              <w:tcPr>
                <w:tcW w:w="2340" w:type="dxa"/>
                <w:vMerge w:val="restart"/>
                <w:tcBorders>
                  <w:top w:val="nil"/>
                  <w:left w:val="nil"/>
                  <w:bottom w:val="nil"/>
                  <w:right w:val="nil"/>
                </w:tcBorders>
                <w:shd w:val="clear" w:color="auto" w:fill="CCCCFF"/>
              </w:tcPr>
            </w:tcPrChange>
          </w:tcPr>
          <w:p w14:paraId="389A4C8A" w14:textId="77777777" w:rsidR="00962B70" w:rsidRPr="00051DB2" w:rsidRDefault="00962B70" w:rsidP="00962B70">
            <w:pPr>
              <w:autoSpaceDE w:val="0"/>
              <w:autoSpaceDN w:val="0"/>
              <w:adjustRightInd w:val="0"/>
              <w:jc w:val="center"/>
              <w:rPr>
                <w:rFonts w:ascii="Arial" w:eastAsia="Times New Roman" w:hAnsi="Arial" w:cs="Arial"/>
                <w:b/>
                <w:sz w:val="20"/>
                <w:szCs w:val="20"/>
                <w:lang w:eastAsia="en-GB"/>
              </w:rPr>
            </w:pPr>
            <w:bookmarkStart w:id="162" w:name="_DV_C563"/>
            <w:r w:rsidRPr="00051DB2">
              <w:rPr>
                <w:rFonts w:eastAsia="Times New Roman" w:cs="Arial"/>
                <w:b/>
                <w:sz w:val="20"/>
                <w:szCs w:val="20"/>
                <w:lang w:eastAsia="en-GB"/>
              </w:rPr>
              <w:t xml:space="preserve">Compliance </w:t>
            </w:r>
            <w:r w:rsidRPr="00051DB2">
              <w:rPr>
                <w:rFonts w:eastAsia="Times New Roman" w:cs="Arial"/>
                <w:b/>
                <w:sz w:val="20"/>
                <w:szCs w:val="20"/>
                <w:lang w:eastAsia="en-GB"/>
              </w:rPr>
              <w:br/>
              <w:t>certified by:</w:t>
            </w:r>
            <w:bookmarkEnd w:id="162"/>
          </w:p>
        </w:tc>
        <w:tc>
          <w:tcPr>
            <w:tcW w:w="2880" w:type="dxa"/>
            <w:tcBorders>
              <w:top w:val="nil"/>
              <w:left w:val="nil"/>
              <w:bottom w:val="nil"/>
              <w:right w:val="nil"/>
            </w:tcBorders>
            <w:vAlign w:val="center"/>
            <w:tcPrChange w:id="163" w:author="Amanda Rooney" w:date="2026-01-08T17:07:00Z">
              <w:tcPr>
                <w:tcW w:w="2880" w:type="dxa"/>
                <w:tcBorders>
                  <w:top w:val="nil"/>
                  <w:left w:val="nil"/>
                  <w:bottom w:val="nil"/>
                  <w:right w:val="nil"/>
                </w:tcBorders>
                <w:shd w:val="clear" w:color="auto" w:fill="CCCCFF"/>
                <w:vAlign w:val="center"/>
              </w:tcPr>
            </w:tcPrChange>
          </w:tcPr>
          <w:p w14:paraId="127726BF" w14:textId="77777777" w:rsidR="00962B70" w:rsidRPr="00051DB2" w:rsidRDefault="00962B70" w:rsidP="00962B70">
            <w:pPr>
              <w:jc w:val="both"/>
              <w:rPr>
                <w:rFonts w:ascii="Arial" w:eastAsia="Times New Roman" w:hAnsi="Arial" w:cs="Arial"/>
                <w:sz w:val="20"/>
                <w:szCs w:val="20"/>
              </w:rPr>
            </w:pPr>
            <w:bookmarkStart w:id="164" w:name="_DV_C564"/>
            <w:r w:rsidRPr="00051DB2">
              <w:rPr>
                <w:rFonts w:eastAsia="Times New Roman" w:cs="Arial"/>
                <w:sz w:val="20"/>
                <w:szCs w:val="20"/>
              </w:rPr>
              <w:t>Name:</w:t>
            </w:r>
            <w:bookmarkEnd w:id="164"/>
          </w:p>
        </w:tc>
        <w:tc>
          <w:tcPr>
            <w:tcW w:w="720" w:type="dxa"/>
            <w:tcBorders>
              <w:top w:val="nil"/>
              <w:left w:val="nil"/>
              <w:bottom w:val="nil"/>
              <w:right w:val="nil"/>
            </w:tcBorders>
            <w:vAlign w:val="center"/>
            <w:tcPrChange w:id="165" w:author="Amanda Rooney" w:date="2026-01-08T17:07:00Z">
              <w:tcPr>
                <w:tcW w:w="720" w:type="dxa"/>
                <w:tcBorders>
                  <w:top w:val="nil"/>
                  <w:left w:val="nil"/>
                  <w:bottom w:val="nil"/>
                  <w:right w:val="nil"/>
                </w:tcBorders>
                <w:shd w:val="clear" w:color="auto" w:fill="CCCCFF"/>
                <w:vAlign w:val="center"/>
              </w:tcPr>
            </w:tcPrChange>
          </w:tcPr>
          <w:p w14:paraId="00163459" w14:textId="77777777" w:rsidR="00962B70" w:rsidRPr="00051DB2" w:rsidRDefault="00962B70" w:rsidP="00962B70">
            <w:pPr>
              <w:rPr>
                <w:rFonts w:ascii="Arial" w:eastAsia="Times New Roman" w:hAnsi="Arial" w:cs="Arial"/>
                <w:sz w:val="20"/>
                <w:szCs w:val="20"/>
              </w:rPr>
            </w:pPr>
          </w:p>
        </w:tc>
        <w:tc>
          <w:tcPr>
            <w:tcW w:w="3352" w:type="dxa"/>
            <w:tcBorders>
              <w:top w:val="nil"/>
              <w:left w:val="nil"/>
              <w:bottom w:val="nil"/>
              <w:right w:val="nil"/>
            </w:tcBorders>
            <w:vAlign w:val="center"/>
            <w:tcPrChange w:id="166" w:author="Amanda Rooney" w:date="2026-01-08T17:07:00Z">
              <w:tcPr>
                <w:tcW w:w="3352" w:type="dxa"/>
                <w:tcBorders>
                  <w:top w:val="nil"/>
                  <w:left w:val="nil"/>
                  <w:bottom w:val="nil"/>
                  <w:right w:val="nil"/>
                </w:tcBorders>
                <w:shd w:val="clear" w:color="auto" w:fill="CCCCFF"/>
                <w:vAlign w:val="center"/>
              </w:tcPr>
            </w:tcPrChange>
          </w:tcPr>
          <w:p w14:paraId="6EE2EE54" w14:textId="77777777" w:rsidR="00962B70" w:rsidRPr="00051DB2" w:rsidRDefault="00962B70" w:rsidP="00962B70">
            <w:pPr>
              <w:jc w:val="both"/>
              <w:rPr>
                <w:rFonts w:ascii="Arial" w:eastAsia="Times New Roman" w:hAnsi="Arial" w:cs="Arial"/>
                <w:sz w:val="20"/>
                <w:szCs w:val="20"/>
              </w:rPr>
            </w:pPr>
            <w:bookmarkStart w:id="167" w:name="_DV_C565"/>
            <w:r w:rsidRPr="00051DB2">
              <w:rPr>
                <w:rFonts w:eastAsia="Times New Roman" w:cs="Arial"/>
                <w:sz w:val="20"/>
                <w:szCs w:val="20"/>
              </w:rPr>
              <w:t>Title:</w:t>
            </w:r>
            <w:bookmarkEnd w:id="167"/>
          </w:p>
        </w:tc>
      </w:tr>
      <w:tr w:rsidR="002073EC" w:rsidRPr="00051DB2" w14:paraId="58D77AD9" w14:textId="77777777" w:rsidTr="4E3D8B1E">
        <w:trPr>
          <w:trHeight w:val="300"/>
          <w:trPrChange w:id="168" w:author="Amanda Rooney" w:date="2026-01-08T17:07:00Z">
            <w:trPr>
              <w:trHeight w:val="300"/>
            </w:trPr>
          </w:trPrChange>
        </w:trPr>
        <w:tc>
          <w:tcPr>
            <w:tcW w:w="2340" w:type="dxa"/>
            <w:vMerge/>
            <w:vAlign w:val="center"/>
            <w:tcPrChange w:id="169" w:author="Amanda Rooney" w:date="2026-01-08T17:07:00Z">
              <w:tcPr>
                <w:tcW w:w="0" w:type="auto"/>
                <w:vMerge/>
              </w:tcPr>
            </w:tcPrChange>
          </w:tcPr>
          <w:p w14:paraId="6BF10A58" w14:textId="77777777" w:rsidR="00962B70" w:rsidRPr="00051DB2" w:rsidRDefault="00962B70" w:rsidP="00962B70">
            <w:pPr>
              <w:jc w:val="both"/>
              <w:rPr>
                <w:rFonts w:ascii="Arial" w:eastAsia="Times New Roman" w:hAnsi="Arial" w:cs="Arial"/>
                <w:sz w:val="20"/>
                <w:szCs w:val="20"/>
              </w:rPr>
            </w:pPr>
          </w:p>
        </w:tc>
        <w:tc>
          <w:tcPr>
            <w:tcW w:w="2880" w:type="dxa"/>
            <w:tcBorders>
              <w:top w:val="nil"/>
              <w:left w:val="nil"/>
              <w:bottom w:val="nil"/>
              <w:right w:val="nil"/>
            </w:tcBorders>
            <w:vAlign w:val="center"/>
            <w:tcPrChange w:id="170" w:author="Amanda Rooney" w:date="2026-01-08T17:07:00Z">
              <w:tcPr>
                <w:tcW w:w="2880" w:type="dxa"/>
                <w:tcBorders>
                  <w:top w:val="nil"/>
                  <w:left w:val="nil"/>
                  <w:bottom w:val="nil"/>
                  <w:right w:val="nil"/>
                </w:tcBorders>
                <w:shd w:val="clear" w:color="auto" w:fill="CCCCFF"/>
                <w:vAlign w:val="center"/>
              </w:tcPr>
            </w:tcPrChange>
          </w:tcPr>
          <w:p w14:paraId="1926D266" w14:textId="77777777" w:rsidR="00962B70" w:rsidRPr="00051DB2" w:rsidRDefault="00962B70" w:rsidP="00962B70">
            <w:pPr>
              <w:jc w:val="both"/>
              <w:rPr>
                <w:rFonts w:ascii="Arial" w:eastAsia="Times New Roman" w:hAnsi="Arial" w:cs="Arial"/>
                <w:sz w:val="20"/>
                <w:szCs w:val="20"/>
              </w:rPr>
            </w:pPr>
            <w:bookmarkStart w:id="171" w:name="_DV_C566"/>
            <w:r w:rsidRPr="00051DB2">
              <w:rPr>
                <w:rFonts w:eastAsia="Times New Roman" w:cs="Arial"/>
                <w:sz w:val="20"/>
                <w:szCs w:val="20"/>
              </w:rPr>
              <w:t>[PERSON]</w:t>
            </w:r>
            <w:bookmarkEnd w:id="171"/>
          </w:p>
        </w:tc>
        <w:tc>
          <w:tcPr>
            <w:tcW w:w="720" w:type="dxa"/>
            <w:tcBorders>
              <w:top w:val="nil"/>
              <w:left w:val="nil"/>
              <w:bottom w:val="nil"/>
              <w:right w:val="nil"/>
            </w:tcBorders>
            <w:vAlign w:val="center"/>
            <w:tcPrChange w:id="172" w:author="Amanda Rooney" w:date="2026-01-08T17:07:00Z">
              <w:tcPr>
                <w:tcW w:w="720" w:type="dxa"/>
                <w:tcBorders>
                  <w:top w:val="nil"/>
                  <w:left w:val="nil"/>
                  <w:bottom w:val="nil"/>
                  <w:right w:val="nil"/>
                </w:tcBorders>
                <w:shd w:val="clear" w:color="auto" w:fill="CCCCFF"/>
                <w:vAlign w:val="center"/>
              </w:tcPr>
            </w:tcPrChange>
          </w:tcPr>
          <w:p w14:paraId="0162536C" w14:textId="77777777" w:rsidR="00962B70" w:rsidRPr="00051DB2" w:rsidRDefault="00962B70" w:rsidP="00962B70">
            <w:pPr>
              <w:jc w:val="both"/>
              <w:rPr>
                <w:rFonts w:ascii="Arial" w:eastAsia="Times New Roman" w:hAnsi="Arial" w:cs="Arial"/>
                <w:sz w:val="20"/>
                <w:szCs w:val="20"/>
              </w:rPr>
            </w:pPr>
          </w:p>
        </w:tc>
        <w:tc>
          <w:tcPr>
            <w:tcW w:w="3352" w:type="dxa"/>
            <w:tcBorders>
              <w:top w:val="nil"/>
              <w:left w:val="nil"/>
              <w:bottom w:val="nil"/>
              <w:right w:val="nil"/>
            </w:tcBorders>
            <w:vAlign w:val="center"/>
            <w:tcPrChange w:id="173" w:author="Amanda Rooney" w:date="2026-01-08T17:07:00Z">
              <w:tcPr>
                <w:tcW w:w="3352" w:type="dxa"/>
                <w:tcBorders>
                  <w:top w:val="nil"/>
                  <w:left w:val="nil"/>
                  <w:bottom w:val="nil"/>
                  <w:right w:val="nil"/>
                </w:tcBorders>
                <w:shd w:val="clear" w:color="auto" w:fill="CCCCFF"/>
                <w:vAlign w:val="center"/>
              </w:tcPr>
            </w:tcPrChange>
          </w:tcPr>
          <w:p w14:paraId="34270AD6" w14:textId="77777777" w:rsidR="00962B70" w:rsidRPr="00051DB2" w:rsidRDefault="00962B70" w:rsidP="00962B70">
            <w:pPr>
              <w:jc w:val="both"/>
              <w:rPr>
                <w:rFonts w:ascii="Arial" w:eastAsia="Times New Roman" w:hAnsi="Arial" w:cs="Arial"/>
                <w:sz w:val="20"/>
                <w:szCs w:val="20"/>
              </w:rPr>
            </w:pPr>
            <w:bookmarkStart w:id="174" w:name="_DV_C567"/>
            <w:r w:rsidRPr="00051DB2">
              <w:rPr>
                <w:rFonts w:eastAsia="Times New Roman" w:cs="Arial"/>
                <w:sz w:val="20"/>
                <w:szCs w:val="20"/>
              </w:rPr>
              <w:t>[PERSON DESIGNATION]</w:t>
            </w:r>
            <w:bookmarkEnd w:id="174"/>
          </w:p>
        </w:tc>
      </w:tr>
      <w:tr w:rsidR="002073EC" w:rsidRPr="00051DB2" w14:paraId="7D17185F" w14:textId="77777777" w:rsidTr="4E3D8B1E">
        <w:tblPrEx>
          <w:tblCellMar>
            <w:left w:w="0" w:type="dxa"/>
            <w:right w:w="0" w:type="dxa"/>
          </w:tblCellMar>
        </w:tblPrEx>
        <w:trPr>
          <w:trHeight w:val="300"/>
          <w:trPrChange w:id="175" w:author="Amanda Rooney" w:date="2026-01-08T17:07:00Z">
            <w:trPr>
              <w:trHeight w:val="300"/>
            </w:trPr>
          </w:trPrChange>
        </w:trPr>
        <w:tc>
          <w:tcPr>
            <w:tcW w:w="2340" w:type="dxa"/>
            <w:vMerge/>
            <w:vAlign w:val="center"/>
            <w:tcPrChange w:id="176" w:author="Amanda Rooney" w:date="2026-01-08T17:07:00Z">
              <w:tcPr>
                <w:tcW w:w="0" w:type="auto"/>
                <w:vMerge/>
              </w:tcPr>
            </w:tcPrChange>
          </w:tcPr>
          <w:p w14:paraId="5D90CAA2" w14:textId="77777777" w:rsidR="00962B70" w:rsidRPr="00051DB2" w:rsidRDefault="00962B70" w:rsidP="00962B70">
            <w:pPr>
              <w:jc w:val="both"/>
              <w:rPr>
                <w:rFonts w:ascii="Arial" w:eastAsia="Times New Roman" w:hAnsi="Arial" w:cs="Arial"/>
                <w:sz w:val="20"/>
                <w:szCs w:val="20"/>
              </w:rPr>
            </w:pPr>
          </w:p>
        </w:tc>
        <w:tc>
          <w:tcPr>
            <w:tcW w:w="2880" w:type="dxa"/>
            <w:tcBorders>
              <w:top w:val="nil"/>
              <w:left w:val="nil"/>
              <w:bottom w:val="nil"/>
              <w:right w:val="nil"/>
            </w:tcBorders>
            <w:vAlign w:val="center"/>
            <w:tcPrChange w:id="177" w:author="Amanda Rooney" w:date="2026-01-08T17:07:00Z">
              <w:tcPr>
                <w:tcW w:w="2880" w:type="dxa"/>
                <w:tcBorders>
                  <w:top w:val="nil"/>
                  <w:left w:val="nil"/>
                  <w:bottom w:val="nil"/>
                  <w:right w:val="nil"/>
                </w:tcBorders>
                <w:shd w:val="clear" w:color="auto" w:fill="CCCCFF"/>
                <w:vAlign w:val="center"/>
              </w:tcPr>
            </w:tcPrChange>
          </w:tcPr>
          <w:p w14:paraId="16BA8B4F" w14:textId="77777777" w:rsidR="00962B70" w:rsidRPr="00051DB2" w:rsidRDefault="00962B70" w:rsidP="00962B70">
            <w:pPr>
              <w:jc w:val="both"/>
              <w:rPr>
                <w:rFonts w:ascii="Arial" w:eastAsia="Times New Roman" w:hAnsi="Arial" w:cs="Arial"/>
                <w:sz w:val="20"/>
                <w:szCs w:val="20"/>
              </w:rPr>
            </w:pPr>
            <w:bookmarkStart w:id="178" w:name="_DV_C568"/>
            <w:r w:rsidRPr="00051DB2">
              <w:rPr>
                <w:rFonts w:eastAsia="Times New Roman" w:cs="Arial"/>
                <w:sz w:val="20"/>
                <w:szCs w:val="20"/>
              </w:rPr>
              <w:t>Signature:</w:t>
            </w:r>
            <w:bookmarkEnd w:id="178"/>
          </w:p>
        </w:tc>
        <w:tc>
          <w:tcPr>
            <w:tcW w:w="720" w:type="dxa"/>
            <w:tcBorders>
              <w:top w:val="nil"/>
              <w:left w:val="nil"/>
              <w:bottom w:val="nil"/>
              <w:right w:val="nil"/>
            </w:tcBorders>
            <w:vAlign w:val="center"/>
            <w:tcPrChange w:id="179" w:author="Amanda Rooney" w:date="2026-01-08T17:07:00Z">
              <w:tcPr>
                <w:tcW w:w="720" w:type="dxa"/>
                <w:tcBorders>
                  <w:top w:val="nil"/>
                  <w:left w:val="nil"/>
                  <w:bottom w:val="nil"/>
                  <w:right w:val="nil"/>
                </w:tcBorders>
                <w:shd w:val="clear" w:color="auto" w:fill="CCCCFF"/>
                <w:vAlign w:val="center"/>
              </w:tcPr>
            </w:tcPrChange>
          </w:tcPr>
          <w:p w14:paraId="0D7F231B" w14:textId="77777777" w:rsidR="00962B70" w:rsidRPr="00051DB2" w:rsidRDefault="00962B70" w:rsidP="00962B70">
            <w:pPr>
              <w:rPr>
                <w:rFonts w:ascii="Arial" w:eastAsia="Times New Roman" w:hAnsi="Arial" w:cs="Arial"/>
                <w:sz w:val="20"/>
                <w:szCs w:val="20"/>
              </w:rPr>
            </w:pPr>
          </w:p>
        </w:tc>
        <w:tc>
          <w:tcPr>
            <w:tcW w:w="3352" w:type="dxa"/>
            <w:tcBorders>
              <w:top w:val="nil"/>
              <w:left w:val="nil"/>
              <w:bottom w:val="nil"/>
              <w:right w:val="nil"/>
            </w:tcBorders>
            <w:vAlign w:val="center"/>
            <w:tcPrChange w:id="180" w:author="Amanda Rooney" w:date="2026-01-08T17:07:00Z">
              <w:tcPr>
                <w:tcW w:w="3352" w:type="dxa"/>
                <w:tcBorders>
                  <w:top w:val="nil"/>
                  <w:left w:val="nil"/>
                  <w:bottom w:val="nil"/>
                  <w:right w:val="nil"/>
                </w:tcBorders>
                <w:shd w:val="clear" w:color="auto" w:fill="CCCCFF"/>
                <w:vAlign w:val="center"/>
              </w:tcPr>
            </w:tcPrChange>
          </w:tcPr>
          <w:p w14:paraId="61726845" w14:textId="77777777" w:rsidR="00962B70" w:rsidRPr="00051DB2" w:rsidRDefault="00962B70" w:rsidP="00962B70">
            <w:pPr>
              <w:jc w:val="both"/>
              <w:rPr>
                <w:rFonts w:ascii="Arial" w:eastAsia="Times New Roman" w:hAnsi="Arial" w:cs="Arial"/>
                <w:sz w:val="20"/>
                <w:szCs w:val="20"/>
              </w:rPr>
            </w:pPr>
            <w:bookmarkStart w:id="181" w:name="_DV_C569"/>
            <w:r w:rsidRPr="00051DB2">
              <w:rPr>
                <w:rFonts w:eastAsia="Times New Roman" w:cs="Arial"/>
                <w:sz w:val="20"/>
                <w:szCs w:val="20"/>
              </w:rPr>
              <w:t>Of</w:t>
            </w:r>
            <w:bookmarkEnd w:id="181"/>
          </w:p>
        </w:tc>
      </w:tr>
      <w:tr w:rsidR="002073EC" w:rsidRPr="00051DB2" w14:paraId="5CBF92C9" w14:textId="77777777" w:rsidTr="4E3D8B1E">
        <w:tblPrEx>
          <w:tblCellMar>
            <w:left w:w="0" w:type="dxa"/>
            <w:right w:w="0" w:type="dxa"/>
          </w:tblCellMar>
        </w:tblPrEx>
        <w:trPr>
          <w:trHeight w:val="300"/>
          <w:trPrChange w:id="182" w:author="Amanda Rooney" w:date="2026-01-08T17:07:00Z">
            <w:trPr>
              <w:trHeight w:val="300"/>
            </w:trPr>
          </w:trPrChange>
        </w:trPr>
        <w:tc>
          <w:tcPr>
            <w:tcW w:w="2340" w:type="dxa"/>
            <w:vMerge/>
            <w:vAlign w:val="center"/>
            <w:tcPrChange w:id="183" w:author="Amanda Rooney" w:date="2026-01-08T17:07:00Z">
              <w:tcPr>
                <w:tcW w:w="0" w:type="auto"/>
                <w:vMerge/>
              </w:tcPr>
            </w:tcPrChange>
          </w:tcPr>
          <w:p w14:paraId="7A0EF7A2" w14:textId="77777777" w:rsidR="00962B70" w:rsidRPr="00051DB2" w:rsidRDefault="00962B70" w:rsidP="00962B70">
            <w:pPr>
              <w:jc w:val="both"/>
              <w:rPr>
                <w:rFonts w:ascii="Arial" w:eastAsia="Times New Roman" w:hAnsi="Arial" w:cs="Arial"/>
                <w:sz w:val="20"/>
                <w:szCs w:val="20"/>
              </w:rPr>
            </w:pPr>
          </w:p>
        </w:tc>
        <w:tc>
          <w:tcPr>
            <w:tcW w:w="2880" w:type="dxa"/>
            <w:tcBorders>
              <w:top w:val="nil"/>
              <w:left w:val="nil"/>
              <w:bottom w:val="nil"/>
              <w:right w:val="nil"/>
            </w:tcBorders>
            <w:vAlign w:val="center"/>
            <w:tcPrChange w:id="184" w:author="Amanda Rooney" w:date="2026-01-08T17:07:00Z">
              <w:tcPr>
                <w:tcW w:w="2880" w:type="dxa"/>
                <w:tcBorders>
                  <w:top w:val="nil"/>
                  <w:left w:val="nil"/>
                  <w:bottom w:val="nil"/>
                  <w:right w:val="nil"/>
                </w:tcBorders>
                <w:shd w:val="clear" w:color="auto" w:fill="CCCCFF"/>
                <w:vAlign w:val="center"/>
              </w:tcPr>
            </w:tcPrChange>
          </w:tcPr>
          <w:p w14:paraId="2B3EFD43" w14:textId="77777777" w:rsidR="00962B70" w:rsidRPr="00051DB2" w:rsidRDefault="00962B70" w:rsidP="00962B70">
            <w:pPr>
              <w:jc w:val="both"/>
              <w:rPr>
                <w:rFonts w:ascii="Arial" w:eastAsia="Times New Roman" w:hAnsi="Arial" w:cs="Arial"/>
                <w:sz w:val="20"/>
                <w:szCs w:val="20"/>
              </w:rPr>
            </w:pPr>
            <w:bookmarkStart w:id="185" w:name="_DV_C570"/>
            <w:r w:rsidRPr="00051DB2">
              <w:rPr>
                <w:rFonts w:eastAsia="Times New Roman" w:cs="Arial"/>
                <w:sz w:val="20"/>
                <w:szCs w:val="20"/>
              </w:rPr>
              <w:t>[PERSON]</w:t>
            </w:r>
            <w:bookmarkEnd w:id="185"/>
          </w:p>
        </w:tc>
        <w:tc>
          <w:tcPr>
            <w:tcW w:w="720" w:type="dxa"/>
            <w:tcBorders>
              <w:top w:val="nil"/>
              <w:left w:val="nil"/>
              <w:bottom w:val="nil"/>
              <w:right w:val="nil"/>
            </w:tcBorders>
            <w:vAlign w:val="center"/>
            <w:tcPrChange w:id="186" w:author="Amanda Rooney" w:date="2026-01-08T17:07:00Z">
              <w:tcPr>
                <w:tcW w:w="720" w:type="dxa"/>
                <w:tcBorders>
                  <w:top w:val="nil"/>
                  <w:left w:val="nil"/>
                  <w:bottom w:val="nil"/>
                  <w:right w:val="nil"/>
                </w:tcBorders>
                <w:shd w:val="clear" w:color="auto" w:fill="CCCCFF"/>
                <w:vAlign w:val="center"/>
              </w:tcPr>
            </w:tcPrChange>
          </w:tcPr>
          <w:p w14:paraId="2A86AD1C" w14:textId="77777777" w:rsidR="00962B70" w:rsidRPr="00051DB2" w:rsidRDefault="00962B70" w:rsidP="00962B70">
            <w:pPr>
              <w:jc w:val="both"/>
              <w:rPr>
                <w:rFonts w:ascii="Arial" w:eastAsia="Times New Roman" w:hAnsi="Arial" w:cs="Arial"/>
                <w:sz w:val="20"/>
                <w:szCs w:val="20"/>
              </w:rPr>
            </w:pPr>
          </w:p>
        </w:tc>
        <w:tc>
          <w:tcPr>
            <w:tcW w:w="3352" w:type="dxa"/>
            <w:tcBorders>
              <w:top w:val="nil"/>
              <w:left w:val="nil"/>
              <w:bottom w:val="nil"/>
              <w:right w:val="nil"/>
            </w:tcBorders>
            <w:vAlign w:val="center"/>
            <w:tcPrChange w:id="187" w:author="Amanda Rooney" w:date="2026-01-08T17:07:00Z">
              <w:tcPr>
                <w:tcW w:w="3352" w:type="dxa"/>
                <w:tcBorders>
                  <w:top w:val="nil"/>
                  <w:left w:val="nil"/>
                  <w:bottom w:val="nil"/>
                  <w:right w:val="nil"/>
                </w:tcBorders>
                <w:shd w:val="clear" w:color="auto" w:fill="CCCCFF"/>
                <w:vAlign w:val="center"/>
              </w:tcPr>
            </w:tcPrChange>
          </w:tcPr>
          <w:p w14:paraId="0BABE6BD" w14:textId="77777777" w:rsidR="00962B70" w:rsidRPr="00051DB2" w:rsidRDefault="00962B70" w:rsidP="00962B70">
            <w:pPr>
              <w:jc w:val="both"/>
              <w:rPr>
                <w:rFonts w:ascii="Arial" w:eastAsia="Times New Roman" w:hAnsi="Arial" w:cs="Arial"/>
                <w:sz w:val="20"/>
                <w:szCs w:val="20"/>
              </w:rPr>
            </w:pPr>
            <w:bookmarkStart w:id="188" w:name="_DV_C571"/>
            <w:r w:rsidRPr="00051DB2">
              <w:rPr>
                <w:rFonts w:eastAsia="Times New Roman" w:cs="Arial"/>
                <w:sz w:val="20"/>
                <w:szCs w:val="20"/>
              </w:rPr>
              <w:t>[User details]</w:t>
            </w:r>
            <w:bookmarkEnd w:id="188"/>
          </w:p>
        </w:tc>
      </w:tr>
      <w:tr w:rsidR="002073EC" w:rsidRPr="00051DB2" w14:paraId="671B1917" w14:textId="77777777" w:rsidTr="4E3D8B1E">
        <w:tblPrEx>
          <w:tblCellMar>
            <w:left w:w="0" w:type="dxa"/>
            <w:right w:w="0" w:type="dxa"/>
          </w:tblCellMar>
        </w:tblPrEx>
        <w:trPr>
          <w:trHeight w:val="300"/>
          <w:trPrChange w:id="189" w:author="Amanda Rooney" w:date="2026-01-08T17:07:00Z">
            <w:trPr>
              <w:trHeight w:val="300"/>
            </w:trPr>
          </w:trPrChange>
        </w:trPr>
        <w:tc>
          <w:tcPr>
            <w:tcW w:w="2340" w:type="dxa"/>
            <w:vMerge/>
            <w:vAlign w:val="center"/>
            <w:tcPrChange w:id="190" w:author="Amanda Rooney" w:date="2026-01-08T17:07:00Z">
              <w:tcPr>
                <w:tcW w:w="0" w:type="auto"/>
                <w:vMerge/>
              </w:tcPr>
            </w:tcPrChange>
          </w:tcPr>
          <w:p w14:paraId="3C6F16B7" w14:textId="77777777" w:rsidR="00962B70" w:rsidRPr="00051DB2" w:rsidRDefault="00962B70" w:rsidP="00962B70">
            <w:pPr>
              <w:jc w:val="both"/>
              <w:rPr>
                <w:rFonts w:ascii="Arial" w:eastAsia="Times New Roman" w:hAnsi="Arial" w:cs="Arial"/>
                <w:sz w:val="20"/>
                <w:szCs w:val="20"/>
              </w:rPr>
            </w:pPr>
          </w:p>
        </w:tc>
        <w:tc>
          <w:tcPr>
            <w:tcW w:w="2880" w:type="dxa"/>
            <w:tcBorders>
              <w:top w:val="nil"/>
              <w:left w:val="nil"/>
              <w:bottom w:val="nil"/>
              <w:right w:val="nil"/>
            </w:tcBorders>
            <w:vAlign w:val="center"/>
            <w:tcPrChange w:id="191" w:author="Amanda Rooney" w:date="2026-01-08T17:07:00Z">
              <w:tcPr>
                <w:tcW w:w="2880" w:type="dxa"/>
                <w:tcBorders>
                  <w:top w:val="nil"/>
                  <w:left w:val="nil"/>
                  <w:bottom w:val="nil"/>
                  <w:right w:val="nil"/>
                </w:tcBorders>
                <w:shd w:val="clear" w:color="auto" w:fill="CCCCFF"/>
                <w:vAlign w:val="center"/>
              </w:tcPr>
            </w:tcPrChange>
          </w:tcPr>
          <w:p w14:paraId="0CC74153" w14:textId="77777777" w:rsidR="00962B70" w:rsidRPr="00051DB2" w:rsidRDefault="00962B70" w:rsidP="00962B70">
            <w:pPr>
              <w:jc w:val="both"/>
              <w:rPr>
                <w:rFonts w:ascii="Arial" w:eastAsia="Times New Roman" w:hAnsi="Arial" w:cs="Arial"/>
                <w:sz w:val="20"/>
                <w:szCs w:val="20"/>
              </w:rPr>
            </w:pPr>
            <w:bookmarkStart w:id="192" w:name="_DV_C572"/>
            <w:r w:rsidRPr="00051DB2">
              <w:rPr>
                <w:rFonts w:eastAsia="Times New Roman" w:cs="Arial"/>
                <w:sz w:val="20"/>
                <w:szCs w:val="20"/>
              </w:rPr>
              <w:t>Date:</w:t>
            </w:r>
            <w:bookmarkEnd w:id="192"/>
          </w:p>
        </w:tc>
        <w:tc>
          <w:tcPr>
            <w:tcW w:w="720" w:type="dxa"/>
            <w:tcBorders>
              <w:top w:val="nil"/>
              <w:left w:val="nil"/>
              <w:bottom w:val="nil"/>
              <w:right w:val="nil"/>
            </w:tcBorders>
            <w:vAlign w:val="center"/>
            <w:tcPrChange w:id="193" w:author="Amanda Rooney" w:date="2026-01-08T17:07:00Z">
              <w:tcPr>
                <w:tcW w:w="720" w:type="dxa"/>
                <w:tcBorders>
                  <w:top w:val="nil"/>
                  <w:left w:val="nil"/>
                  <w:bottom w:val="nil"/>
                  <w:right w:val="nil"/>
                </w:tcBorders>
                <w:shd w:val="clear" w:color="auto" w:fill="CCCCFF"/>
                <w:vAlign w:val="center"/>
              </w:tcPr>
            </w:tcPrChange>
          </w:tcPr>
          <w:p w14:paraId="5321D4A2" w14:textId="77777777" w:rsidR="00962B70" w:rsidRPr="00051DB2" w:rsidRDefault="00962B70" w:rsidP="00962B70">
            <w:pPr>
              <w:rPr>
                <w:rFonts w:ascii="Arial" w:eastAsia="Times New Roman" w:hAnsi="Arial" w:cs="Arial"/>
                <w:sz w:val="20"/>
                <w:szCs w:val="20"/>
              </w:rPr>
            </w:pPr>
          </w:p>
        </w:tc>
        <w:tc>
          <w:tcPr>
            <w:tcW w:w="3352" w:type="dxa"/>
            <w:tcBorders>
              <w:top w:val="nil"/>
              <w:left w:val="nil"/>
              <w:bottom w:val="nil"/>
              <w:right w:val="nil"/>
            </w:tcBorders>
            <w:vAlign w:val="center"/>
            <w:tcPrChange w:id="194" w:author="Amanda Rooney" w:date="2026-01-08T17:07:00Z">
              <w:tcPr>
                <w:tcW w:w="3352" w:type="dxa"/>
                <w:tcBorders>
                  <w:top w:val="nil"/>
                  <w:left w:val="nil"/>
                  <w:bottom w:val="nil"/>
                  <w:right w:val="nil"/>
                </w:tcBorders>
                <w:shd w:val="clear" w:color="auto" w:fill="CCCCFF"/>
                <w:vAlign w:val="center"/>
              </w:tcPr>
            </w:tcPrChange>
          </w:tcPr>
          <w:p w14:paraId="53E72FA1" w14:textId="77777777" w:rsidR="00962B70" w:rsidRPr="00051DB2" w:rsidRDefault="00962B70" w:rsidP="00962B70">
            <w:pPr>
              <w:rPr>
                <w:rFonts w:ascii="Arial" w:eastAsia="Times New Roman" w:hAnsi="Arial" w:cs="Arial"/>
                <w:sz w:val="20"/>
                <w:szCs w:val="20"/>
              </w:rPr>
            </w:pPr>
          </w:p>
        </w:tc>
      </w:tr>
      <w:tr w:rsidR="002073EC" w:rsidRPr="00051DB2" w14:paraId="7902E406" w14:textId="77777777" w:rsidTr="4E3D8B1E">
        <w:tblPrEx>
          <w:tblCellMar>
            <w:left w:w="0" w:type="dxa"/>
            <w:right w:w="0" w:type="dxa"/>
          </w:tblCellMar>
        </w:tblPrEx>
        <w:trPr>
          <w:trHeight w:val="300"/>
          <w:trPrChange w:id="195" w:author="Amanda Rooney" w:date="2026-01-08T17:07:00Z">
            <w:trPr>
              <w:trHeight w:val="300"/>
            </w:trPr>
          </w:trPrChange>
        </w:trPr>
        <w:tc>
          <w:tcPr>
            <w:tcW w:w="2340" w:type="dxa"/>
            <w:vMerge/>
            <w:vAlign w:val="center"/>
            <w:tcPrChange w:id="196" w:author="Amanda Rooney" w:date="2026-01-08T17:07:00Z">
              <w:tcPr>
                <w:tcW w:w="0" w:type="auto"/>
                <w:vMerge/>
              </w:tcPr>
            </w:tcPrChange>
          </w:tcPr>
          <w:p w14:paraId="159E6CE3" w14:textId="77777777" w:rsidR="00962B70" w:rsidRPr="00051DB2" w:rsidRDefault="00962B70" w:rsidP="00962B70">
            <w:pPr>
              <w:rPr>
                <w:rFonts w:ascii="Arial" w:eastAsia="Times New Roman" w:hAnsi="Arial" w:cs="Arial"/>
                <w:sz w:val="20"/>
                <w:szCs w:val="20"/>
              </w:rPr>
            </w:pPr>
          </w:p>
        </w:tc>
        <w:tc>
          <w:tcPr>
            <w:tcW w:w="2880" w:type="dxa"/>
            <w:tcBorders>
              <w:top w:val="nil"/>
              <w:left w:val="nil"/>
              <w:bottom w:val="nil"/>
              <w:right w:val="nil"/>
            </w:tcBorders>
            <w:vAlign w:val="center"/>
            <w:tcPrChange w:id="197" w:author="Amanda Rooney" w:date="2026-01-08T17:07:00Z">
              <w:tcPr>
                <w:tcW w:w="2880" w:type="dxa"/>
                <w:tcBorders>
                  <w:top w:val="nil"/>
                  <w:left w:val="nil"/>
                  <w:bottom w:val="nil"/>
                  <w:right w:val="nil"/>
                </w:tcBorders>
                <w:shd w:val="clear" w:color="auto" w:fill="CCCCFF"/>
                <w:vAlign w:val="center"/>
              </w:tcPr>
            </w:tcPrChange>
          </w:tcPr>
          <w:p w14:paraId="79C3F8A8" w14:textId="77777777" w:rsidR="00962B70" w:rsidRPr="00051DB2" w:rsidRDefault="00962B70" w:rsidP="00962B70">
            <w:pPr>
              <w:rPr>
                <w:rFonts w:ascii="Arial" w:eastAsia="Times New Roman" w:hAnsi="Arial" w:cs="Arial"/>
                <w:sz w:val="20"/>
                <w:szCs w:val="20"/>
              </w:rPr>
            </w:pPr>
          </w:p>
        </w:tc>
        <w:tc>
          <w:tcPr>
            <w:tcW w:w="720" w:type="dxa"/>
            <w:tcBorders>
              <w:top w:val="nil"/>
              <w:left w:val="nil"/>
              <w:bottom w:val="nil"/>
              <w:right w:val="nil"/>
            </w:tcBorders>
            <w:vAlign w:val="center"/>
            <w:tcPrChange w:id="198" w:author="Amanda Rooney" w:date="2026-01-08T17:07:00Z">
              <w:tcPr>
                <w:tcW w:w="720" w:type="dxa"/>
                <w:tcBorders>
                  <w:top w:val="nil"/>
                  <w:left w:val="nil"/>
                  <w:bottom w:val="nil"/>
                  <w:right w:val="nil"/>
                </w:tcBorders>
                <w:shd w:val="clear" w:color="auto" w:fill="CCCCFF"/>
                <w:vAlign w:val="center"/>
              </w:tcPr>
            </w:tcPrChange>
          </w:tcPr>
          <w:p w14:paraId="6E274E13" w14:textId="77777777" w:rsidR="00962B70" w:rsidRPr="00051DB2" w:rsidRDefault="00962B70" w:rsidP="00962B70">
            <w:pPr>
              <w:rPr>
                <w:rFonts w:ascii="Arial" w:eastAsia="Times New Roman" w:hAnsi="Arial" w:cs="Arial"/>
                <w:sz w:val="20"/>
                <w:szCs w:val="20"/>
              </w:rPr>
            </w:pPr>
          </w:p>
        </w:tc>
        <w:tc>
          <w:tcPr>
            <w:tcW w:w="3352" w:type="dxa"/>
            <w:tcBorders>
              <w:top w:val="nil"/>
              <w:left w:val="nil"/>
              <w:bottom w:val="nil"/>
              <w:right w:val="nil"/>
            </w:tcBorders>
            <w:vAlign w:val="center"/>
            <w:tcPrChange w:id="199" w:author="Amanda Rooney" w:date="2026-01-08T17:07:00Z">
              <w:tcPr>
                <w:tcW w:w="3352" w:type="dxa"/>
                <w:tcBorders>
                  <w:top w:val="nil"/>
                  <w:left w:val="nil"/>
                  <w:bottom w:val="nil"/>
                  <w:right w:val="nil"/>
                </w:tcBorders>
                <w:shd w:val="clear" w:color="auto" w:fill="CCCCFF"/>
                <w:vAlign w:val="center"/>
              </w:tcPr>
            </w:tcPrChange>
          </w:tcPr>
          <w:p w14:paraId="74EB1148" w14:textId="77777777" w:rsidR="00962B70" w:rsidRPr="00051DB2" w:rsidRDefault="00962B70" w:rsidP="00962B70">
            <w:pPr>
              <w:rPr>
                <w:rFonts w:ascii="Arial" w:eastAsia="Times New Roman" w:hAnsi="Arial" w:cs="Arial"/>
                <w:sz w:val="20"/>
                <w:szCs w:val="20"/>
              </w:rPr>
            </w:pPr>
          </w:p>
        </w:tc>
      </w:tr>
    </w:tbl>
    <w:p w14:paraId="7EF2B788" w14:textId="77777777" w:rsidR="00962B70" w:rsidRPr="00051DB2" w:rsidRDefault="00962B70" w:rsidP="00962B70">
      <w:pPr>
        <w:jc w:val="both"/>
        <w:rPr>
          <w:rFonts w:ascii="Arial" w:eastAsia="Times New Roman" w:hAnsi="Arial" w:cs="Arial"/>
          <w:sz w:val="20"/>
          <w:szCs w:val="20"/>
        </w:rPr>
      </w:pPr>
    </w:p>
    <w:p w14:paraId="4077D843" w14:textId="77777777" w:rsidR="00962B70" w:rsidRPr="00051DB2" w:rsidRDefault="00962B70" w:rsidP="00962B70">
      <w:pPr>
        <w:jc w:val="both"/>
        <w:rPr>
          <w:rFonts w:ascii="Arial" w:eastAsia="Times New Roman" w:hAnsi="Arial" w:cs="Arial"/>
          <w:snapToGrid w:val="0"/>
          <w:sz w:val="20"/>
          <w:szCs w:val="20"/>
        </w:rPr>
      </w:pPr>
    </w:p>
    <w:p w14:paraId="50B065EB" w14:textId="77777777" w:rsidR="00962B70" w:rsidRPr="00051DB2" w:rsidRDefault="00962B70" w:rsidP="00962B70">
      <w:pPr>
        <w:jc w:val="both"/>
        <w:rPr>
          <w:rFonts w:ascii="Arial" w:eastAsia="Times New Roman" w:hAnsi="Arial" w:cs="Arial"/>
          <w:snapToGrid w:val="0"/>
          <w:sz w:val="20"/>
          <w:szCs w:val="20"/>
        </w:rPr>
      </w:pPr>
    </w:p>
    <w:p w14:paraId="1A42D193" w14:textId="5E04AE5A" w:rsidR="00962B70" w:rsidRPr="00051DB2" w:rsidRDefault="00962B70" w:rsidP="00962B70">
      <w:pPr>
        <w:tabs>
          <w:tab w:val="center" w:pos="5089"/>
          <w:tab w:val="left" w:pos="5904"/>
        </w:tabs>
        <w:rPr>
          <w:rFonts w:ascii="Arial" w:eastAsia="Times New Roman" w:hAnsi="Arial" w:cs="Arial"/>
          <w:snapToGrid w:val="0"/>
          <w:sz w:val="20"/>
          <w:szCs w:val="20"/>
        </w:rPr>
      </w:pPr>
      <w:bookmarkStart w:id="200" w:name="_DV_C573"/>
      <w:r w:rsidRPr="00051DB2">
        <w:rPr>
          <w:rFonts w:ascii="Arial" w:eastAsia="Times New Roman" w:hAnsi="Arial" w:cs="Arial"/>
          <w:b/>
          <w:snapToGrid w:val="0"/>
          <w:sz w:val="20"/>
          <w:szCs w:val="20"/>
        </w:rPr>
        <w:t xml:space="preserve">*  Include for Interim </w:t>
      </w:r>
      <w:r w:rsidRPr="00051DB2">
        <w:rPr>
          <w:rFonts w:ascii="Arial" w:eastAsia="Times New Roman" w:hAnsi="Arial"/>
          <w:b/>
          <w:snapToGrid w:val="0"/>
          <w:sz w:val="20"/>
          <w:szCs w:val="20"/>
        </w:rPr>
        <w:t>CATO Self Certification of Compliance</w:t>
      </w:r>
      <w:r w:rsidRPr="00051DB2">
        <w:rPr>
          <w:rFonts w:ascii="Arial" w:eastAsia="Times New Roman" w:hAnsi="Arial" w:cs="Arial"/>
          <w:b/>
          <w:snapToGrid w:val="0"/>
          <w:sz w:val="20"/>
          <w:szCs w:val="20"/>
        </w:rPr>
        <w:t xml:space="preserve"> ahead of </w:t>
      </w:r>
      <w:r w:rsidR="005E40C4">
        <w:rPr>
          <w:rFonts w:ascii="Arial" w:eastAsia="Times New Roman" w:hAnsi="Arial"/>
          <w:b/>
          <w:snapToGrid w:val="0"/>
          <w:sz w:val="20"/>
          <w:szCs w:val="20"/>
        </w:rPr>
        <w:t>Permission to Load</w:t>
      </w:r>
      <w:r w:rsidR="009802BD">
        <w:rPr>
          <w:rFonts w:ascii="Arial" w:eastAsia="Times New Roman" w:hAnsi="Arial"/>
          <w:b/>
          <w:snapToGrid w:val="0"/>
          <w:sz w:val="20"/>
          <w:szCs w:val="20"/>
        </w:rPr>
        <w:t xml:space="preserve"> (</w:t>
      </w:r>
      <w:proofErr w:type="spellStart"/>
      <w:r w:rsidR="009802BD">
        <w:rPr>
          <w:rFonts w:ascii="Arial" w:eastAsia="Times New Roman" w:hAnsi="Arial"/>
          <w:b/>
          <w:snapToGrid w:val="0"/>
          <w:sz w:val="20"/>
          <w:szCs w:val="20"/>
        </w:rPr>
        <w:t>PtL</w:t>
      </w:r>
      <w:proofErr w:type="spellEnd"/>
      <w:r w:rsidR="009802BD">
        <w:rPr>
          <w:rFonts w:ascii="Arial" w:eastAsia="Times New Roman" w:hAnsi="Arial"/>
          <w:b/>
          <w:snapToGrid w:val="0"/>
          <w:sz w:val="20"/>
          <w:szCs w:val="20"/>
        </w:rPr>
        <w:t>)</w:t>
      </w:r>
      <w:r w:rsidRPr="00051DB2">
        <w:rPr>
          <w:rFonts w:ascii="Arial" w:eastAsia="Times New Roman" w:hAnsi="Arial" w:cs="Arial"/>
          <w:b/>
          <w:snapToGrid w:val="0"/>
          <w:sz w:val="20"/>
          <w:szCs w:val="20"/>
        </w:rPr>
        <w:t>.</w:t>
      </w:r>
      <w:bookmarkEnd w:id="200"/>
    </w:p>
    <w:p w14:paraId="106EA8C8" w14:textId="77777777" w:rsidR="00962B70" w:rsidRPr="00051DB2" w:rsidRDefault="00962B70" w:rsidP="00962B70">
      <w:pPr>
        <w:tabs>
          <w:tab w:val="center" w:pos="5089"/>
          <w:tab w:val="left" w:pos="5904"/>
        </w:tabs>
        <w:rPr>
          <w:rFonts w:ascii="Arial" w:eastAsia="Times New Roman" w:hAnsi="Arial" w:cs="Arial"/>
          <w:snapToGrid w:val="0"/>
          <w:sz w:val="20"/>
          <w:szCs w:val="20"/>
        </w:rPr>
      </w:pPr>
      <w:bookmarkStart w:id="201" w:name="_DV_C574"/>
      <w:r w:rsidRPr="00051DB2">
        <w:rPr>
          <w:rFonts w:ascii="Arial" w:eastAsia="Times New Roman" w:hAnsi="Arial" w:cs="Arial"/>
          <w:b/>
          <w:snapToGrid w:val="0"/>
          <w:sz w:val="20"/>
          <w:szCs w:val="20"/>
        </w:rPr>
        <w:t xml:space="preserve">** Include for final </w:t>
      </w:r>
      <w:r w:rsidRPr="00051DB2">
        <w:rPr>
          <w:rFonts w:ascii="Arial" w:eastAsia="Times New Roman" w:hAnsi="Arial"/>
          <w:b/>
          <w:snapToGrid w:val="0"/>
          <w:sz w:val="20"/>
          <w:szCs w:val="20"/>
        </w:rPr>
        <w:t>CATO Self Certification of Compliance</w:t>
      </w:r>
      <w:r w:rsidRPr="00051DB2">
        <w:rPr>
          <w:rFonts w:ascii="Arial" w:eastAsia="Times New Roman" w:hAnsi="Arial" w:cs="Arial"/>
          <w:b/>
          <w:snapToGrid w:val="0"/>
          <w:sz w:val="20"/>
          <w:szCs w:val="20"/>
        </w:rPr>
        <w:t xml:space="preserve"> ahead of </w:t>
      </w:r>
      <w:r w:rsidRPr="00051DB2">
        <w:rPr>
          <w:rFonts w:ascii="Arial" w:eastAsia="Times New Roman" w:hAnsi="Arial"/>
          <w:b/>
          <w:snapToGrid w:val="0"/>
          <w:sz w:val="20"/>
          <w:szCs w:val="20"/>
        </w:rPr>
        <w:t>Final Operational Notification</w:t>
      </w:r>
      <w:r w:rsidRPr="00051DB2">
        <w:rPr>
          <w:rFonts w:ascii="Arial" w:eastAsia="Times New Roman" w:hAnsi="Arial" w:cs="Arial"/>
          <w:b/>
          <w:snapToGrid w:val="0"/>
          <w:sz w:val="20"/>
          <w:szCs w:val="20"/>
        </w:rPr>
        <w:t xml:space="preserve"> where derogation(s) have been granted. If no derogation(s) required delete wording and Table.</w:t>
      </w:r>
      <w:bookmarkEnd w:id="201"/>
    </w:p>
    <w:p w14:paraId="004DB2DD" w14:textId="77777777" w:rsidR="00962B70" w:rsidRPr="00051DB2" w:rsidRDefault="00962B70" w:rsidP="00962B70">
      <w:pPr>
        <w:jc w:val="both"/>
        <w:rPr>
          <w:rFonts w:ascii="Arial" w:eastAsia="Times New Roman" w:hAnsi="Arial" w:cs="Arial"/>
          <w:snapToGrid w:val="0"/>
          <w:sz w:val="20"/>
          <w:szCs w:val="20"/>
        </w:rPr>
      </w:pPr>
    </w:p>
    <w:p w14:paraId="3FD37039" w14:textId="77777777" w:rsidR="00962B70" w:rsidRPr="00051DB2" w:rsidRDefault="00962B70" w:rsidP="00962B70">
      <w:pPr>
        <w:jc w:val="both"/>
        <w:rPr>
          <w:rFonts w:ascii="Arial" w:eastAsia="Times New Roman" w:hAnsi="Arial" w:cs="Arial"/>
          <w:snapToGrid w:val="0"/>
          <w:sz w:val="20"/>
          <w:szCs w:val="20"/>
        </w:rPr>
      </w:pPr>
    </w:p>
    <w:p w14:paraId="2D850D6E" w14:textId="77777777" w:rsidR="00962B70" w:rsidRPr="00051DB2" w:rsidRDefault="00962B70" w:rsidP="00962B70">
      <w:pPr>
        <w:jc w:val="both"/>
        <w:rPr>
          <w:rFonts w:ascii="Arial" w:eastAsia="Times New Roman" w:hAnsi="Arial" w:cs="Arial"/>
          <w:snapToGrid w:val="0"/>
          <w:sz w:val="20"/>
          <w:szCs w:val="20"/>
        </w:rPr>
      </w:pPr>
    </w:p>
    <w:p w14:paraId="64610B34"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cs="Arial"/>
          <w:snapToGrid w:val="0"/>
          <w:sz w:val="20"/>
          <w:szCs w:val="20"/>
        </w:rPr>
      </w:pPr>
    </w:p>
    <w:p w14:paraId="79F7A659" w14:textId="77777777" w:rsidR="00962B70" w:rsidRPr="00051DB2" w:rsidRDefault="00962B70" w:rsidP="00962B70">
      <w:pPr>
        <w:keepNext/>
        <w:tabs>
          <w:tab w:val="left" w:pos="90"/>
        </w:tabs>
        <w:jc w:val="center"/>
        <w:outlineLvl w:val="0"/>
        <w:rPr>
          <w:rFonts w:ascii="Arial" w:eastAsia="Times New Roman" w:hAnsi="Arial" w:cs="Arial"/>
          <w:snapToGrid w:val="0"/>
          <w:sz w:val="20"/>
          <w:szCs w:val="20"/>
        </w:rPr>
      </w:pPr>
      <w:r w:rsidRPr="00051DB2">
        <w:rPr>
          <w:rFonts w:ascii="Arial" w:eastAsia="Times New Roman" w:hAnsi="Arial" w:cs="Arial"/>
          <w:b/>
          <w:snapToGrid w:val="0"/>
          <w:color w:val="0000FF"/>
          <w:sz w:val="20"/>
          <w:szCs w:val="20"/>
          <w:u w:val="double"/>
        </w:rPr>
        <w:br w:type="page"/>
      </w:r>
      <w:bookmarkStart w:id="202" w:name="_Toc499651115"/>
      <w:bookmarkStart w:id="203" w:name="_Toc123822825"/>
      <w:r w:rsidRPr="00051DB2">
        <w:rPr>
          <w:rFonts w:ascii="Arial" w:eastAsia="Times New Roman" w:hAnsi="Arial" w:cs="Arial"/>
          <w:b/>
          <w:snapToGrid w:val="0"/>
          <w:sz w:val="20"/>
          <w:szCs w:val="20"/>
        </w:rPr>
        <w:lastRenderedPageBreak/>
        <w:t>APPENDIX 3</w:t>
      </w:r>
      <w:bookmarkEnd w:id="202"/>
      <w:bookmarkEnd w:id="203"/>
    </w:p>
    <w:p w14:paraId="2CB5AA15" w14:textId="77777777" w:rsidR="00962B70" w:rsidRPr="00051DB2" w:rsidRDefault="00962B70" w:rsidP="00962B70">
      <w:pPr>
        <w:keepNext/>
        <w:tabs>
          <w:tab w:val="left" w:pos="90"/>
        </w:tabs>
        <w:jc w:val="center"/>
        <w:outlineLvl w:val="0"/>
        <w:rPr>
          <w:rFonts w:ascii="Arial" w:eastAsia="Times New Roman" w:hAnsi="Arial" w:cs="Arial"/>
          <w:b/>
          <w:snapToGrid w:val="0"/>
          <w:sz w:val="20"/>
          <w:szCs w:val="20"/>
        </w:rPr>
      </w:pPr>
    </w:p>
    <w:p w14:paraId="504AA3F2" w14:textId="77777777" w:rsidR="00962B70" w:rsidRPr="00051DB2" w:rsidRDefault="00962B70" w:rsidP="00962B70">
      <w:pPr>
        <w:keepNext/>
        <w:tabs>
          <w:tab w:val="left" w:pos="90"/>
        </w:tabs>
        <w:jc w:val="center"/>
        <w:outlineLvl w:val="0"/>
        <w:rPr>
          <w:rFonts w:ascii="Arial" w:eastAsia="Times New Roman" w:hAnsi="Arial" w:cs="Arial"/>
          <w:snapToGrid w:val="0"/>
          <w:sz w:val="20"/>
          <w:szCs w:val="20"/>
        </w:rPr>
      </w:pPr>
      <w:bookmarkStart w:id="204" w:name="_Toc123822826"/>
      <w:r w:rsidRPr="00051DB2">
        <w:rPr>
          <w:rFonts w:ascii="Arial" w:eastAsia="Times New Roman" w:hAnsi="Arial" w:cs="Arial"/>
          <w:b/>
          <w:snapToGrid w:val="0"/>
          <w:sz w:val="20"/>
          <w:szCs w:val="20"/>
        </w:rPr>
        <w:t>SIMULATION STUDIES</w:t>
      </w:r>
      <w:bookmarkEnd w:id="204"/>
    </w:p>
    <w:p w14:paraId="5A805D38" w14:textId="77777777" w:rsidR="00962B70" w:rsidRPr="00051DB2" w:rsidRDefault="00962B70" w:rsidP="00962B70">
      <w:pPr>
        <w:jc w:val="both"/>
        <w:rPr>
          <w:rFonts w:ascii="Arial" w:eastAsia="Times New Roman" w:hAnsi="Arial" w:cs="Arial"/>
          <w:snapToGrid w:val="0"/>
          <w:sz w:val="20"/>
          <w:szCs w:val="20"/>
        </w:rPr>
      </w:pPr>
    </w:p>
    <w:p w14:paraId="0985132D" w14:textId="4AE9B069" w:rsidR="00962B70" w:rsidRPr="00051DB2" w:rsidRDefault="00F21BD5" w:rsidP="00962B70">
      <w:pPr>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.A.3.1 </w:t>
      </w:r>
      <w:r w:rsidR="00962B70" w:rsidRPr="00051DB2">
        <w:rPr>
          <w:rFonts w:ascii="Arial" w:eastAsia="Times New Roman" w:hAnsi="Arial" w:cs="Arial"/>
          <w:snapToGrid w:val="0"/>
          <w:sz w:val="20"/>
          <w:szCs w:val="20"/>
        </w:rPr>
        <w:tab/>
        <w:t>SCOPE</w:t>
      </w:r>
    </w:p>
    <w:p w14:paraId="513D530E" w14:textId="77777777" w:rsidR="00962B70" w:rsidRPr="00051DB2" w:rsidRDefault="00962B70" w:rsidP="00962B70">
      <w:pPr>
        <w:jc w:val="center"/>
        <w:rPr>
          <w:rFonts w:ascii="Arial" w:eastAsia="Times New Roman" w:hAnsi="Arial" w:cs="Arial"/>
          <w:b/>
          <w:snapToGrid w:val="0"/>
          <w:sz w:val="20"/>
          <w:szCs w:val="20"/>
        </w:rPr>
      </w:pPr>
    </w:p>
    <w:p w14:paraId="38A81248" w14:textId="09A77704" w:rsidR="00962B70" w:rsidRPr="00051DB2" w:rsidRDefault="00F21BD5" w:rsidP="00962B70">
      <w:pPr>
        <w:ind w:left="1418" w:hanging="1418"/>
        <w:jc w:val="both"/>
        <w:rPr>
          <w:rFonts w:ascii="Arial" w:eastAsia="Times New Roman" w:hAnsi="Arial" w:cs="Arial"/>
          <w:snapToGrid w:val="0"/>
          <w:sz w:val="20"/>
          <w:szCs w:val="20"/>
        </w:rPr>
      </w:pPr>
      <w:bookmarkStart w:id="205" w:name="_DV_C459"/>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.A.3.1.1 </w:t>
      </w:r>
      <w:r w:rsidR="00962B70" w:rsidRPr="00051DB2">
        <w:rPr>
          <w:rFonts w:ascii="Arial" w:eastAsia="Times New Roman" w:hAnsi="Arial" w:cs="Arial"/>
          <w:snapToGrid w:val="0"/>
          <w:sz w:val="20"/>
          <w:szCs w:val="20"/>
        </w:rPr>
        <w:tab/>
        <w:t xml:space="preserve">This Appendix sets out the simulation studies required to be submitted to The Company and / or PTO to demonstrate compliance with the </w:t>
      </w:r>
      <w:r w:rsidR="00962B70" w:rsidRPr="00051DB2">
        <w:rPr>
          <w:rFonts w:ascii="Arial" w:eastAsia="Times New Roman" w:hAnsi="Arial" w:cs="Arial"/>
          <w:bCs/>
          <w:snapToGrid w:val="0"/>
          <w:sz w:val="20"/>
          <w:szCs w:val="20"/>
        </w:rPr>
        <w:t>STC</w:t>
      </w:r>
      <w:r w:rsidR="00962B70" w:rsidRPr="00051DB2">
        <w:rPr>
          <w:rFonts w:ascii="Arial" w:eastAsia="Times New Roman" w:hAnsi="Arial" w:cs="Arial"/>
          <w:snapToGrid w:val="0"/>
          <w:sz w:val="20"/>
          <w:szCs w:val="20"/>
        </w:rPr>
        <w:t xml:space="preserve"> unless otherwise agreed with The Company </w:t>
      </w:r>
      <w:r w:rsidR="00962B70" w:rsidRPr="00051DB2">
        <w:rPr>
          <w:rFonts w:ascii="Arial" w:eastAsia="Times New Roman" w:hAnsi="Arial" w:cs="Arial"/>
          <w:bCs/>
          <w:snapToGrid w:val="0"/>
          <w:sz w:val="20"/>
          <w:szCs w:val="20"/>
        </w:rPr>
        <w:t xml:space="preserve">and / or </w:t>
      </w:r>
      <w:r w:rsidR="00EB76A8">
        <w:rPr>
          <w:rFonts w:ascii="Arial" w:eastAsia="Times New Roman" w:hAnsi="Arial" w:cs="Arial"/>
          <w:bCs/>
          <w:snapToGrid w:val="0"/>
          <w:sz w:val="20"/>
          <w:szCs w:val="20"/>
        </w:rPr>
        <w:t>P</w:t>
      </w:r>
      <w:r w:rsidR="00962B70" w:rsidRPr="00051DB2">
        <w:rPr>
          <w:rFonts w:ascii="Arial" w:eastAsia="Times New Roman" w:hAnsi="Arial" w:cs="Arial"/>
          <w:bCs/>
          <w:snapToGrid w:val="0"/>
          <w:sz w:val="20"/>
          <w:szCs w:val="20"/>
        </w:rPr>
        <w:t>TO</w:t>
      </w:r>
      <w:r w:rsidR="00962B70" w:rsidRPr="00051DB2">
        <w:rPr>
          <w:rFonts w:ascii="Arial" w:eastAsia="Times New Roman" w:hAnsi="Arial" w:cs="Arial"/>
          <w:snapToGrid w:val="0"/>
          <w:sz w:val="20"/>
          <w:szCs w:val="20"/>
        </w:rPr>
        <w:t xml:space="preserve">. This Appendix should be read in conjunction with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CP.6 </w:t>
      </w:r>
      <w:proofErr w:type="gramStart"/>
      <w:r w:rsidR="00962B70" w:rsidRPr="00051DB2">
        <w:rPr>
          <w:rFonts w:ascii="Arial" w:eastAsia="Times New Roman" w:hAnsi="Arial" w:cs="Arial"/>
          <w:snapToGrid w:val="0"/>
          <w:sz w:val="20"/>
          <w:szCs w:val="20"/>
        </w:rPr>
        <w:t>with</w:t>
      </w:r>
      <w:r w:rsidR="00C17721">
        <w:rPr>
          <w:rFonts w:ascii="Arial" w:eastAsia="Times New Roman" w:hAnsi="Arial" w:cs="Arial"/>
          <w:snapToGrid w:val="0"/>
          <w:sz w:val="20"/>
          <w:szCs w:val="20"/>
        </w:rPr>
        <w:t xml:space="preserve"> </w:t>
      </w:r>
      <w:r w:rsidR="00962B70" w:rsidRPr="00051DB2">
        <w:rPr>
          <w:rFonts w:ascii="Arial" w:eastAsia="Times New Roman" w:hAnsi="Arial" w:cs="Arial"/>
          <w:snapToGrid w:val="0"/>
          <w:sz w:val="20"/>
          <w:szCs w:val="20"/>
        </w:rPr>
        <w:t>regard to</w:t>
      </w:r>
      <w:proofErr w:type="gramEnd"/>
      <w:r w:rsidR="00962B70" w:rsidRPr="00051DB2">
        <w:rPr>
          <w:rFonts w:ascii="Arial" w:eastAsia="Times New Roman" w:hAnsi="Arial" w:cs="Arial"/>
          <w:snapToGrid w:val="0"/>
          <w:sz w:val="20"/>
          <w:szCs w:val="20"/>
        </w:rPr>
        <w:t xml:space="preserve"> the submission of the reports to The Company and PTO. Where there is any inconsistency in the technical requirements in respect of which compliance is being demonstrated by simulation in this Appendix and ECC.6.3 and the CATO Connection Agreement</w:t>
      </w:r>
      <w:r w:rsidR="00962B70" w:rsidRPr="00051DB2">
        <w:rPr>
          <w:rFonts w:ascii="Arial" w:eastAsia="Times New Roman" w:hAnsi="Arial"/>
          <w:snapToGrid w:val="0"/>
          <w:sz w:val="20"/>
          <w:szCs w:val="20"/>
        </w:rPr>
        <w:t>,</w:t>
      </w:r>
      <w:r w:rsidR="00962B70" w:rsidRPr="00051DB2">
        <w:rPr>
          <w:rFonts w:ascii="Arial" w:eastAsia="Times New Roman" w:hAnsi="Arial" w:cs="Arial"/>
          <w:snapToGrid w:val="0"/>
          <w:sz w:val="20"/>
          <w:szCs w:val="20"/>
        </w:rPr>
        <w:t xml:space="preserve"> the provisions of the CATO Connection Agreement and ECC.6.3 prevail. The studies specified in this Appendix will normally be sufficient to demonstrate compliance. However, The Company and /or PTO may agree</w:t>
      </w:r>
      <w:r w:rsidR="00DD2D0C" w:rsidRPr="00051DB2">
        <w:rPr>
          <w:rFonts w:ascii="Arial" w:eastAsia="Times New Roman" w:hAnsi="Arial" w:cs="Arial"/>
          <w:snapToGrid w:val="0"/>
          <w:sz w:val="20"/>
          <w:szCs w:val="20"/>
        </w:rPr>
        <w:t xml:space="preserve"> to</w:t>
      </w:r>
      <w:r w:rsidR="00962B70" w:rsidRPr="00051DB2">
        <w:rPr>
          <w:rFonts w:ascii="Arial" w:eastAsia="Times New Roman" w:hAnsi="Arial" w:cs="Arial"/>
          <w:snapToGrid w:val="0"/>
          <w:sz w:val="20"/>
          <w:szCs w:val="20"/>
        </w:rPr>
        <w:t xml:space="preserve"> an alternative set of studies proposed by the CATO provided The Company and/or PTO deem the alternative set of studies sufficient to demonstrate compliance with the STC and the CATO Connection Agreement</w:t>
      </w:r>
      <w:r w:rsidR="00962B70" w:rsidRPr="00051DB2">
        <w:rPr>
          <w:rFonts w:ascii="Arial" w:eastAsia="Times New Roman" w:hAnsi="Arial"/>
          <w:snapToGrid w:val="0"/>
          <w:sz w:val="20"/>
          <w:szCs w:val="20"/>
        </w:rPr>
        <w:t>.</w:t>
      </w:r>
      <w:bookmarkEnd w:id="205"/>
      <w:r w:rsidR="009802BD">
        <w:rPr>
          <w:rFonts w:ascii="Arial" w:eastAsia="Times New Roman" w:hAnsi="Arial"/>
          <w:snapToGrid w:val="0"/>
          <w:sz w:val="20"/>
          <w:szCs w:val="20"/>
        </w:rPr>
        <w:t xml:space="preserve"> In the case of a CATO employing HVDC systems, simulation studies shall be in</w:t>
      </w:r>
      <w:r w:rsidR="00997E00">
        <w:rPr>
          <w:rFonts w:ascii="Arial" w:eastAsia="Times New Roman" w:hAnsi="Arial"/>
          <w:snapToGrid w:val="0"/>
          <w:sz w:val="20"/>
          <w:szCs w:val="20"/>
        </w:rPr>
        <w:t xml:space="preserve"> accordance with Appendix 3 of </w:t>
      </w:r>
      <w:r w:rsidR="009802BD">
        <w:rPr>
          <w:rFonts w:ascii="Arial" w:eastAsia="Times New Roman" w:hAnsi="Arial"/>
          <w:snapToGrid w:val="0"/>
          <w:sz w:val="20"/>
          <w:szCs w:val="20"/>
        </w:rPr>
        <w:t xml:space="preserve">the </w:t>
      </w:r>
      <w:r w:rsidR="00997E00">
        <w:rPr>
          <w:rFonts w:ascii="Arial" w:eastAsia="Times New Roman" w:hAnsi="Arial"/>
          <w:snapToGrid w:val="0"/>
          <w:sz w:val="20"/>
          <w:szCs w:val="20"/>
        </w:rPr>
        <w:t>European Compliance Processes of the Grid Code.</w:t>
      </w:r>
    </w:p>
    <w:p w14:paraId="22D237F6" w14:textId="77777777" w:rsidR="00962B70" w:rsidRPr="00051DB2" w:rsidRDefault="00962B70" w:rsidP="00962B70">
      <w:pPr>
        <w:jc w:val="both"/>
        <w:rPr>
          <w:rFonts w:ascii="Arial" w:eastAsia="Times New Roman" w:hAnsi="Arial" w:cs="Arial"/>
          <w:snapToGrid w:val="0"/>
          <w:sz w:val="20"/>
          <w:szCs w:val="20"/>
        </w:rPr>
      </w:pPr>
    </w:p>
    <w:p w14:paraId="75B9B01B" w14:textId="3CFDCD1E" w:rsidR="00962B70" w:rsidRPr="00051DB2" w:rsidRDefault="00F21BD5" w:rsidP="00962B70">
      <w:pPr>
        <w:ind w:left="1418" w:hanging="1418"/>
        <w:jc w:val="both"/>
        <w:rPr>
          <w:rFonts w:ascii="Arial" w:eastAsia="Times New Roman" w:hAnsi="Arial" w:cs="Arial"/>
          <w:snapToGrid w:val="0"/>
          <w:sz w:val="20"/>
          <w:szCs w:val="20"/>
        </w:rPr>
      </w:pPr>
      <w:bookmarkStart w:id="206" w:name="_DV_C460"/>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.A.3.1.2 </w:t>
      </w:r>
      <w:r w:rsidR="00962B70" w:rsidRPr="00051DB2">
        <w:rPr>
          <w:rFonts w:ascii="Arial" w:eastAsia="Times New Roman" w:hAnsi="Arial" w:cs="Arial"/>
          <w:snapToGrid w:val="0"/>
          <w:sz w:val="20"/>
          <w:szCs w:val="20"/>
        </w:rPr>
        <w:tab/>
        <w:t xml:space="preserve">The CATO shall submit simulation studies in the form of a report to demonstrate compliance. In all cases the simulation studies must utilise models applicable to the CATO Plant and Apparatus with proposed or actual parameter settings. Reports </w:t>
      </w:r>
      <w:r w:rsidR="00317047" w:rsidRPr="00051DB2">
        <w:rPr>
          <w:rFonts w:ascii="Arial" w:eastAsia="Times New Roman" w:hAnsi="Arial" w:cs="Arial"/>
          <w:snapToGrid w:val="0"/>
          <w:sz w:val="20"/>
          <w:szCs w:val="20"/>
        </w:rPr>
        <w:t>sh</w:t>
      </w:r>
      <w:r w:rsidR="00317047">
        <w:rPr>
          <w:rFonts w:ascii="Arial" w:eastAsia="Times New Roman" w:hAnsi="Arial" w:cs="Arial"/>
          <w:snapToGrid w:val="0"/>
          <w:sz w:val="20"/>
          <w:szCs w:val="20"/>
        </w:rPr>
        <w:t>all</w:t>
      </w:r>
      <w:r w:rsidR="00317047" w:rsidRPr="00051DB2">
        <w:rPr>
          <w:rFonts w:ascii="Arial" w:eastAsia="Times New Roman" w:hAnsi="Arial" w:cs="Arial"/>
          <w:snapToGrid w:val="0"/>
          <w:sz w:val="20"/>
          <w:szCs w:val="20"/>
        </w:rPr>
        <w:t xml:space="preserve"> </w:t>
      </w:r>
      <w:r w:rsidR="00962B70" w:rsidRPr="00051DB2">
        <w:rPr>
          <w:rFonts w:ascii="Arial" w:eastAsia="Times New Roman" w:hAnsi="Arial" w:cs="Arial"/>
          <w:snapToGrid w:val="0"/>
          <w:sz w:val="20"/>
          <w:szCs w:val="20"/>
        </w:rPr>
        <w:t xml:space="preserve">be submitted in English with all diagrams and graphs plotted clearly with legible axes and scaling provided to ensure any variations in plotted values is clear. </w:t>
      </w:r>
      <w:bookmarkEnd w:id="206"/>
      <w:r w:rsidR="00962B70" w:rsidRPr="00051DB2">
        <w:rPr>
          <w:rFonts w:ascii="Arial" w:eastAsia="Times New Roman" w:hAnsi="Arial" w:cs="Arial"/>
          <w:snapToGrid w:val="0"/>
          <w:sz w:val="20"/>
          <w:szCs w:val="20"/>
        </w:rPr>
        <w:t xml:space="preserve">In all cases, the simulation studies must be presented over a sufficient </w:t>
      </w:r>
      <w:proofErr w:type="gramStart"/>
      <w:r w:rsidR="00962B70" w:rsidRPr="00051DB2">
        <w:rPr>
          <w:rFonts w:ascii="Arial" w:eastAsia="Times New Roman" w:hAnsi="Arial" w:cs="Arial"/>
          <w:snapToGrid w:val="0"/>
          <w:sz w:val="20"/>
          <w:szCs w:val="20"/>
        </w:rPr>
        <w:t>time period</w:t>
      </w:r>
      <w:proofErr w:type="gramEnd"/>
      <w:r w:rsidR="00962B70" w:rsidRPr="00051DB2">
        <w:rPr>
          <w:rFonts w:ascii="Arial" w:eastAsia="Times New Roman" w:hAnsi="Arial" w:cs="Arial"/>
          <w:snapToGrid w:val="0"/>
          <w:sz w:val="20"/>
          <w:szCs w:val="20"/>
        </w:rPr>
        <w:t xml:space="preserve"> to demonstrate compliance with all applicable requirements.</w:t>
      </w:r>
    </w:p>
    <w:p w14:paraId="6FA5F08B" w14:textId="77777777" w:rsidR="00962B70" w:rsidRPr="00051DB2" w:rsidRDefault="00962B70" w:rsidP="00962B70">
      <w:pPr>
        <w:tabs>
          <w:tab w:val="left" w:pos="1728"/>
          <w:tab w:val="left" w:pos="2592"/>
          <w:tab w:val="left" w:pos="3600"/>
          <w:tab w:val="left" w:pos="4896"/>
        </w:tabs>
        <w:ind w:left="1560" w:hanging="1560"/>
        <w:jc w:val="both"/>
        <w:rPr>
          <w:rFonts w:ascii="Arial" w:eastAsia="Times New Roman" w:hAnsi="Arial" w:cs="Arial"/>
          <w:snapToGrid w:val="0"/>
          <w:sz w:val="20"/>
          <w:szCs w:val="20"/>
        </w:rPr>
      </w:pPr>
    </w:p>
    <w:p w14:paraId="4C0A04B3" w14:textId="77777777" w:rsidR="00962B70" w:rsidRPr="00051DB2" w:rsidRDefault="00962B70" w:rsidP="00962B70">
      <w:pPr>
        <w:tabs>
          <w:tab w:val="left" w:pos="1728"/>
          <w:tab w:val="left" w:pos="2592"/>
          <w:tab w:val="left" w:pos="3600"/>
          <w:tab w:val="left" w:pos="4896"/>
        </w:tabs>
        <w:ind w:left="1418" w:hanging="1418"/>
        <w:jc w:val="both"/>
        <w:rPr>
          <w:rFonts w:ascii="Arial" w:eastAsia="Times New Roman" w:hAnsi="Arial" w:cs="Arial"/>
          <w:snapToGrid w:val="0"/>
          <w:sz w:val="20"/>
          <w:szCs w:val="20"/>
        </w:rPr>
      </w:pPr>
    </w:p>
    <w:p w14:paraId="376318C6" w14:textId="77777777" w:rsidR="00962B70" w:rsidRPr="00051DB2" w:rsidRDefault="00962B70" w:rsidP="00962B70">
      <w:pPr>
        <w:ind w:left="1418" w:hanging="1418"/>
        <w:jc w:val="both"/>
        <w:rPr>
          <w:rFonts w:ascii="Arial" w:eastAsia="Times New Roman" w:hAnsi="Arial" w:cs="Arial"/>
          <w:snapToGrid w:val="0"/>
          <w:sz w:val="20"/>
          <w:szCs w:val="20"/>
        </w:rPr>
      </w:pPr>
    </w:p>
    <w:p w14:paraId="6FBA4449" w14:textId="26817C31" w:rsidR="00962B70" w:rsidRPr="00051DB2" w:rsidRDefault="00F21BD5" w:rsidP="00962B70">
      <w:pPr>
        <w:ind w:left="1418" w:hanging="1418"/>
        <w:jc w:val="both"/>
        <w:rPr>
          <w:rFonts w:ascii="Arial" w:eastAsia="Times New Roman" w:hAnsi="Arial"/>
          <w:b/>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.A.3.1.5</w:t>
      </w:r>
      <w:r w:rsidR="00962B70" w:rsidRPr="00051DB2">
        <w:rPr>
          <w:rFonts w:ascii="Arial" w:eastAsia="Times New Roman" w:hAnsi="Arial" w:cs="Arial"/>
          <w:snapToGrid w:val="0"/>
          <w:sz w:val="20"/>
          <w:szCs w:val="20"/>
        </w:rPr>
        <w:tab/>
        <w:t xml:space="preserve">For </w:t>
      </w:r>
      <w:r w:rsidR="00962B70" w:rsidRPr="00E41259">
        <w:rPr>
          <w:rFonts w:ascii="Arial" w:eastAsia="Times New Roman" w:hAnsi="Arial" w:cs="Arial"/>
          <w:snapToGrid w:val="0"/>
          <w:sz w:val="20"/>
          <w:szCs w:val="20"/>
        </w:rPr>
        <w:t>CATO Plant and Apparatus</w:t>
      </w:r>
      <w:r w:rsidR="00962B70" w:rsidRPr="00051DB2">
        <w:rPr>
          <w:rFonts w:ascii="Arial" w:eastAsia="Times New Roman" w:hAnsi="Arial" w:cs="Arial"/>
          <w:snapToGrid w:val="0"/>
          <w:sz w:val="20"/>
          <w:szCs w:val="20"/>
        </w:rPr>
        <w:t xml:space="preserve"> the data must be supplied </w:t>
      </w:r>
      <w:r w:rsidR="00770DE4">
        <w:rPr>
          <w:rFonts w:ascii="Arial" w:eastAsia="Times New Roman" w:hAnsi="Arial" w:cs="Arial"/>
          <w:snapToGrid w:val="0"/>
          <w:sz w:val="20"/>
          <w:szCs w:val="20"/>
        </w:rPr>
        <w:t>through</w:t>
      </w:r>
      <w:r w:rsidR="00962B70" w:rsidRPr="00051DB2">
        <w:rPr>
          <w:rFonts w:ascii="Arial" w:eastAsia="Times New Roman" w:hAnsi="Arial" w:cs="Arial"/>
          <w:snapToGrid w:val="0"/>
          <w:sz w:val="20"/>
          <w:szCs w:val="20"/>
        </w:rPr>
        <w:t xml:space="preserve"> a </w:t>
      </w:r>
      <w:r w:rsidR="00962B70" w:rsidRPr="00E41259">
        <w:rPr>
          <w:rFonts w:ascii="Arial" w:eastAsia="Times New Roman" w:hAnsi="Arial" w:cs="Arial"/>
          <w:snapToGrid w:val="0"/>
          <w:sz w:val="20"/>
          <w:szCs w:val="20"/>
        </w:rPr>
        <w:t>GIDFS</w:t>
      </w:r>
      <w:r w:rsidR="00522700">
        <w:rPr>
          <w:rFonts w:ascii="Arial" w:eastAsia="Times New Roman" w:hAnsi="Arial" w:cs="Arial"/>
          <w:snapToGrid w:val="0"/>
          <w:sz w:val="20"/>
          <w:szCs w:val="20"/>
        </w:rPr>
        <w:t xml:space="preserve"> (Appendi</w:t>
      </w:r>
      <w:r w:rsidR="0095374B">
        <w:rPr>
          <w:rFonts w:ascii="Arial" w:eastAsia="Times New Roman" w:hAnsi="Arial" w:cs="Arial"/>
          <w:snapToGrid w:val="0"/>
          <w:sz w:val="20"/>
          <w:szCs w:val="20"/>
        </w:rPr>
        <w:t>ces 8 and 9</w:t>
      </w:r>
      <w:r w:rsidR="00155C2D">
        <w:rPr>
          <w:rFonts w:ascii="Arial" w:eastAsia="Times New Roman" w:hAnsi="Arial" w:cs="Arial"/>
          <w:snapToGrid w:val="0"/>
          <w:sz w:val="20"/>
          <w:szCs w:val="20"/>
        </w:rPr>
        <w:t>)</w:t>
      </w:r>
      <w:r w:rsidR="00962B70" w:rsidRPr="00051DB2">
        <w:rPr>
          <w:rFonts w:ascii="Arial" w:eastAsia="Times New Roman" w:hAnsi="Arial"/>
          <w:snapToGrid w:val="0"/>
          <w:sz w:val="20"/>
          <w:szCs w:val="20"/>
        </w:rPr>
        <w:t>.</w:t>
      </w:r>
    </w:p>
    <w:p w14:paraId="57DA94FC" w14:textId="77777777" w:rsidR="00962B70" w:rsidRPr="00051DB2" w:rsidRDefault="00962B70" w:rsidP="00962B70">
      <w:pPr>
        <w:ind w:left="1418" w:hanging="1418"/>
        <w:jc w:val="both"/>
        <w:rPr>
          <w:rFonts w:ascii="Arial" w:eastAsia="Times New Roman" w:hAnsi="Arial" w:cs="Arial"/>
          <w:snapToGrid w:val="0"/>
          <w:sz w:val="20"/>
          <w:szCs w:val="20"/>
        </w:rPr>
      </w:pPr>
    </w:p>
    <w:p w14:paraId="77927A1C" w14:textId="77777777" w:rsidR="00962B70" w:rsidRPr="00051DB2" w:rsidRDefault="00962B70" w:rsidP="00962B70">
      <w:pPr>
        <w:tabs>
          <w:tab w:val="left" w:pos="1728"/>
          <w:tab w:val="left" w:pos="2592"/>
          <w:tab w:val="left" w:pos="3600"/>
          <w:tab w:val="left" w:pos="4896"/>
        </w:tabs>
        <w:ind w:left="1418" w:hanging="1418"/>
        <w:jc w:val="both"/>
        <w:rPr>
          <w:rFonts w:ascii="Arial" w:eastAsia="Times New Roman" w:hAnsi="Arial" w:cs="Arial"/>
          <w:snapToGrid w:val="0"/>
          <w:sz w:val="20"/>
          <w:szCs w:val="20"/>
        </w:rPr>
      </w:pPr>
    </w:p>
    <w:p w14:paraId="496379F5" w14:textId="77777777" w:rsidR="00962B70" w:rsidRPr="00051DB2" w:rsidRDefault="00962B70" w:rsidP="00C52B84">
      <w:pPr>
        <w:autoSpaceDE w:val="0"/>
        <w:autoSpaceDN w:val="0"/>
        <w:adjustRightInd w:val="0"/>
        <w:ind w:left="2411"/>
        <w:jc w:val="both"/>
        <w:rPr>
          <w:rFonts w:ascii="Arial" w:eastAsia="Times New Roman" w:hAnsi="Arial" w:cs="Arial"/>
          <w:snapToGrid w:val="0"/>
          <w:sz w:val="20"/>
          <w:szCs w:val="20"/>
        </w:rPr>
      </w:pPr>
      <w:bookmarkStart w:id="207" w:name="_DV_C461"/>
    </w:p>
    <w:p w14:paraId="084A9A87" w14:textId="77777777" w:rsidR="00962B70" w:rsidRPr="00051DB2" w:rsidRDefault="00962B70" w:rsidP="00962B70">
      <w:pPr>
        <w:autoSpaceDE w:val="0"/>
        <w:autoSpaceDN w:val="0"/>
        <w:adjustRightInd w:val="0"/>
        <w:ind w:left="1440"/>
        <w:jc w:val="both"/>
        <w:rPr>
          <w:rFonts w:ascii="Arial" w:eastAsia="Times New Roman" w:hAnsi="Arial" w:cs="Arial"/>
          <w:snapToGrid w:val="0"/>
          <w:sz w:val="20"/>
          <w:szCs w:val="20"/>
        </w:rPr>
      </w:pPr>
    </w:p>
    <w:p w14:paraId="3116DD73" w14:textId="3E0D2E27" w:rsidR="00962B70" w:rsidRPr="00051DB2" w:rsidRDefault="00F21BD5" w:rsidP="00962B70">
      <w:pPr>
        <w:jc w:val="both"/>
        <w:rPr>
          <w:rFonts w:ascii="Arial" w:eastAsia="Times New Roman" w:hAnsi="Arial" w:cs="Arial"/>
          <w:snapToGrid w:val="0"/>
          <w:sz w:val="20"/>
          <w:szCs w:val="20"/>
        </w:rPr>
      </w:pPr>
      <w:bookmarkStart w:id="208" w:name="_DV_C476"/>
      <w:bookmarkEnd w:id="207"/>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.A.3.3</w:t>
      </w:r>
      <w:r w:rsidR="00962B70" w:rsidRPr="00051DB2">
        <w:rPr>
          <w:rFonts w:ascii="Arial" w:eastAsia="Times New Roman" w:hAnsi="Arial" w:cs="Arial"/>
          <w:snapToGrid w:val="0"/>
          <w:sz w:val="20"/>
          <w:szCs w:val="20"/>
        </w:rPr>
        <w:tab/>
        <w:t>Reactive Capability across the Voltage Range</w:t>
      </w:r>
      <w:bookmarkEnd w:id="208"/>
    </w:p>
    <w:p w14:paraId="553A454A" w14:textId="77777777" w:rsidR="00962B70" w:rsidRPr="00051DB2" w:rsidRDefault="00962B70" w:rsidP="00962B70">
      <w:pPr>
        <w:jc w:val="both"/>
        <w:rPr>
          <w:rFonts w:ascii="Arial" w:eastAsia="Times New Roman" w:hAnsi="Arial" w:cs="Arial"/>
          <w:snapToGrid w:val="0"/>
          <w:sz w:val="20"/>
          <w:szCs w:val="20"/>
        </w:rPr>
      </w:pPr>
    </w:p>
    <w:p w14:paraId="7846FEA4" w14:textId="2B31C2D7" w:rsidR="00962B70" w:rsidRPr="00051DB2" w:rsidRDefault="00F21BD5" w:rsidP="00C17721">
      <w:pPr>
        <w:jc w:val="both"/>
        <w:rPr>
          <w:rFonts w:ascii="Segoe UI" w:eastAsia="Times New Roman" w:hAnsi="Segoe UI" w:cs="Segoe UI"/>
          <w:sz w:val="18"/>
          <w:szCs w:val="18"/>
          <w:lang w:eastAsia="en-GB"/>
        </w:rPr>
      </w:pPr>
      <w:bookmarkStart w:id="209" w:name="_DV_C477"/>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.A.3.3.1       </w:t>
      </w:r>
      <w:bookmarkEnd w:id="209"/>
      <w:r w:rsidR="000C0775">
        <w:rPr>
          <w:rFonts w:ascii="Arial" w:eastAsia="Times New Roman" w:hAnsi="Arial"/>
          <w:sz w:val="20"/>
          <w:szCs w:val="20"/>
          <w:lang w:eastAsia="en-GB"/>
        </w:rPr>
        <w:t>Where a reactive capability has been specified at the CATO Interface Point in the CATO Transmission Interface Site Specification</w:t>
      </w:r>
      <w:r w:rsidR="00962B70" w:rsidRPr="00051DB2">
        <w:rPr>
          <w:rFonts w:ascii="Arial" w:eastAsia="Times New Roman" w:hAnsi="Arial"/>
          <w:sz w:val="20"/>
          <w:szCs w:val="20"/>
          <w:lang w:eastAsia="en-GB"/>
        </w:rPr>
        <w:t xml:space="preserve">, the </w:t>
      </w:r>
      <w:r w:rsidR="00962B70" w:rsidRPr="00E41259">
        <w:rPr>
          <w:rFonts w:ascii="Arial" w:eastAsia="Times New Roman" w:hAnsi="Arial"/>
          <w:sz w:val="20"/>
          <w:szCs w:val="20"/>
          <w:lang w:eastAsia="en-GB"/>
        </w:rPr>
        <w:t>CATO</w:t>
      </w:r>
      <w:r w:rsidR="00962B70" w:rsidRPr="00051DB2">
        <w:rPr>
          <w:rFonts w:ascii="Arial" w:eastAsia="Times New Roman" w:hAnsi="Arial"/>
          <w:sz w:val="20"/>
          <w:szCs w:val="20"/>
          <w:lang w:eastAsia="en-GB"/>
        </w:rPr>
        <w:t xml:space="preserve"> shall supply simulation studies to demonstrate the capability to meet </w:t>
      </w:r>
      <w:r w:rsidR="00FC71FE">
        <w:rPr>
          <w:rFonts w:ascii="Arial" w:eastAsia="Times New Roman" w:hAnsi="Arial"/>
          <w:sz w:val="20"/>
          <w:szCs w:val="20"/>
          <w:lang w:eastAsia="en-GB"/>
        </w:rPr>
        <w:t>the requirements</w:t>
      </w:r>
      <w:r w:rsidR="00D40629">
        <w:rPr>
          <w:rFonts w:ascii="Arial" w:eastAsia="Times New Roman" w:hAnsi="Arial"/>
          <w:sz w:val="20"/>
          <w:szCs w:val="20"/>
          <w:lang w:eastAsia="en-GB"/>
        </w:rPr>
        <w:t xml:space="preserve"> </w:t>
      </w:r>
      <w:r w:rsidR="00A323FE">
        <w:rPr>
          <w:rFonts w:ascii="Arial" w:eastAsia="Times New Roman" w:hAnsi="Arial"/>
          <w:sz w:val="20"/>
          <w:szCs w:val="20"/>
          <w:lang w:eastAsia="en-GB"/>
        </w:rPr>
        <w:t xml:space="preserve">of the CTISS </w:t>
      </w:r>
      <w:r w:rsidR="00962B70" w:rsidRPr="00051DB2">
        <w:rPr>
          <w:rFonts w:ascii="Arial" w:eastAsia="Times New Roman" w:hAnsi="Arial"/>
          <w:sz w:val="20"/>
          <w:szCs w:val="20"/>
          <w:lang w:eastAsia="en-GB"/>
        </w:rPr>
        <w:t xml:space="preserve">by submission of a report containing </w:t>
      </w:r>
      <w:r w:rsidR="00962B70" w:rsidRPr="00051DB2">
        <w:rPr>
          <w:rFonts w:ascii="Arial" w:eastAsia="Times New Roman" w:hAnsi="Arial" w:cs="Arial"/>
          <w:sz w:val="20"/>
          <w:szCs w:val="20"/>
          <w:shd w:val="clear" w:color="auto" w:fill="FFFFFF"/>
          <w:lang w:eastAsia="en-GB"/>
        </w:rPr>
        <w:t xml:space="preserve">load flow simulation study results to demonstrate operation at </w:t>
      </w:r>
      <w:r w:rsidR="0063331D">
        <w:rPr>
          <w:rFonts w:ascii="Arial" w:eastAsia="Times New Roman" w:hAnsi="Arial" w:cs="Arial"/>
          <w:sz w:val="20"/>
          <w:szCs w:val="20"/>
          <w:shd w:val="clear" w:color="auto" w:fill="FFFFFF"/>
          <w:lang w:eastAsia="en-GB"/>
        </w:rPr>
        <w:t xml:space="preserve">the required operating </w:t>
      </w:r>
      <w:r w:rsidR="00962B70" w:rsidRPr="00051DB2">
        <w:rPr>
          <w:rFonts w:ascii="Arial" w:eastAsia="Times New Roman" w:hAnsi="Arial" w:cs="Arial"/>
          <w:sz w:val="20"/>
          <w:szCs w:val="20"/>
          <w:shd w:val="clear" w:color="auto" w:fill="FFFFFF"/>
          <w:lang w:eastAsia="en-GB"/>
        </w:rPr>
        <w:t>points.:</w:t>
      </w:r>
    </w:p>
    <w:p w14:paraId="56A3C540" w14:textId="77777777" w:rsidR="00962B70" w:rsidRPr="00051DB2" w:rsidRDefault="00962B70" w:rsidP="00962B70">
      <w:pPr>
        <w:jc w:val="both"/>
        <w:rPr>
          <w:rFonts w:ascii="Arial" w:eastAsia="Times New Roman" w:hAnsi="Arial" w:cs="Arial"/>
          <w:snapToGrid w:val="0"/>
          <w:sz w:val="20"/>
          <w:szCs w:val="20"/>
        </w:rPr>
      </w:pPr>
    </w:p>
    <w:p w14:paraId="63D302D6" w14:textId="77777777" w:rsidR="00962B70" w:rsidRPr="00051DB2" w:rsidRDefault="00962B70" w:rsidP="00962B70">
      <w:pPr>
        <w:jc w:val="both"/>
        <w:rPr>
          <w:rFonts w:ascii="Arial" w:eastAsia="Times New Roman" w:hAnsi="Arial" w:cs="Arial"/>
          <w:snapToGrid w:val="0"/>
          <w:sz w:val="20"/>
          <w:szCs w:val="20"/>
        </w:rPr>
      </w:pPr>
    </w:p>
    <w:p w14:paraId="3120BCBC" w14:textId="77777777" w:rsidR="00962B70" w:rsidRPr="00051DB2" w:rsidRDefault="00962B70" w:rsidP="00962B70">
      <w:pPr>
        <w:jc w:val="both"/>
        <w:rPr>
          <w:rFonts w:ascii="Arial" w:eastAsia="Times New Roman" w:hAnsi="Arial" w:cs="Arial"/>
          <w:snapToGrid w:val="0"/>
          <w:sz w:val="20"/>
          <w:szCs w:val="20"/>
        </w:rPr>
      </w:pPr>
    </w:p>
    <w:p w14:paraId="4FF54ED7" w14:textId="77777777" w:rsidR="00962B70" w:rsidRPr="00051DB2" w:rsidRDefault="00962B70" w:rsidP="00962B70">
      <w:pPr>
        <w:ind w:left="1418" w:hanging="1418"/>
        <w:jc w:val="both"/>
        <w:rPr>
          <w:rFonts w:ascii="Arial" w:eastAsia="Times New Roman" w:hAnsi="Arial" w:cs="Arial"/>
          <w:snapToGrid w:val="0"/>
          <w:sz w:val="20"/>
          <w:szCs w:val="20"/>
        </w:rPr>
      </w:pPr>
    </w:p>
    <w:p w14:paraId="10DE6015" w14:textId="77777777" w:rsidR="00962B70" w:rsidRPr="00051DB2" w:rsidRDefault="00962B70" w:rsidP="00962B70">
      <w:pPr>
        <w:ind w:left="1418" w:hanging="1418"/>
        <w:jc w:val="both"/>
        <w:rPr>
          <w:rFonts w:ascii="Arial" w:eastAsia="Times New Roman" w:hAnsi="Arial" w:cs="Arial"/>
          <w:snapToGrid w:val="0"/>
          <w:sz w:val="20"/>
          <w:szCs w:val="20"/>
        </w:rPr>
      </w:pPr>
    </w:p>
    <w:p w14:paraId="3E18AE2A" w14:textId="7D4BDC3B" w:rsidR="00962B70" w:rsidRPr="00051DB2" w:rsidRDefault="00F21BD5" w:rsidP="00962B70">
      <w:pPr>
        <w:ind w:hanging="142"/>
        <w:rPr>
          <w:rFonts w:ascii="Arial" w:eastAsia="Times New Roman" w:hAnsi="Arial" w:cs="Arial"/>
          <w:snapToGrid w:val="0"/>
          <w:sz w:val="20"/>
          <w:szCs w:val="20"/>
        </w:rPr>
      </w:pPr>
      <w:bookmarkStart w:id="210" w:name="_DV_C481"/>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.A.3.4</w:t>
      </w:r>
      <w:r w:rsidR="00962B70" w:rsidRPr="00051DB2">
        <w:rPr>
          <w:rFonts w:ascii="Arial" w:eastAsia="Times New Roman" w:hAnsi="Arial" w:cs="Arial"/>
          <w:snapToGrid w:val="0"/>
          <w:sz w:val="20"/>
          <w:szCs w:val="20"/>
        </w:rPr>
        <w:tab/>
        <w:t>Voltage Control and Reactive Power Stability</w:t>
      </w:r>
      <w:bookmarkEnd w:id="210"/>
    </w:p>
    <w:p w14:paraId="53DE655C" w14:textId="77777777" w:rsidR="00962B70" w:rsidRPr="00051DB2" w:rsidRDefault="00962B70" w:rsidP="00962B70">
      <w:pPr>
        <w:jc w:val="both"/>
        <w:rPr>
          <w:rFonts w:ascii="Arial" w:eastAsia="Times New Roman" w:hAnsi="Arial" w:cs="Arial"/>
          <w:b/>
          <w:snapToGrid w:val="0"/>
          <w:sz w:val="20"/>
          <w:szCs w:val="20"/>
        </w:rPr>
      </w:pPr>
    </w:p>
    <w:p w14:paraId="779BC920" w14:textId="254022EE" w:rsidR="007B35AF" w:rsidRDefault="00F21BD5" w:rsidP="006408E7">
      <w:pPr>
        <w:widowControl w:val="0"/>
        <w:tabs>
          <w:tab w:val="left" w:pos="1418"/>
        </w:tabs>
        <w:autoSpaceDE w:val="0"/>
        <w:autoSpaceDN w:val="0"/>
        <w:adjustRightInd w:val="0"/>
        <w:ind w:left="1418" w:hanging="1560"/>
        <w:jc w:val="both"/>
        <w:rPr>
          <w:rFonts w:ascii="Arial" w:eastAsia="Times New Roman" w:hAnsi="Arial" w:cs="Arial"/>
          <w:sz w:val="20"/>
          <w:szCs w:val="20"/>
          <w:shd w:val="clear" w:color="auto" w:fill="FFFFFF"/>
          <w:lang w:eastAsia="en-GB"/>
        </w:rPr>
      </w:pPr>
      <w:bookmarkStart w:id="211" w:name="_DV_C482"/>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CP.A.3.4.1 </w:t>
      </w:r>
      <w:r w:rsidR="00962B70" w:rsidRPr="00051DB2">
        <w:rPr>
          <w:rFonts w:ascii="Arial" w:eastAsia="Times New Roman" w:hAnsi="Arial" w:cs="Arial"/>
          <w:snapToGrid w:val="0"/>
          <w:sz w:val="20"/>
          <w:szCs w:val="20"/>
        </w:rPr>
        <w:tab/>
      </w:r>
      <w:r w:rsidR="007B35AF">
        <w:rPr>
          <w:rFonts w:ascii="Arial" w:eastAsia="Times New Roman" w:hAnsi="Arial"/>
          <w:sz w:val="20"/>
          <w:szCs w:val="20"/>
          <w:lang w:eastAsia="en-GB"/>
        </w:rPr>
        <w:t>Where a reactive</w:t>
      </w:r>
      <w:r w:rsidR="00E431B2">
        <w:rPr>
          <w:rFonts w:ascii="Arial" w:eastAsia="Times New Roman" w:hAnsi="Arial"/>
          <w:sz w:val="20"/>
          <w:szCs w:val="20"/>
          <w:lang w:eastAsia="en-GB"/>
        </w:rPr>
        <w:t xml:space="preserve"> and </w:t>
      </w:r>
      <w:r w:rsidR="00B60DA5">
        <w:rPr>
          <w:rFonts w:ascii="Arial" w:eastAsia="Times New Roman" w:hAnsi="Arial"/>
          <w:sz w:val="20"/>
          <w:szCs w:val="20"/>
          <w:lang w:eastAsia="en-GB"/>
        </w:rPr>
        <w:t>V</w:t>
      </w:r>
      <w:r w:rsidR="00E431B2">
        <w:rPr>
          <w:rFonts w:ascii="Arial" w:eastAsia="Times New Roman" w:hAnsi="Arial"/>
          <w:sz w:val="20"/>
          <w:szCs w:val="20"/>
          <w:lang w:eastAsia="en-GB"/>
        </w:rPr>
        <w:t xml:space="preserve">oltage </w:t>
      </w:r>
      <w:r w:rsidR="00B60DA5">
        <w:rPr>
          <w:rFonts w:ascii="Arial" w:eastAsia="Times New Roman" w:hAnsi="Arial"/>
          <w:sz w:val="20"/>
          <w:szCs w:val="20"/>
          <w:lang w:eastAsia="en-GB"/>
        </w:rPr>
        <w:t>C</w:t>
      </w:r>
      <w:r w:rsidR="00E431B2">
        <w:rPr>
          <w:rFonts w:ascii="Arial" w:eastAsia="Times New Roman" w:hAnsi="Arial"/>
          <w:sz w:val="20"/>
          <w:szCs w:val="20"/>
          <w:lang w:eastAsia="en-GB"/>
        </w:rPr>
        <w:t>ontrol</w:t>
      </w:r>
      <w:r w:rsidR="007B35AF">
        <w:rPr>
          <w:rFonts w:ascii="Arial" w:eastAsia="Times New Roman" w:hAnsi="Arial"/>
          <w:sz w:val="20"/>
          <w:szCs w:val="20"/>
          <w:lang w:eastAsia="en-GB"/>
        </w:rPr>
        <w:t xml:space="preserve"> </w:t>
      </w:r>
      <w:r w:rsidR="00B60DA5">
        <w:rPr>
          <w:rFonts w:ascii="Arial" w:eastAsia="Times New Roman" w:hAnsi="Arial"/>
          <w:sz w:val="20"/>
          <w:szCs w:val="20"/>
          <w:lang w:eastAsia="en-GB"/>
        </w:rPr>
        <w:t>C</w:t>
      </w:r>
      <w:r w:rsidR="007B35AF">
        <w:rPr>
          <w:rFonts w:ascii="Arial" w:eastAsia="Times New Roman" w:hAnsi="Arial"/>
          <w:sz w:val="20"/>
          <w:szCs w:val="20"/>
          <w:lang w:eastAsia="en-GB"/>
        </w:rPr>
        <w:t xml:space="preserve">apability has been specified at the CATO Interface Point in the CATO Transmission Interface Site </w:t>
      </w:r>
      <w:proofErr w:type="gramStart"/>
      <w:r w:rsidR="007B35AF">
        <w:rPr>
          <w:rFonts w:ascii="Arial" w:eastAsia="Times New Roman" w:hAnsi="Arial"/>
          <w:sz w:val="20"/>
          <w:szCs w:val="20"/>
          <w:lang w:eastAsia="en-GB"/>
        </w:rPr>
        <w:t>Specification</w:t>
      </w:r>
      <w:r w:rsidR="007B35AF" w:rsidRPr="00051DB2">
        <w:rPr>
          <w:rFonts w:ascii="Arial" w:eastAsia="Times New Roman" w:hAnsi="Arial"/>
          <w:sz w:val="20"/>
          <w:szCs w:val="20"/>
          <w:lang w:eastAsia="en-GB"/>
        </w:rPr>
        <w:t>,</w:t>
      </w:r>
      <w:proofErr w:type="gramEnd"/>
      <w:r w:rsidR="007B35AF" w:rsidRPr="00051DB2">
        <w:rPr>
          <w:rFonts w:ascii="Arial" w:eastAsia="Times New Roman" w:hAnsi="Arial"/>
          <w:sz w:val="20"/>
          <w:szCs w:val="20"/>
          <w:lang w:eastAsia="en-GB"/>
        </w:rPr>
        <w:t xml:space="preserve"> the </w:t>
      </w:r>
      <w:r w:rsidR="007B35AF" w:rsidRPr="00E41259">
        <w:rPr>
          <w:rFonts w:ascii="Arial" w:eastAsia="Times New Roman" w:hAnsi="Arial"/>
          <w:sz w:val="20"/>
          <w:szCs w:val="20"/>
          <w:lang w:eastAsia="en-GB"/>
        </w:rPr>
        <w:t>CATO</w:t>
      </w:r>
      <w:r w:rsidR="007B35AF" w:rsidRPr="00051DB2">
        <w:rPr>
          <w:rFonts w:ascii="Arial" w:eastAsia="Times New Roman" w:hAnsi="Arial"/>
          <w:sz w:val="20"/>
          <w:szCs w:val="20"/>
          <w:lang w:eastAsia="en-GB"/>
        </w:rPr>
        <w:t xml:space="preserve"> shall supply simulation studies to demonstrate the capability to meet </w:t>
      </w:r>
      <w:r w:rsidR="007B35AF">
        <w:rPr>
          <w:rFonts w:ascii="Arial" w:eastAsia="Times New Roman" w:hAnsi="Arial"/>
          <w:sz w:val="20"/>
          <w:szCs w:val="20"/>
          <w:lang w:eastAsia="en-GB"/>
        </w:rPr>
        <w:t xml:space="preserve">the requirements of the CTISS </w:t>
      </w:r>
      <w:r w:rsidR="007B35AF" w:rsidRPr="00051DB2">
        <w:rPr>
          <w:rFonts w:ascii="Arial" w:eastAsia="Times New Roman" w:hAnsi="Arial"/>
          <w:sz w:val="20"/>
          <w:szCs w:val="20"/>
          <w:lang w:eastAsia="en-GB"/>
        </w:rPr>
        <w:t xml:space="preserve">by submission of a report containing </w:t>
      </w:r>
      <w:r w:rsidR="007B35AF" w:rsidRPr="00051DB2">
        <w:rPr>
          <w:rFonts w:ascii="Arial" w:eastAsia="Times New Roman" w:hAnsi="Arial" w:cs="Arial"/>
          <w:sz w:val="20"/>
          <w:szCs w:val="20"/>
          <w:shd w:val="clear" w:color="auto" w:fill="FFFFFF"/>
          <w:lang w:eastAsia="en-GB"/>
        </w:rPr>
        <w:t>simulation study results</w:t>
      </w:r>
      <w:r w:rsidR="00D3139B">
        <w:rPr>
          <w:rFonts w:ascii="Arial" w:eastAsia="Times New Roman" w:hAnsi="Arial" w:cs="Arial"/>
          <w:sz w:val="20"/>
          <w:szCs w:val="20"/>
          <w:shd w:val="clear" w:color="auto" w:fill="FFFFFF"/>
          <w:lang w:eastAsia="en-GB"/>
        </w:rPr>
        <w:t xml:space="preserve">. The Company shall </w:t>
      </w:r>
      <w:r w:rsidR="002A5DF6">
        <w:rPr>
          <w:rFonts w:ascii="Arial" w:eastAsia="Times New Roman" w:hAnsi="Arial" w:cs="Arial"/>
          <w:sz w:val="20"/>
          <w:szCs w:val="20"/>
          <w:shd w:val="clear" w:color="auto" w:fill="FFFFFF"/>
          <w:lang w:eastAsia="en-GB"/>
        </w:rPr>
        <w:t xml:space="preserve">provide guidance to the CATO </w:t>
      </w:r>
      <w:r w:rsidR="0040453D">
        <w:rPr>
          <w:rFonts w:ascii="Arial" w:eastAsia="Times New Roman" w:hAnsi="Arial" w:cs="Arial"/>
          <w:sz w:val="20"/>
          <w:szCs w:val="20"/>
          <w:shd w:val="clear" w:color="auto" w:fill="FFFFFF"/>
          <w:lang w:eastAsia="en-GB"/>
        </w:rPr>
        <w:t>with respect to the type of studies required</w:t>
      </w:r>
      <w:r w:rsidR="006A784E">
        <w:rPr>
          <w:rFonts w:ascii="Arial" w:eastAsia="Times New Roman" w:hAnsi="Arial" w:cs="Arial"/>
          <w:sz w:val="20"/>
          <w:szCs w:val="20"/>
          <w:shd w:val="clear" w:color="auto" w:fill="FFFFFF"/>
          <w:lang w:eastAsia="en-GB"/>
        </w:rPr>
        <w:t>.</w:t>
      </w:r>
      <w:r w:rsidR="006A784E">
        <w:rPr>
          <w:rStyle w:val="CommentReference"/>
        </w:rPr>
        <w:t xml:space="preserve"> </w:t>
      </w:r>
    </w:p>
    <w:p w14:paraId="039F3C04" w14:textId="77777777" w:rsidR="007B35AF" w:rsidRDefault="007B35AF" w:rsidP="006408E7">
      <w:pPr>
        <w:widowControl w:val="0"/>
        <w:tabs>
          <w:tab w:val="left" w:pos="1418"/>
        </w:tabs>
        <w:autoSpaceDE w:val="0"/>
        <w:autoSpaceDN w:val="0"/>
        <w:adjustRightInd w:val="0"/>
        <w:ind w:left="1418" w:hanging="1560"/>
        <w:jc w:val="both"/>
        <w:rPr>
          <w:rFonts w:ascii="Arial" w:eastAsia="Times New Roman" w:hAnsi="Arial" w:cs="Arial"/>
          <w:snapToGrid w:val="0"/>
          <w:sz w:val="20"/>
          <w:szCs w:val="20"/>
        </w:rPr>
      </w:pPr>
    </w:p>
    <w:bookmarkEnd w:id="211"/>
    <w:p w14:paraId="77746331" w14:textId="03A55672" w:rsidR="00962B70" w:rsidRPr="00051DB2" w:rsidRDefault="00962B70" w:rsidP="00622B82">
      <w:pPr>
        <w:widowControl w:val="0"/>
        <w:tabs>
          <w:tab w:val="left" w:pos="1418"/>
        </w:tabs>
        <w:autoSpaceDE w:val="0"/>
        <w:autoSpaceDN w:val="0"/>
        <w:adjustRightInd w:val="0"/>
        <w:ind w:left="1418" w:hanging="1560"/>
        <w:jc w:val="both"/>
        <w:rPr>
          <w:rFonts w:ascii="Arial" w:eastAsia="Times New Roman" w:hAnsi="Arial" w:cs="Arial"/>
          <w:snapToGrid w:val="0"/>
          <w:sz w:val="20"/>
          <w:szCs w:val="20"/>
        </w:rPr>
      </w:pPr>
    </w:p>
    <w:p w14:paraId="470E34EE" w14:textId="77777777" w:rsidR="00962B70" w:rsidRPr="00051DB2" w:rsidRDefault="00962B70" w:rsidP="00962B70">
      <w:pPr>
        <w:ind w:left="1418" w:hanging="1276"/>
        <w:jc w:val="both"/>
        <w:rPr>
          <w:rFonts w:ascii="Arial" w:eastAsia="Times New Roman" w:hAnsi="Arial" w:cs="Arial"/>
          <w:snapToGrid w:val="0"/>
          <w:sz w:val="20"/>
          <w:szCs w:val="20"/>
        </w:rPr>
      </w:pPr>
    </w:p>
    <w:p w14:paraId="0711581F" w14:textId="18401C8D" w:rsidR="00962B70" w:rsidRPr="00051DB2" w:rsidRDefault="00F21BD5" w:rsidP="00962B70">
      <w:pPr>
        <w:jc w:val="both"/>
        <w:rPr>
          <w:rFonts w:ascii="Arial" w:eastAsia="Times New Roman" w:hAnsi="Arial" w:cs="Arial"/>
          <w:snapToGrid w:val="0"/>
          <w:sz w:val="20"/>
          <w:szCs w:val="20"/>
        </w:rPr>
      </w:pPr>
      <w:bookmarkStart w:id="212" w:name="_DV_C488"/>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.A.3.5</w:t>
      </w:r>
      <w:r w:rsidR="00962B70" w:rsidRPr="00051DB2">
        <w:rPr>
          <w:rFonts w:ascii="Arial" w:eastAsia="Times New Roman" w:hAnsi="Arial" w:cs="Arial"/>
          <w:snapToGrid w:val="0"/>
          <w:sz w:val="20"/>
          <w:szCs w:val="20"/>
        </w:rPr>
        <w:tab/>
      </w:r>
      <w:bookmarkStart w:id="213" w:name="_DV_C490"/>
      <w:bookmarkEnd w:id="212"/>
      <w:r w:rsidR="00962B70" w:rsidRPr="00051DB2">
        <w:rPr>
          <w:rFonts w:ascii="Arial" w:eastAsia="Times New Roman" w:hAnsi="Arial" w:cs="Arial"/>
          <w:snapToGrid w:val="0"/>
          <w:sz w:val="20"/>
          <w:szCs w:val="20"/>
        </w:rPr>
        <w:t>Fault Ride Through and Fast Fault Current Injection</w:t>
      </w:r>
      <w:bookmarkEnd w:id="213"/>
    </w:p>
    <w:p w14:paraId="3F6E3F94" w14:textId="77777777" w:rsidR="00962B70" w:rsidRPr="00051DB2" w:rsidRDefault="00962B70" w:rsidP="00962B70">
      <w:pPr>
        <w:jc w:val="both"/>
        <w:rPr>
          <w:rFonts w:ascii="Arial" w:eastAsia="Times New Roman" w:hAnsi="Arial" w:cs="Arial"/>
          <w:snapToGrid w:val="0"/>
          <w:sz w:val="20"/>
          <w:szCs w:val="20"/>
        </w:rPr>
      </w:pPr>
    </w:p>
    <w:p w14:paraId="0389F1F4" w14:textId="417C175E" w:rsidR="00962B70" w:rsidRPr="00051DB2" w:rsidRDefault="00F21BD5" w:rsidP="00962B70">
      <w:pPr>
        <w:widowControl w:val="0"/>
        <w:tabs>
          <w:tab w:val="left" w:pos="1418"/>
        </w:tabs>
        <w:autoSpaceDE w:val="0"/>
        <w:autoSpaceDN w:val="0"/>
        <w:adjustRightInd w:val="0"/>
        <w:ind w:left="1418" w:hanging="1560"/>
        <w:jc w:val="both"/>
        <w:rPr>
          <w:rFonts w:ascii="Arial" w:eastAsia="Times New Roman" w:hAnsi="Arial" w:cs="Arial"/>
          <w:snapToGrid w:val="0"/>
          <w:sz w:val="20"/>
          <w:szCs w:val="20"/>
        </w:rPr>
      </w:pPr>
      <w:bookmarkStart w:id="214" w:name="_DV_C491"/>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.A.3.5.1</w:t>
      </w:r>
      <w:r w:rsidR="00962B70" w:rsidRPr="00051DB2">
        <w:rPr>
          <w:rFonts w:ascii="Arial" w:eastAsia="Times New Roman" w:hAnsi="Arial" w:cs="Arial"/>
          <w:snapToGrid w:val="0"/>
          <w:sz w:val="20"/>
          <w:szCs w:val="20"/>
        </w:rPr>
        <w:tab/>
        <w:t>This section applies to</w:t>
      </w:r>
      <w:r w:rsidR="00962B70" w:rsidRPr="00B207A9">
        <w:rPr>
          <w:rFonts w:ascii="Arial" w:eastAsia="Times New Roman" w:hAnsi="Arial" w:cs="Arial"/>
          <w:snapToGrid w:val="0"/>
          <w:sz w:val="20"/>
          <w:szCs w:val="20"/>
        </w:rPr>
        <w:t xml:space="preserve"> </w:t>
      </w:r>
      <w:r w:rsidR="00962B70" w:rsidRPr="00051DB2">
        <w:rPr>
          <w:rFonts w:ascii="Arial" w:eastAsia="Times New Roman" w:hAnsi="Arial" w:cs="Arial"/>
          <w:bCs/>
          <w:snapToGrid w:val="0"/>
          <w:sz w:val="20"/>
          <w:szCs w:val="20"/>
        </w:rPr>
        <w:t xml:space="preserve">CATO Plant and Apparatus </w:t>
      </w:r>
      <w:r w:rsidR="00962B70" w:rsidRPr="00051DB2">
        <w:rPr>
          <w:rFonts w:ascii="Arial" w:eastAsia="Times New Roman" w:hAnsi="Arial" w:cs="Arial"/>
          <w:snapToGrid w:val="0"/>
          <w:sz w:val="20"/>
          <w:szCs w:val="20"/>
        </w:rPr>
        <w:t xml:space="preserve">to demonstrate </w:t>
      </w:r>
      <w:r w:rsidR="00962B70" w:rsidRPr="00B207A9">
        <w:rPr>
          <w:rFonts w:ascii="Arial" w:eastAsia="Times New Roman" w:hAnsi="Arial" w:cs="Arial"/>
          <w:snapToGrid w:val="0"/>
          <w:sz w:val="20"/>
          <w:szCs w:val="20"/>
        </w:rPr>
        <w:t>Fault Ride T</w:t>
      </w:r>
      <w:r w:rsidR="00962B70" w:rsidRPr="00B207A9">
        <w:rPr>
          <w:rFonts w:ascii="Arial" w:eastAsia="Times New Roman" w:hAnsi="Arial"/>
          <w:snapToGrid w:val="0"/>
          <w:sz w:val="20"/>
          <w:szCs w:val="20"/>
        </w:rPr>
        <w:t>hrough</w:t>
      </w:r>
      <w:r w:rsidR="00962B70" w:rsidRPr="00051DB2">
        <w:rPr>
          <w:rFonts w:ascii="Arial" w:eastAsia="Times New Roman" w:hAnsi="Arial" w:cs="Arial"/>
          <w:snapToGrid w:val="0"/>
          <w:sz w:val="20"/>
          <w:szCs w:val="20"/>
        </w:rPr>
        <w:t xml:space="preserve"> and </w:t>
      </w:r>
      <w:r w:rsidR="00962B70" w:rsidRPr="00B207A9">
        <w:rPr>
          <w:rFonts w:ascii="Arial" w:eastAsia="Times New Roman" w:hAnsi="Arial" w:cs="Arial"/>
          <w:snapToGrid w:val="0"/>
          <w:sz w:val="20"/>
          <w:szCs w:val="20"/>
        </w:rPr>
        <w:t>Fast Fault Current</w:t>
      </w:r>
      <w:r w:rsidR="00962B70" w:rsidRPr="00051DB2">
        <w:rPr>
          <w:rFonts w:ascii="Arial" w:eastAsia="Times New Roman" w:hAnsi="Arial" w:cs="Arial"/>
          <w:snapToGrid w:val="0"/>
          <w:sz w:val="20"/>
          <w:szCs w:val="20"/>
        </w:rPr>
        <w:t xml:space="preserve"> injection capability.</w:t>
      </w:r>
    </w:p>
    <w:p w14:paraId="5E13C14E" w14:textId="77777777" w:rsidR="00962B70" w:rsidRPr="00051DB2" w:rsidRDefault="00962B70" w:rsidP="00962B70">
      <w:pPr>
        <w:ind w:left="1440" w:hanging="1440"/>
        <w:jc w:val="both"/>
        <w:rPr>
          <w:rFonts w:ascii="Arial" w:eastAsia="Times New Roman" w:hAnsi="Arial" w:cs="Arial"/>
          <w:snapToGrid w:val="0"/>
          <w:sz w:val="20"/>
          <w:szCs w:val="20"/>
        </w:rPr>
      </w:pPr>
    </w:p>
    <w:p w14:paraId="36EBB8DC" w14:textId="77777777" w:rsidR="00962B70" w:rsidRPr="00051DB2" w:rsidRDefault="00962B70" w:rsidP="00962B70">
      <w:pPr>
        <w:ind w:left="1440"/>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The </w:t>
      </w:r>
      <w:r w:rsidRPr="00051DB2">
        <w:rPr>
          <w:rFonts w:ascii="Arial" w:eastAsia="Times New Roman" w:hAnsi="Arial" w:cs="Arial"/>
          <w:bCs/>
          <w:snapToGrid w:val="0"/>
          <w:sz w:val="20"/>
          <w:szCs w:val="20"/>
        </w:rPr>
        <w:t>CATO</w:t>
      </w:r>
      <w:r w:rsidRPr="00051DB2">
        <w:rPr>
          <w:rFonts w:ascii="Arial" w:eastAsia="Times New Roman" w:hAnsi="Arial" w:cs="Arial"/>
          <w:snapToGrid w:val="0"/>
          <w:sz w:val="20"/>
          <w:szCs w:val="20"/>
        </w:rPr>
        <w:t xml:space="preserve"> shall supply time series simulation study results to demonstrate the capability of the </w:t>
      </w:r>
      <w:r w:rsidRPr="00051DB2">
        <w:rPr>
          <w:rFonts w:ascii="Arial" w:eastAsia="Times New Roman" w:hAnsi="Arial" w:cs="Arial"/>
          <w:bCs/>
          <w:snapToGrid w:val="0"/>
          <w:sz w:val="20"/>
          <w:szCs w:val="20"/>
        </w:rPr>
        <w:t xml:space="preserve">CATO Plant and Apparatus </w:t>
      </w:r>
      <w:r w:rsidRPr="00051DB2">
        <w:rPr>
          <w:rFonts w:ascii="Arial" w:eastAsia="Times New Roman" w:hAnsi="Arial" w:cs="Arial"/>
          <w:snapToGrid w:val="0"/>
          <w:sz w:val="20"/>
          <w:szCs w:val="20"/>
        </w:rPr>
        <w:t>to meet ECC.6.3.15 and ECC.6.3.16 by submission of a report containing:</w:t>
      </w:r>
      <w:bookmarkEnd w:id="214"/>
    </w:p>
    <w:p w14:paraId="0C1F9C81" w14:textId="77777777" w:rsidR="00962B70" w:rsidRPr="00051DB2" w:rsidRDefault="00962B70" w:rsidP="00962B70">
      <w:pPr>
        <w:ind w:left="720"/>
        <w:jc w:val="both"/>
        <w:rPr>
          <w:rFonts w:ascii="Arial" w:eastAsia="Times New Roman" w:hAnsi="Arial" w:cs="Arial"/>
          <w:snapToGrid w:val="0"/>
          <w:sz w:val="20"/>
          <w:szCs w:val="20"/>
        </w:rPr>
      </w:pPr>
    </w:p>
    <w:p w14:paraId="33C3A667" w14:textId="77777777" w:rsidR="00962B70" w:rsidRPr="00051DB2" w:rsidRDefault="00962B70">
      <w:pPr>
        <w:numPr>
          <w:ilvl w:val="0"/>
          <w:numId w:val="28"/>
        </w:numPr>
        <w:ind w:left="2127"/>
        <w:jc w:val="both"/>
        <w:rPr>
          <w:rFonts w:ascii="Arial" w:eastAsia="Times New Roman" w:hAnsi="Arial" w:cs="Arial"/>
          <w:snapToGrid w:val="0"/>
          <w:sz w:val="20"/>
          <w:szCs w:val="20"/>
        </w:rPr>
      </w:pPr>
      <w:bookmarkStart w:id="215" w:name="_DV_C492"/>
      <w:r w:rsidRPr="00051DB2">
        <w:rPr>
          <w:rFonts w:ascii="Arial" w:eastAsia="Times New Roman" w:hAnsi="Arial" w:cs="Arial"/>
          <w:snapToGrid w:val="0"/>
          <w:sz w:val="20"/>
          <w:szCs w:val="20"/>
        </w:rPr>
        <w:t xml:space="preserve">a time series simulation study of a 140ms three phase short circuit fault with a retained voltage as detailed in table A.3.5.1 below applied at the </w:t>
      </w:r>
      <w:r w:rsidRPr="00051DB2">
        <w:rPr>
          <w:rFonts w:ascii="Arial" w:eastAsia="Times New Roman" w:hAnsi="Arial" w:cs="Arial"/>
          <w:bCs/>
          <w:snapToGrid w:val="0"/>
          <w:sz w:val="20"/>
          <w:szCs w:val="20"/>
        </w:rPr>
        <w:t>CATO Interface</w:t>
      </w:r>
      <w:r w:rsidRPr="00051DB2">
        <w:rPr>
          <w:rFonts w:ascii="Arial" w:eastAsia="Times New Roman" w:hAnsi="Arial" w:cs="Arial"/>
          <w:snapToGrid w:val="0"/>
          <w:sz w:val="20"/>
          <w:szCs w:val="20"/>
        </w:rPr>
        <w:t xml:space="preserve"> Point. </w:t>
      </w:r>
      <w:bookmarkEnd w:id="215"/>
    </w:p>
    <w:p w14:paraId="73D39754" w14:textId="77777777" w:rsidR="00962B70" w:rsidRPr="00051DB2" w:rsidRDefault="00962B70" w:rsidP="00962B70">
      <w:pPr>
        <w:jc w:val="both"/>
        <w:rPr>
          <w:rFonts w:ascii="Arial" w:eastAsia="Times New Roman" w:hAnsi="Arial" w:cs="Arial"/>
          <w:snapToGrid w:val="0"/>
          <w:sz w:val="20"/>
          <w:szCs w:val="20"/>
        </w:rPr>
      </w:pPr>
    </w:p>
    <w:p w14:paraId="17617086" w14:textId="77777777" w:rsidR="00962B70" w:rsidRPr="00051DB2" w:rsidRDefault="00962B70">
      <w:pPr>
        <w:numPr>
          <w:ilvl w:val="0"/>
          <w:numId w:val="28"/>
        </w:numPr>
        <w:ind w:left="2127" w:hanging="709"/>
        <w:jc w:val="both"/>
        <w:rPr>
          <w:rFonts w:ascii="Arial" w:eastAsia="Times New Roman" w:hAnsi="Arial" w:cs="Arial"/>
          <w:snapToGrid w:val="0"/>
          <w:sz w:val="20"/>
          <w:szCs w:val="20"/>
        </w:rPr>
      </w:pPr>
      <w:bookmarkStart w:id="216" w:name="_DV_C493"/>
      <w:r w:rsidRPr="00051DB2">
        <w:rPr>
          <w:rFonts w:ascii="Arial" w:eastAsia="Times New Roman" w:hAnsi="Arial" w:cs="Arial"/>
          <w:snapToGrid w:val="0"/>
          <w:sz w:val="20"/>
          <w:szCs w:val="20"/>
        </w:rPr>
        <w:t>a time series simulation study of 140ms unbalanced short circuit faults with a retained voltage as detailed in table 1 on the faulted phase(s) applied at the CATO Interface Point. The unbalanced faults to be simulated are:</w:t>
      </w:r>
      <w:bookmarkEnd w:id="216"/>
    </w:p>
    <w:p w14:paraId="102673AA" w14:textId="77777777" w:rsidR="00962B70" w:rsidRPr="00051DB2" w:rsidRDefault="00962B70" w:rsidP="00962B70">
      <w:pPr>
        <w:ind w:left="2160"/>
        <w:jc w:val="both"/>
        <w:rPr>
          <w:rFonts w:ascii="Arial" w:eastAsia="Times New Roman" w:hAnsi="Arial" w:cs="Arial"/>
          <w:snapToGrid w:val="0"/>
          <w:sz w:val="20"/>
          <w:szCs w:val="20"/>
        </w:rPr>
      </w:pPr>
    </w:p>
    <w:p w14:paraId="2E2FEFF7" w14:textId="4CAD35BE" w:rsidR="00962B70" w:rsidRPr="00051DB2" w:rsidRDefault="00962B70" w:rsidP="00962B70">
      <w:pPr>
        <w:ind w:left="2160" w:firstLine="720"/>
        <w:jc w:val="both"/>
        <w:rPr>
          <w:rFonts w:ascii="Arial" w:eastAsia="Times New Roman" w:hAnsi="Arial" w:cs="Arial"/>
          <w:snapToGrid w:val="0"/>
          <w:sz w:val="20"/>
          <w:szCs w:val="20"/>
        </w:rPr>
      </w:pPr>
      <w:bookmarkStart w:id="217" w:name="_DV_C494"/>
      <w:r w:rsidRPr="00051DB2">
        <w:rPr>
          <w:rFonts w:ascii="Arial" w:eastAsia="Times New Roman" w:hAnsi="Arial" w:cs="Arial"/>
          <w:snapToGrid w:val="0"/>
          <w:sz w:val="20"/>
          <w:szCs w:val="20"/>
        </w:rPr>
        <w:t xml:space="preserve">1. a </w:t>
      </w:r>
      <w:r w:rsidR="008D1C89" w:rsidRPr="00051DB2">
        <w:rPr>
          <w:rFonts w:ascii="Arial" w:eastAsia="Times New Roman" w:hAnsi="Arial" w:cs="Arial"/>
          <w:snapToGrid w:val="0"/>
          <w:sz w:val="20"/>
          <w:szCs w:val="20"/>
        </w:rPr>
        <w:t>phase-to-phase</w:t>
      </w:r>
      <w:r w:rsidRPr="00051DB2">
        <w:rPr>
          <w:rFonts w:ascii="Arial" w:eastAsia="Times New Roman" w:hAnsi="Arial" w:cs="Arial"/>
          <w:snapToGrid w:val="0"/>
          <w:sz w:val="20"/>
          <w:szCs w:val="20"/>
        </w:rPr>
        <w:t xml:space="preserve"> fault</w:t>
      </w:r>
      <w:bookmarkEnd w:id="217"/>
    </w:p>
    <w:p w14:paraId="00159AD8" w14:textId="77777777" w:rsidR="00962B70" w:rsidRPr="00051DB2" w:rsidRDefault="00962B70" w:rsidP="00962B70">
      <w:pPr>
        <w:ind w:left="2160" w:firstLine="720"/>
        <w:jc w:val="both"/>
        <w:rPr>
          <w:rFonts w:ascii="Arial" w:eastAsia="Times New Roman" w:hAnsi="Arial" w:cs="Arial"/>
          <w:snapToGrid w:val="0"/>
          <w:sz w:val="20"/>
          <w:szCs w:val="20"/>
        </w:rPr>
      </w:pPr>
      <w:bookmarkStart w:id="218" w:name="_DV_C495"/>
      <w:r w:rsidRPr="00051DB2">
        <w:rPr>
          <w:rFonts w:ascii="Arial" w:eastAsia="Times New Roman" w:hAnsi="Arial" w:cs="Arial"/>
          <w:snapToGrid w:val="0"/>
          <w:sz w:val="20"/>
          <w:szCs w:val="20"/>
        </w:rPr>
        <w:t>2. a two phase to earth fault</w:t>
      </w:r>
      <w:bookmarkEnd w:id="218"/>
    </w:p>
    <w:p w14:paraId="57E20837" w14:textId="77777777" w:rsidR="00962B70" w:rsidRPr="00051DB2" w:rsidRDefault="00962B70" w:rsidP="00962B70">
      <w:pPr>
        <w:ind w:left="2880"/>
        <w:jc w:val="both"/>
        <w:rPr>
          <w:rFonts w:ascii="Arial" w:eastAsia="Times New Roman" w:hAnsi="Arial" w:cs="Arial"/>
          <w:snapToGrid w:val="0"/>
          <w:sz w:val="20"/>
          <w:szCs w:val="20"/>
        </w:rPr>
      </w:pPr>
      <w:bookmarkStart w:id="219" w:name="_DV_C496"/>
      <w:r w:rsidRPr="00051DB2">
        <w:rPr>
          <w:rFonts w:ascii="Arial" w:eastAsia="Times New Roman" w:hAnsi="Arial" w:cs="Arial"/>
          <w:snapToGrid w:val="0"/>
          <w:sz w:val="20"/>
          <w:szCs w:val="20"/>
        </w:rPr>
        <w:t xml:space="preserve">3. a single phase to earth fault. </w:t>
      </w:r>
      <w:bookmarkEnd w:id="219"/>
    </w:p>
    <w:p w14:paraId="15620538" w14:textId="77777777" w:rsidR="00962B70" w:rsidRPr="00051DB2" w:rsidRDefault="00962B70" w:rsidP="00962B70">
      <w:pPr>
        <w:ind w:left="2880"/>
        <w:jc w:val="both"/>
        <w:rPr>
          <w:rFonts w:ascii="Arial" w:eastAsia="Times New Roman" w:hAnsi="Arial" w:cs="Arial"/>
          <w:snapToGrid w:val="0"/>
          <w:sz w:val="20"/>
          <w:szCs w:val="20"/>
        </w:rPr>
      </w:pPr>
    </w:p>
    <w:tbl>
      <w:tblPr>
        <w:tblStyle w:val="TableGrid1"/>
        <w:tblW w:w="0" w:type="auto"/>
        <w:tblInd w:w="2235" w:type="dxa"/>
        <w:tblLook w:val="04A0" w:firstRow="1" w:lastRow="0" w:firstColumn="1" w:lastColumn="0" w:noHBand="0" w:noVBand="1"/>
      </w:tblPr>
      <w:tblGrid>
        <w:gridCol w:w="4819"/>
        <w:gridCol w:w="1474"/>
      </w:tblGrid>
      <w:tr w:rsidR="00886AF2" w:rsidRPr="00051DB2" w14:paraId="568F217A" w14:textId="77777777">
        <w:tc>
          <w:tcPr>
            <w:tcW w:w="4819" w:type="dxa"/>
          </w:tcPr>
          <w:p w14:paraId="6C6EF149" w14:textId="77777777" w:rsidR="00962B70" w:rsidRPr="00051DB2" w:rsidRDefault="00962B70" w:rsidP="00962B70">
            <w:pPr>
              <w:jc w:val="both"/>
              <w:rPr>
                <w:rFonts w:ascii="Arial" w:hAnsi="Arial" w:cs="Arial"/>
                <w:b/>
                <w:snapToGrid w:val="0"/>
              </w:rPr>
            </w:pPr>
            <w:r w:rsidRPr="00051DB2">
              <w:rPr>
                <w:rFonts w:ascii="Arial" w:hAnsi="Arial" w:cs="Arial"/>
                <w:b/>
                <w:snapToGrid w:val="0"/>
              </w:rPr>
              <w:t>CATO Plant and Apparatus</w:t>
            </w:r>
          </w:p>
        </w:tc>
        <w:tc>
          <w:tcPr>
            <w:tcW w:w="1474" w:type="dxa"/>
          </w:tcPr>
          <w:p w14:paraId="772B6358" w14:textId="77777777" w:rsidR="00962B70" w:rsidRPr="00051DB2" w:rsidRDefault="00962B70" w:rsidP="00962B70">
            <w:pPr>
              <w:jc w:val="center"/>
              <w:rPr>
                <w:rFonts w:ascii="Arial" w:hAnsi="Arial" w:cs="Arial"/>
                <w:snapToGrid w:val="0"/>
              </w:rPr>
            </w:pPr>
            <w:r w:rsidRPr="00051DB2">
              <w:rPr>
                <w:rFonts w:ascii="Arial" w:hAnsi="Arial" w:cs="Arial"/>
                <w:snapToGrid w:val="0"/>
              </w:rPr>
              <w:t>Retained Voltage</w:t>
            </w:r>
          </w:p>
        </w:tc>
      </w:tr>
      <w:tr w:rsidR="00886AF2" w:rsidRPr="00051DB2" w14:paraId="23688A3F" w14:textId="77777777">
        <w:tc>
          <w:tcPr>
            <w:tcW w:w="4819" w:type="dxa"/>
          </w:tcPr>
          <w:p w14:paraId="009ED1FC" w14:textId="77777777" w:rsidR="00962B70" w:rsidRPr="00051DB2" w:rsidRDefault="00962B70" w:rsidP="00962B70">
            <w:pPr>
              <w:jc w:val="both"/>
              <w:rPr>
                <w:rFonts w:ascii="Arial" w:hAnsi="Arial" w:cs="Arial"/>
                <w:b/>
                <w:snapToGrid w:val="0"/>
              </w:rPr>
            </w:pPr>
            <w:r w:rsidRPr="00051DB2">
              <w:rPr>
                <w:rFonts w:ascii="Arial" w:hAnsi="Arial" w:cs="Arial"/>
                <w:b/>
                <w:snapToGrid w:val="0"/>
              </w:rPr>
              <w:t>CATO Plant and Apparatus</w:t>
            </w:r>
          </w:p>
        </w:tc>
        <w:tc>
          <w:tcPr>
            <w:tcW w:w="1474" w:type="dxa"/>
          </w:tcPr>
          <w:p w14:paraId="67EA526A" w14:textId="4735C4FC" w:rsidR="00962B70" w:rsidRPr="00051DB2" w:rsidRDefault="00962B70" w:rsidP="00962B70">
            <w:pPr>
              <w:jc w:val="center"/>
              <w:rPr>
                <w:rFonts w:ascii="Arial" w:hAnsi="Arial" w:cs="Arial"/>
                <w:snapToGrid w:val="0"/>
              </w:rPr>
            </w:pPr>
            <w:r w:rsidRPr="00051DB2">
              <w:rPr>
                <w:rFonts w:ascii="Arial" w:hAnsi="Arial" w:cs="Arial"/>
                <w:snapToGrid w:val="0"/>
              </w:rPr>
              <w:t>0%</w:t>
            </w:r>
            <w:r w:rsidR="00BC5B3F">
              <w:rPr>
                <w:rFonts w:ascii="Arial" w:hAnsi="Arial" w:cs="Arial"/>
                <w:snapToGrid w:val="0"/>
              </w:rPr>
              <w:t>*</w:t>
            </w:r>
          </w:p>
        </w:tc>
      </w:tr>
    </w:tbl>
    <w:p w14:paraId="7D27A66A" w14:textId="77777777" w:rsidR="008956C5" w:rsidRDefault="008956C5" w:rsidP="00962B70">
      <w:pPr>
        <w:jc w:val="center"/>
        <w:rPr>
          <w:rFonts w:ascii="Arial" w:eastAsia="Times New Roman" w:hAnsi="Arial" w:cs="Arial"/>
          <w:snapToGrid w:val="0"/>
          <w:sz w:val="20"/>
          <w:szCs w:val="20"/>
        </w:rPr>
      </w:pPr>
    </w:p>
    <w:p w14:paraId="4BB06095" w14:textId="77777777" w:rsidR="008956C5" w:rsidRPr="00FD2919" w:rsidRDefault="008956C5" w:rsidP="00FD2919">
      <w:pPr>
        <w:pStyle w:val="NormalWeb"/>
        <w:ind w:left="2040" w:firstLine="120"/>
        <w:rPr>
          <w:rFonts w:ascii="Arial" w:hAnsi="Arial" w:cs="Arial"/>
          <w:sz w:val="20"/>
          <w:szCs w:val="20"/>
        </w:rPr>
      </w:pPr>
      <w:r w:rsidRPr="00FD2919">
        <w:rPr>
          <w:rFonts w:ascii="Arial" w:hAnsi="Arial" w:cs="Arial"/>
          <w:sz w:val="20"/>
          <w:szCs w:val="20"/>
        </w:rPr>
        <w:t xml:space="preserve">*In the case of unbalanced faults </w:t>
      </w:r>
      <w:proofErr w:type="gramStart"/>
      <w:r w:rsidRPr="00FD2919">
        <w:rPr>
          <w:rFonts w:ascii="Arial" w:hAnsi="Arial" w:cs="Arial"/>
          <w:sz w:val="20"/>
          <w:szCs w:val="20"/>
        </w:rPr>
        <w:t>note:-</w:t>
      </w:r>
      <w:proofErr w:type="gramEnd"/>
    </w:p>
    <w:p w14:paraId="487612D7" w14:textId="77777777" w:rsidR="008956C5" w:rsidRPr="00FD2919" w:rsidRDefault="008956C5" w:rsidP="00FD2919">
      <w:pPr>
        <w:pStyle w:val="NormalWeb"/>
        <w:ind w:left="1920" w:firstLine="240"/>
        <w:rPr>
          <w:rFonts w:ascii="Arial" w:hAnsi="Arial" w:cs="Arial"/>
          <w:sz w:val="20"/>
          <w:szCs w:val="20"/>
        </w:rPr>
      </w:pPr>
      <w:proofErr w:type="spellStart"/>
      <w:r w:rsidRPr="00FD2919">
        <w:rPr>
          <w:rFonts w:ascii="Arial" w:hAnsi="Arial" w:cs="Arial"/>
          <w:sz w:val="20"/>
          <w:szCs w:val="20"/>
        </w:rPr>
        <w:t>i</w:t>
      </w:r>
      <w:proofErr w:type="spellEnd"/>
      <w:r w:rsidRPr="00FD2919">
        <w:rPr>
          <w:rFonts w:ascii="Arial" w:hAnsi="Arial" w:cs="Arial"/>
          <w:sz w:val="20"/>
          <w:szCs w:val="20"/>
        </w:rPr>
        <w:t xml:space="preserve">)        For </w:t>
      </w:r>
      <w:proofErr w:type="gramStart"/>
      <w:r w:rsidRPr="00FD2919">
        <w:rPr>
          <w:rFonts w:ascii="Arial" w:hAnsi="Arial" w:cs="Arial"/>
          <w:sz w:val="20"/>
          <w:szCs w:val="20"/>
        </w:rPr>
        <w:t>phase to phase</w:t>
      </w:r>
      <w:proofErr w:type="gramEnd"/>
      <w:r w:rsidRPr="00FD2919">
        <w:rPr>
          <w:rFonts w:ascii="Arial" w:hAnsi="Arial" w:cs="Arial"/>
          <w:sz w:val="20"/>
          <w:szCs w:val="20"/>
        </w:rPr>
        <w:t xml:space="preserve"> faults the minimum retained voltage will be 50%</w:t>
      </w:r>
    </w:p>
    <w:p w14:paraId="56FD7D1E" w14:textId="77777777" w:rsidR="008956C5" w:rsidRDefault="008956C5" w:rsidP="008956C5">
      <w:pPr>
        <w:pStyle w:val="NormalWeb"/>
        <w:ind w:left="1440" w:firstLine="720"/>
        <w:rPr>
          <w:rFonts w:ascii="Arial" w:hAnsi="Arial" w:cs="Arial"/>
          <w:sz w:val="20"/>
          <w:szCs w:val="20"/>
        </w:rPr>
      </w:pPr>
      <w:r w:rsidRPr="00FD2919">
        <w:rPr>
          <w:rFonts w:ascii="Arial" w:hAnsi="Arial" w:cs="Arial"/>
          <w:sz w:val="20"/>
          <w:szCs w:val="20"/>
        </w:rPr>
        <w:t>ii)       For a two phase to earth fault, the fault impedance between phases shall</w:t>
      </w:r>
    </w:p>
    <w:p w14:paraId="74BD8C5B" w14:textId="43D9D577" w:rsidR="008956C5" w:rsidRPr="008956C5" w:rsidRDefault="008956C5" w:rsidP="008956C5">
      <w:pPr>
        <w:pStyle w:val="NormalWeb"/>
        <w:ind w:left="2410"/>
        <w:rPr>
          <w:rFonts w:ascii="Arial" w:hAnsi="Arial" w:cs="Arial"/>
          <w:sz w:val="20"/>
          <w:szCs w:val="20"/>
        </w:rPr>
      </w:pPr>
      <w:r w:rsidRPr="008956C5">
        <w:rPr>
          <w:rFonts w:ascii="Arial" w:hAnsi="Arial" w:cs="Arial"/>
          <w:sz w:val="20"/>
          <w:szCs w:val="20"/>
        </w:rPr>
        <w:t>be zero and the impedance between faulted phases and earth shall be sized to</w:t>
      </w:r>
      <w:r>
        <w:rPr>
          <w:rFonts w:ascii="Arial" w:hAnsi="Arial" w:cs="Arial"/>
          <w:sz w:val="20"/>
          <w:szCs w:val="20"/>
        </w:rPr>
        <w:t xml:space="preserve"> </w:t>
      </w:r>
      <w:r w:rsidRPr="008956C5">
        <w:rPr>
          <w:rFonts w:ascii="Arial" w:hAnsi="Arial" w:cs="Arial"/>
          <w:sz w:val="20"/>
          <w:szCs w:val="20"/>
        </w:rPr>
        <w:t>obtain the required retained voltage.</w:t>
      </w:r>
    </w:p>
    <w:p w14:paraId="3792E3AA" w14:textId="77777777" w:rsidR="008956C5" w:rsidRPr="00FD2919" w:rsidRDefault="008956C5" w:rsidP="00962B70">
      <w:pPr>
        <w:jc w:val="center"/>
        <w:rPr>
          <w:rFonts w:ascii="Arial" w:eastAsia="Times New Roman" w:hAnsi="Arial" w:cs="Arial"/>
          <w:snapToGrid w:val="0"/>
        </w:rPr>
      </w:pPr>
    </w:p>
    <w:p w14:paraId="7C8C5ABD" w14:textId="2D3724FE" w:rsidR="00962B70" w:rsidRPr="00051DB2" w:rsidRDefault="00962B70" w:rsidP="00962B70">
      <w:pPr>
        <w:jc w:val="center"/>
        <w:rPr>
          <w:rFonts w:ascii="Arial" w:eastAsia="Times New Roman" w:hAnsi="Arial" w:cs="Arial"/>
          <w:snapToGrid w:val="0"/>
          <w:sz w:val="20"/>
          <w:szCs w:val="20"/>
        </w:rPr>
      </w:pPr>
      <w:r w:rsidRPr="00051DB2">
        <w:rPr>
          <w:rFonts w:ascii="Arial" w:eastAsia="Times New Roman" w:hAnsi="Arial" w:cs="Arial"/>
          <w:snapToGrid w:val="0"/>
          <w:sz w:val="20"/>
          <w:szCs w:val="20"/>
        </w:rPr>
        <w:t>Table A.3.5.1</w:t>
      </w:r>
    </w:p>
    <w:p w14:paraId="2F820C48" w14:textId="77777777" w:rsidR="00962B70" w:rsidRPr="00051DB2" w:rsidRDefault="00962B70" w:rsidP="00962B70">
      <w:pPr>
        <w:jc w:val="center"/>
        <w:rPr>
          <w:rFonts w:ascii="Arial" w:eastAsia="Times New Roman" w:hAnsi="Arial" w:cs="Arial"/>
          <w:snapToGrid w:val="0"/>
          <w:sz w:val="20"/>
          <w:szCs w:val="20"/>
        </w:rPr>
      </w:pPr>
    </w:p>
    <w:p w14:paraId="2B1DF74E" w14:textId="516238F3" w:rsidR="00962B70" w:rsidRPr="00051DB2" w:rsidRDefault="00962B70" w:rsidP="00962B70">
      <w:pPr>
        <w:ind w:left="2127" w:hanging="2127"/>
        <w:jc w:val="both"/>
        <w:rPr>
          <w:rFonts w:ascii="Arial" w:eastAsia="Times New Roman" w:hAnsi="Arial" w:cs="Arial"/>
          <w:snapToGrid w:val="0"/>
          <w:sz w:val="20"/>
          <w:szCs w:val="20"/>
        </w:rPr>
      </w:pPr>
      <w:bookmarkStart w:id="220" w:name="_DV_C497"/>
      <w:r w:rsidRPr="00051DB2">
        <w:rPr>
          <w:rFonts w:ascii="Arial" w:eastAsia="Times New Roman" w:hAnsi="Arial" w:cs="Arial"/>
          <w:snapToGrid w:val="0"/>
          <w:sz w:val="20"/>
          <w:szCs w:val="20"/>
        </w:rPr>
        <w:tab/>
      </w:r>
      <w:r w:rsidRPr="00130832">
        <w:rPr>
          <w:rFonts w:ascii="Arial" w:eastAsia="Times New Roman" w:hAnsi="Arial" w:cs="Arial"/>
          <w:snapToGrid w:val="0"/>
          <w:sz w:val="20"/>
          <w:szCs w:val="20"/>
        </w:rPr>
        <w:t xml:space="preserve">For a </w:t>
      </w:r>
      <w:r w:rsidR="008D1C89" w:rsidRPr="00130832">
        <w:rPr>
          <w:rFonts w:ascii="Arial" w:eastAsia="Times New Roman" w:hAnsi="Arial" w:cs="Arial"/>
          <w:snapToGrid w:val="0"/>
          <w:sz w:val="20"/>
          <w:szCs w:val="20"/>
        </w:rPr>
        <w:t>CATO,</w:t>
      </w:r>
      <w:r w:rsidRPr="00130832">
        <w:rPr>
          <w:rFonts w:ascii="Arial" w:eastAsia="Times New Roman" w:hAnsi="Arial" w:cs="Arial"/>
          <w:snapToGrid w:val="0"/>
          <w:sz w:val="20"/>
          <w:szCs w:val="20"/>
        </w:rPr>
        <w:t xml:space="preserve"> the simulation study should be completed with the </w:t>
      </w:r>
      <w:r w:rsidRPr="00B207A9">
        <w:rPr>
          <w:rFonts w:ascii="Arial" w:eastAsia="Times New Roman" w:hAnsi="Arial" w:cs="Arial"/>
          <w:snapToGrid w:val="0"/>
          <w:sz w:val="20"/>
          <w:szCs w:val="20"/>
        </w:rPr>
        <w:t>CATO Plant a</w:t>
      </w:r>
      <w:r w:rsidR="00043F21" w:rsidRPr="00B207A9">
        <w:rPr>
          <w:rFonts w:ascii="Arial" w:eastAsia="Times New Roman" w:hAnsi="Arial" w:cs="Arial"/>
          <w:snapToGrid w:val="0"/>
          <w:sz w:val="20"/>
          <w:szCs w:val="20"/>
        </w:rPr>
        <w:t>nd</w:t>
      </w:r>
      <w:r w:rsidRPr="00B207A9">
        <w:rPr>
          <w:rFonts w:ascii="Arial" w:eastAsia="Times New Roman" w:hAnsi="Arial" w:cs="Arial"/>
          <w:snapToGrid w:val="0"/>
          <w:sz w:val="20"/>
          <w:szCs w:val="20"/>
        </w:rPr>
        <w:t xml:space="preserve"> Apparatus</w:t>
      </w:r>
      <w:r w:rsidRPr="00130832">
        <w:rPr>
          <w:rFonts w:ascii="Arial" w:eastAsia="Times New Roman" w:hAnsi="Arial" w:cs="Arial"/>
          <w:snapToGrid w:val="0"/>
          <w:sz w:val="20"/>
          <w:szCs w:val="20"/>
        </w:rPr>
        <w:t xml:space="preserve"> operating at the CATO Interface Capacity and maximum leading</w:t>
      </w:r>
      <w:r w:rsidRPr="00051DB2">
        <w:rPr>
          <w:rFonts w:ascii="Arial" w:eastAsia="Times New Roman" w:hAnsi="Arial" w:cs="Arial"/>
          <w:snapToGrid w:val="0"/>
          <w:sz w:val="20"/>
          <w:szCs w:val="20"/>
          <w:u w:val="double"/>
        </w:rPr>
        <w:t xml:space="preserve"> </w:t>
      </w:r>
      <w:r w:rsidRPr="00051DB2">
        <w:rPr>
          <w:rFonts w:ascii="Arial" w:eastAsia="Times New Roman" w:hAnsi="Arial" w:cs="Arial"/>
          <w:snapToGrid w:val="0"/>
          <w:sz w:val="20"/>
          <w:szCs w:val="20"/>
        </w:rPr>
        <w:t>Reactive Power and the fault level at the CATO Interface Point</w:t>
      </w:r>
      <w:r w:rsidR="00036CCA">
        <w:rPr>
          <w:rFonts w:ascii="Arial" w:eastAsia="Times New Roman" w:hAnsi="Arial" w:cs="Arial"/>
          <w:snapToGrid w:val="0"/>
          <w:sz w:val="20"/>
          <w:szCs w:val="20"/>
        </w:rPr>
        <w:t xml:space="preserve"> as applicable</w:t>
      </w:r>
      <w:r w:rsidRPr="00051DB2">
        <w:rPr>
          <w:rFonts w:ascii="Arial" w:eastAsia="Times New Roman" w:hAnsi="Arial" w:cs="Arial"/>
          <w:snapToGrid w:val="0"/>
          <w:sz w:val="20"/>
          <w:szCs w:val="20"/>
        </w:rPr>
        <w:t xml:space="preserve"> at minimum or as otherwise agreed with The Company and / or PTO</w:t>
      </w:r>
      <w:r w:rsidR="00755AEE">
        <w:rPr>
          <w:rFonts w:ascii="Arial" w:eastAsia="Times New Roman" w:hAnsi="Arial" w:cs="Arial"/>
          <w:snapToGrid w:val="0"/>
          <w:sz w:val="20"/>
          <w:szCs w:val="20"/>
        </w:rPr>
        <w:t>.</w:t>
      </w:r>
    </w:p>
    <w:p w14:paraId="37A53A50" w14:textId="77777777" w:rsidR="00962B70" w:rsidRPr="00051DB2" w:rsidRDefault="00962B70" w:rsidP="00962B70">
      <w:pPr>
        <w:jc w:val="both"/>
        <w:rPr>
          <w:rFonts w:ascii="Arial" w:eastAsia="Times New Roman" w:hAnsi="Arial" w:cs="Arial"/>
          <w:snapToGrid w:val="0"/>
          <w:sz w:val="20"/>
          <w:szCs w:val="20"/>
        </w:rPr>
      </w:pPr>
    </w:p>
    <w:p w14:paraId="58BAD3C5" w14:textId="77777777" w:rsidR="00962B70" w:rsidRPr="00051DB2" w:rsidRDefault="00962B70">
      <w:pPr>
        <w:numPr>
          <w:ilvl w:val="0"/>
          <w:numId w:val="28"/>
        </w:numPr>
        <w:ind w:left="2127"/>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time series simulation studies of balanced </w:t>
      </w:r>
      <w:proofErr w:type="spellStart"/>
      <w:r w:rsidRPr="00051DB2">
        <w:rPr>
          <w:rFonts w:ascii="Arial" w:eastAsia="Times New Roman" w:hAnsi="Arial" w:cs="Arial"/>
          <w:snapToGrid w:val="0"/>
          <w:sz w:val="20"/>
          <w:szCs w:val="20"/>
        </w:rPr>
        <w:t>Supergrid</w:t>
      </w:r>
      <w:proofErr w:type="spellEnd"/>
      <w:r w:rsidRPr="00051DB2">
        <w:rPr>
          <w:rFonts w:ascii="Arial" w:eastAsia="Times New Roman" w:hAnsi="Arial" w:cs="Arial"/>
          <w:snapToGrid w:val="0"/>
          <w:sz w:val="20"/>
          <w:szCs w:val="20"/>
        </w:rPr>
        <w:t xml:space="preserve"> voltage dips applied on the nearest point of the CATO Interface </w:t>
      </w:r>
      <w:proofErr w:type="gramStart"/>
      <w:r w:rsidRPr="00051DB2">
        <w:rPr>
          <w:rFonts w:ascii="Arial" w:eastAsia="Times New Roman" w:hAnsi="Arial" w:cs="Arial"/>
          <w:snapToGrid w:val="0"/>
          <w:sz w:val="20"/>
          <w:szCs w:val="20"/>
        </w:rPr>
        <w:t>Point .</w:t>
      </w:r>
      <w:proofErr w:type="gramEnd"/>
      <w:r w:rsidRPr="00051DB2">
        <w:rPr>
          <w:rFonts w:ascii="Arial" w:eastAsia="Times New Roman" w:hAnsi="Arial" w:cs="Arial"/>
          <w:snapToGrid w:val="0"/>
          <w:sz w:val="20"/>
          <w:szCs w:val="20"/>
        </w:rPr>
        <w:t xml:space="preserve"> The simulation studies should include:</w:t>
      </w:r>
    </w:p>
    <w:p w14:paraId="125B1C10" w14:textId="77777777" w:rsidR="00962B70" w:rsidRPr="00051DB2" w:rsidRDefault="00962B70" w:rsidP="00962B70">
      <w:pPr>
        <w:ind w:left="2160" w:hanging="720"/>
        <w:jc w:val="both"/>
        <w:rPr>
          <w:rFonts w:ascii="Arial" w:eastAsia="Times New Roman" w:hAnsi="Arial" w:cs="Arial"/>
          <w:snapToGrid w:val="0"/>
          <w:sz w:val="20"/>
          <w:szCs w:val="20"/>
        </w:rPr>
      </w:pPr>
    </w:p>
    <w:p w14:paraId="4C505014" w14:textId="77777777" w:rsidR="00962B70" w:rsidRPr="00051DB2" w:rsidRDefault="00962B70" w:rsidP="00962B70">
      <w:pPr>
        <w:ind w:left="2160" w:firstLine="720"/>
        <w:jc w:val="both"/>
        <w:rPr>
          <w:rFonts w:ascii="Arial" w:eastAsia="Times New Roman" w:hAnsi="Arial" w:cs="Arial"/>
          <w:snapToGrid w:val="0"/>
          <w:sz w:val="20"/>
          <w:szCs w:val="20"/>
        </w:rPr>
      </w:pPr>
      <w:r w:rsidRPr="00051DB2">
        <w:rPr>
          <w:rFonts w:ascii="Arial" w:eastAsia="Times New Roman" w:hAnsi="Arial" w:cs="Arial"/>
          <w:snapToGrid w:val="0"/>
          <w:sz w:val="20"/>
          <w:szCs w:val="20"/>
        </w:rPr>
        <w:t>1. 50% retained voltage lasting 0.45 seconds</w:t>
      </w:r>
    </w:p>
    <w:p w14:paraId="401CE6EF" w14:textId="77777777" w:rsidR="00962B70" w:rsidRPr="00051DB2" w:rsidRDefault="00962B70" w:rsidP="00962B70">
      <w:pPr>
        <w:ind w:left="2160" w:firstLine="720"/>
        <w:jc w:val="both"/>
        <w:rPr>
          <w:rFonts w:ascii="Arial" w:eastAsia="Times New Roman" w:hAnsi="Arial" w:cs="Arial"/>
          <w:snapToGrid w:val="0"/>
          <w:sz w:val="20"/>
          <w:szCs w:val="20"/>
        </w:rPr>
      </w:pPr>
      <w:r w:rsidRPr="00051DB2">
        <w:rPr>
          <w:rFonts w:ascii="Arial" w:eastAsia="Times New Roman" w:hAnsi="Arial" w:cs="Arial"/>
          <w:snapToGrid w:val="0"/>
          <w:sz w:val="20"/>
          <w:szCs w:val="20"/>
        </w:rPr>
        <w:t>2. 70% retained voltage lasting 0.81 seconds</w:t>
      </w:r>
    </w:p>
    <w:p w14:paraId="2FD4263B" w14:textId="77777777" w:rsidR="00962B70" w:rsidRPr="00051DB2" w:rsidRDefault="00962B70" w:rsidP="00962B70">
      <w:pPr>
        <w:ind w:left="2160" w:firstLine="720"/>
        <w:jc w:val="both"/>
        <w:rPr>
          <w:rFonts w:ascii="Arial" w:eastAsia="Times New Roman" w:hAnsi="Arial" w:cs="Arial"/>
          <w:snapToGrid w:val="0"/>
          <w:sz w:val="20"/>
          <w:szCs w:val="20"/>
        </w:rPr>
      </w:pPr>
      <w:r w:rsidRPr="00051DB2">
        <w:rPr>
          <w:rFonts w:ascii="Arial" w:eastAsia="Times New Roman" w:hAnsi="Arial" w:cs="Arial"/>
          <w:snapToGrid w:val="0"/>
          <w:sz w:val="20"/>
          <w:szCs w:val="20"/>
        </w:rPr>
        <w:t>3. 80% retained voltage lasting 1.00 seconds</w:t>
      </w:r>
    </w:p>
    <w:p w14:paraId="78CB833E" w14:textId="77777777" w:rsidR="00962B70" w:rsidRPr="00051DB2" w:rsidRDefault="00962B70" w:rsidP="00962B70">
      <w:pPr>
        <w:ind w:left="2160" w:firstLine="720"/>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4. 85% retained voltage lasting 180 seconds. </w:t>
      </w:r>
    </w:p>
    <w:p w14:paraId="3276CB40" w14:textId="77777777" w:rsidR="00962B70" w:rsidRPr="00051DB2" w:rsidRDefault="00962B70" w:rsidP="00962B70">
      <w:pPr>
        <w:jc w:val="both"/>
        <w:rPr>
          <w:rFonts w:ascii="Arial" w:eastAsia="Times New Roman" w:hAnsi="Arial" w:cs="Arial"/>
          <w:snapToGrid w:val="0"/>
          <w:sz w:val="20"/>
          <w:szCs w:val="20"/>
        </w:rPr>
      </w:pPr>
    </w:p>
    <w:p w14:paraId="1260151E" w14:textId="0A60B592" w:rsidR="00962B70" w:rsidRPr="00051DB2" w:rsidRDefault="00962B70" w:rsidP="00962B70">
      <w:pPr>
        <w:ind w:left="2268" w:hanging="2268"/>
        <w:jc w:val="both"/>
        <w:rPr>
          <w:rFonts w:ascii="Arial" w:eastAsia="Times New Roman" w:hAnsi="Arial" w:cs="Arial"/>
          <w:snapToGrid w:val="0"/>
          <w:sz w:val="20"/>
          <w:szCs w:val="20"/>
        </w:rPr>
      </w:pPr>
      <w:r w:rsidRPr="00051DB2">
        <w:rPr>
          <w:rFonts w:ascii="Arial" w:eastAsia="Times New Roman" w:hAnsi="Arial" w:cs="Arial"/>
          <w:snapToGrid w:val="0"/>
          <w:sz w:val="20"/>
          <w:szCs w:val="20"/>
        </w:rPr>
        <w:tab/>
        <w:t xml:space="preserve">The simulation study should be completed with the CATO Plant and Apparatus operating at the CATO Interface Point Capacity and zero Reactive Power </w:t>
      </w:r>
      <w:r w:rsidR="000135F7">
        <w:rPr>
          <w:rFonts w:ascii="Arial" w:eastAsia="Times New Roman" w:hAnsi="Arial" w:cs="Arial"/>
          <w:snapToGrid w:val="0"/>
          <w:sz w:val="20"/>
          <w:szCs w:val="20"/>
        </w:rPr>
        <w:t xml:space="preserve">(as applicable) </w:t>
      </w:r>
      <w:r w:rsidRPr="00051DB2">
        <w:rPr>
          <w:rFonts w:ascii="Arial" w:eastAsia="Times New Roman" w:hAnsi="Arial" w:cs="Arial"/>
          <w:snapToGrid w:val="0"/>
          <w:sz w:val="20"/>
          <w:szCs w:val="20"/>
        </w:rPr>
        <w:t xml:space="preserve">output (as relevant and as agreed with The Company and / or </w:t>
      </w:r>
      <w:r w:rsidR="00EB76A8">
        <w:rPr>
          <w:rFonts w:ascii="Arial" w:eastAsia="Times New Roman" w:hAnsi="Arial" w:cs="Arial"/>
          <w:snapToGrid w:val="0"/>
          <w:sz w:val="20"/>
          <w:szCs w:val="20"/>
        </w:rPr>
        <w:t>P</w:t>
      </w:r>
      <w:r w:rsidRPr="00051DB2">
        <w:rPr>
          <w:rFonts w:ascii="Arial" w:eastAsia="Times New Roman" w:hAnsi="Arial" w:cs="Arial"/>
          <w:snapToGrid w:val="0"/>
          <w:sz w:val="20"/>
          <w:szCs w:val="20"/>
        </w:rPr>
        <w:t xml:space="preserve">TO). </w:t>
      </w:r>
      <w:bookmarkEnd w:id="220"/>
    </w:p>
    <w:p w14:paraId="0B16E297" w14:textId="77777777" w:rsidR="00962B70" w:rsidRPr="00051DB2" w:rsidRDefault="00962B70" w:rsidP="00962B70">
      <w:pPr>
        <w:jc w:val="both"/>
        <w:rPr>
          <w:rFonts w:ascii="Arial" w:eastAsia="Times New Roman" w:hAnsi="Arial" w:cs="Arial"/>
          <w:snapToGrid w:val="0"/>
          <w:sz w:val="20"/>
          <w:szCs w:val="20"/>
        </w:rPr>
      </w:pPr>
    </w:p>
    <w:p w14:paraId="07FF614C" w14:textId="77777777" w:rsidR="00962B70" w:rsidRPr="00051DB2" w:rsidRDefault="00962B70">
      <w:pPr>
        <w:numPr>
          <w:ilvl w:val="0"/>
          <w:numId w:val="28"/>
        </w:numPr>
        <w:ind w:left="2127"/>
        <w:jc w:val="both"/>
        <w:rPr>
          <w:rFonts w:ascii="Arial" w:eastAsia="Times New Roman" w:hAnsi="Arial" w:cs="Arial"/>
          <w:snapToGrid w:val="0"/>
          <w:sz w:val="20"/>
          <w:szCs w:val="20"/>
        </w:rPr>
      </w:pPr>
      <w:bookmarkStart w:id="221" w:name="_DV_C498"/>
      <w:r w:rsidRPr="00051DB2">
        <w:rPr>
          <w:rFonts w:ascii="Arial" w:eastAsia="Times New Roman" w:hAnsi="Arial" w:cs="Arial"/>
          <w:snapToGrid w:val="0"/>
          <w:sz w:val="20"/>
          <w:szCs w:val="20"/>
        </w:rPr>
        <w:t xml:space="preserve">time series simulation studies of balanced </w:t>
      </w:r>
      <w:proofErr w:type="spellStart"/>
      <w:r w:rsidRPr="00051DB2">
        <w:rPr>
          <w:rFonts w:ascii="Arial" w:eastAsia="Times New Roman" w:hAnsi="Arial" w:cs="Arial"/>
          <w:snapToGrid w:val="0"/>
          <w:sz w:val="20"/>
          <w:szCs w:val="20"/>
        </w:rPr>
        <w:t>Supergrid</w:t>
      </w:r>
      <w:proofErr w:type="spellEnd"/>
      <w:r w:rsidRPr="00051DB2">
        <w:rPr>
          <w:rFonts w:ascii="Arial" w:eastAsia="Times New Roman" w:hAnsi="Arial" w:cs="Arial"/>
          <w:snapToGrid w:val="0"/>
          <w:sz w:val="20"/>
          <w:szCs w:val="20"/>
        </w:rPr>
        <w:t xml:space="preserve"> voltage dips applied on the nearest point of the National Electricity Transmission System operating at </w:t>
      </w:r>
      <w:proofErr w:type="spellStart"/>
      <w:r w:rsidRPr="00051DB2">
        <w:rPr>
          <w:rFonts w:ascii="Arial" w:eastAsia="Times New Roman" w:hAnsi="Arial" w:cs="Arial"/>
          <w:snapToGrid w:val="0"/>
          <w:sz w:val="20"/>
          <w:szCs w:val="20"/>
        </w:rPr>
        <w:t>Supergrid</w:t>
      </w:r>
      <w:proofErr w:type="spellEnd"/>
      <w:r w:rsidRPr="00051DB2">
        <w:rPr>
          <w:rFonts w:ascii="Arial" w:eastAsia="Times New Roman" w:hAnsi="Arial" w:cs="Arial"/>
          <w:snapToGrid w:val="0"/>
          <w:sz w:val="20"/>
          <w:szCs w:val="20"/>
        </w:rPr>
        <w:t xml:space="preserve"> voltage to the CATO Interface Point. The simulation studies should include:</w:t>
      </w:r>
      <w:bookmarkEnd w:id="221"/>
    </w:p>
    <w:p w14:paraId="6B445B0D" w14:textId="77777777" w:rsidR="00962B70" w:rsidRPr="00051DB2" w:rsidRDefault="00962B70" w:rsidP="00962B70">
      <w:pPr>
        <w:ind w:left="2160" w:hanging="720"/>
        <w:jc w:val="both"/>
        <w:rPr>
          <w:rFonts w:ascii="Arial" w:eastAsia="Times New Roman" w:hAnsi="Arial" w:cs="Arial"/>
          <w:snapToGrid w:val="0"/>
          <w:sz w:val="20"/>
          <w:szCs w:val="20"/>
        </w:rPr>
      </w:pPr>
    </w:p>
    <w:p w14:paraId="3865F5A3" w14:textId="77777777" w:rsidR="00962B70" w:rsidRPr="00051DB2" w:rsidRDefault="00962B70" w:rsidP="00962B70">
      <w:pPr>
        <w:ind w:left="2160" w:firstLine="720"/>
        <w:jc w:val="both"/>
        <w:rPr>
          <w:rFonts w:ascii="Arial" w:eastAsia="Times New Roman" w:hAnsi="Arial" w:cs="Arial"/>
          <w:snapToGrid w:val="0"/>
          <w:sz w:val="20"/>
          <w:szCs w:val="20"/>
        </w:rPr>
      </w:pPr>
      <w:bookmarkStart w:id="222" w:name="_DV_C499"/>
      <w:r w:rsidRPr="00051DB2">
        <w:rPr>
          <w:rFonts w:ascii="Arial" w:eastAsia="Times New Roman" w:hAnsi="Arial" w:cs="Arial"/>
          <w:snapToGrid w:val="0"/>
          <w:sz w:val="20"/>
          <w:szCs w:val="20"/>
        </w:rPr>
        <w:t>1. 30% retained voltage lasting 0.384 seconds</w:t>
      </w:r>
      <w:bookmarkEnd w:id="222"/>
    </w:p>
    <w:p w14:paraId="3A8D480E" w14:textId="77777777" w:rsidR="00962B70" w:rsidRPr="00051DB2" w:rsidRDefault="00962B70" w:rsidP="00962B70">
      <w:pPr>
        <w:ind w:left="2160" w:firstLine="720"/>
        <w:jc w:val="both"/>
        <w:rPr>
          <w:rFonts w:ascii="Arial" w:eastAsia="Times New Roman" w:hAnsi="Arial" w:cs="Arial"/>
          <w:snapToGrid w:val="0"/>
          <w:sz w:val="20"/>
          <w:szCs w:val="20"/>
        </w:rPr>
      </w:pPr>
      <w:bookmarkStart w:id="223" w:name="_DV_C500"/>
      <w:r w:rsidRPr="00051DB2">
        <w:rPr>
          <w:rFonts w:ascii="Arial" w:eastAsia="Times New Roman" w:hAnsi="Arial" w:cs="Arial"/>
          <w:snapToGrid w:val="0"/>
          <w:sz w:val="20"/>
          <w:szCs w:val="20"/>
        </w:rPr>
        <w:t>2. 50% retained voltage lasting 0.71 seconds</w:t>
      </w:r>
      <w:bookmarkEnd w:id="223"/>
    </w:p>
    <w:p w14:paraId="591212C2" w14:textId="77777777" w:rsidR="00962B70" w:rsidRPr="00051DB2" w:rsidRDefault="00962B70" w:rsidP="00962B70">
      <w:pPr>
        <w:ind w:left="2160" w:firstLine="720"/>
        <w:jc w:val="both"/>
        <w:rPr>
          <w:rFonts w:ascii="Arial" w:eastAsia="Times New Roman" w:hAnsi="Arial" w:cs="Arial"/>
          <w:snapToGrid w:val="0"/>
          <w:sz w:val="20"/>
          <w:szCs w:val="20"/>
        </w:rPr>
      </w:pPr>
      <w:bookmarkStart w:id="224" w:name="_DV_C501"/>
      <w:r w:rsidRPr="00051DB2">
        <w:rPr>
          <w:rFonts w:ascii="Arial" w:eastAsia="Times New Roman" w:hAnsi="Arial" w:cs="Arial"/>
          <w:snapToGrid w:val="0"/>
          <w:sz w:val="20"/>
          <w:szCs w:val="20"/>
        </w:rPr>
        <w:t>3. 80% retained voltage lasting 2.5 seconds</w:t>
      </w:r>
      <w:bookmarkEnd w:id="224"/>
    </w:p>
    <w:p w14:paraId="256675DE" w14:textId="77777777" w:rsidR="00962B70" w:rsidRPr="00051DB2" w:rsidRDefault="00962B70" w:rsidP="00962B70">
      <w:pPr>
        <w:ind w:left="2160" w:firstLine="720"/>
        <w:jc w:val="both"/>
        <w:rPr>
          <w:rFonts w:ascii="Arial" w:eastAsia="Times New Roman" w:hAnsi="Arial" w:cs="Arial"/>
          <w:snapToGrid w:val="0"/>
          <w:sz w:val="20"/>
          <w:szCs w:val="20"/>
        </w:rPr>
      </w:pPr>
      <w:bookmarkStart w:id="225" w:name="_DV_C502"/>
      <w:r w:rsidRPr="00051DB2">
        <w:rPr>
          <w:rFonts w:ascii="Arial" w:eastAsia="Times New Roman" w:hAnsi="Arial" w:cs="Arial"/>
          <w:snapToGrid w:val="0"/>
          <w:sz w:val="20"/>
          <w:szCs w:val="20"/>
        </w:rPr>
        <w:t xml:space="preserve">4. 85% retained voltage lasting 180 seconds. </w:t>
      </w:r>
      <w:bookmarkEnd w:id="225"/>
    </w:p>
    <w:p w14:paraId="66C493DF" w14:textId="77777777" w:rsidR="00962B70" w:rsidRPr="00051DB2" w:rsidRDefault="00962B70" w:rsidP="00962B70">
      <w:pPr>
        <w:jc w:val="both"/>
        <w:rPr>
          <w:rFonts w:ascii="Arial" w:eastAsia="Times New Roman" w:hAnsi="Arial" w:cs="Arial"/>
          <w:snapToGrid w:val="0"/>
          <w:sz w:val="20"/>
          <w:szCs w:val="20"/>
        </w:rPr>
      </w:pPr>
    </w:p>
    <w:p w14:paraId="5A95F1F7" w14:textId="0B0A007C" w:rsidR="00962B70" w:rsidRPr="00051DB2" w:rsidRDefault="00962B70" w:rsidP="00043F21">
      <w:pPr>
        <w:spacing w:after="240"/>
        <w:ind w:left="2268" w:hanging="2268"/>
        <w:jc w:val="both"/>
        <w:rPr>
          <w:rFonts w:ascii="Arial" w:eastAsia="Times New Roman" w:hAnsi="Arial" w:cs="Arial"/>
          <w:snapToGrid w:val="0"/>
          <w:sz w:val="20"/>
          <w:szCs w:val="20"/>
        </w:rPr>
      </w:pPr>
      <w:bookmarkStart w:id="226" w:name="_DV_C503"/>
      <w:r w:rsidRPr="00051DB2">
        <w:rPr>
          <w:rFonts w:ascii="Arial" w:eastAsia="Times New Roman" w:hAnsi="Arial" w:cs="Arial"/>
          <w:snapToGrid w:val="0"/>
          <w:sz w:val="20"/>
          <w:szCs w:val="20"/>
        </w:rPr>
        <w:tab/>
        <w:t xml:space="preserve">The simulation study should be completed with the CATO Plant and Apparatus operating at the CATO Interface Capacity (full Active Power and zero Reactive </w:t>
      </w:r>
      <w:r w:rsidRPr="00051DB2">
        <w:rPr>
          <w:rFonts w:ascii="Arial" w:eastAsia="Times New Roman" w:hAnsi="Arial" w:cs="Arial"/>
          <w:snapToGrid w:val="0"/>
          <w:sz w:val="20"/>
          <w:szCs w:val="20"/>
        </w:rPr>
        <w:lastRenderedPageBreak/>
        <w:t>Power</w:t>
      </w:r>
      <w:r w:rsidR="006C456B">
        <w:rPr>
          <w:rFonts w:ascii="Arial" w:eastAsia="Times New Roman" w:hAnsi="Arial" w:cs="Arial"/>
          <w:snapToGrid w:val="0"/>
          <w:sz w:val="20"/>
          <w:szCs w:val="20"/>
        </w:rPr>
        <w:t xml:space="preserve"> </w:t>
      </w:r>
      <w:r w:rsidR="00674B61">
        <w:rPr>
          <w:rFonts w:ascii="Arial" w:eastAsia="Times New Roman" w:hAnsi="Arial" w:cs="Arial"/>
          <w:snapToGrid w:val="0"/>
          <w:sz w:val="20"/>
          <w:szCs w:val="20"/>
        </w:rPr>
        <w:t>(</w:t>
      </w:r>
      <w:r w:rsidR="006C456B">
        <w:rPr>
          <w:rFonts w:ascii="Arial" w:eastAsia="Times New Roman" w:hAnsi="Arial" w:cs="Arial"/>
          <w:snapToGrid w:val="0"/>
          <w:sz w:val="20"/>
          <w:szCs w:val="20"/>
        </w:rPr>
        <w:t>as applicable</w:t>
      </w:r>
      <w:r w:rsidR="00674B61">
        <w:rPr>
          <w:rFonts w:ascii="Arial" w:eastAsia="Times New Roman" w:hAnsi="Arial" w:cs="Arial"/>
          <w:snapToGrid w:val="0"/>
          <w:sz w:val="20"/>
          <w:szCs w:val="20"/>
        </w:rPr>
        <w:t>)</w:t>
      </w:r>
      <w:r w:rsidRPr="00051DB2">
        <w:rPr>
          <w:rFonts w:ascii="Arial" w:eastAsia="Times New Roman" w:hAnsi="Arial" w:cs="Arial"/>
          <w:snapToGrid w:val="0"/>
          <w:sz w:val="20"/>
          <w:szCs w:val="20"/>
        </w:rPr>
        <w:t xml:space="preserve"> output) and the fault level at the </w:t>
      </w:r>
      <w:proofErr w:type="spellStart"/>
      <w:r w:rsidRPr="00051DB2">
        <w:rPr>
          <w:rFonts w:ascii="Arial" w:eastAsia="Times New Roman" w:hAnsi="Arial" w:cs="Arial"/>
          <w:snapToGrid w:val="0"/>
          <w:sz w:val="20"/>
          <w:szCs w:val="20"/>
        </w:rPr>
        <w:t>Supergrid</w:t>
      </w:r>
      <w:proofErr w:type="spellEnd"/>
      <w:r w:rsidRPr="00051DB2">
        <w:rPr>
          <w:rFonts w:ascii="Arial" w:eastAsia="Times New Roman" w:hAnsi="Arial" w:cs="Arial"/>
          <w:snapToGrid w:val="0"/>
          <w:sz w:val="20"/>
          <w:szCs w:val="20"/>
        </w:rPr>
        <w:t xml:space="preserve"> </w:t>
      </w:r>
      <w:r w:rsidRPr="00051DB2">
        <w:rPr>
          <w:rFonts w:ascii="Arial" w:eastAsia="Times New Roman" w:hAnsi="Arial"/>
          <w:snapToGrid w:val="0"/>
          <w:sz w:val="20"/>
          <w:szCs w:val="20"/>
        </w:rPr>
        <w:t xml:space="preserve">HV </w:t>
      </w:r>
      <w:r w:rsidRPr="00051DB2">
        <w:rPr>
          <w:rFonts w:ascii="Arial" w:eastAsia="Times New Roman" w:hAnsi="Arial" w:cs="Arial"/>
          <w:bCs/>
          <w:snapToGrid w:val="0"/>
          <w:sz w:val="20"/>
          <w:szCs w:val="20"/>
        </w:rPr>
        <w:t>Connection P</w:t>
      </w:r>
      <w:r w:rsidRPr="00051DB2">
        <w:rPr>
          <w:rFonts w:ascii="Arial" w:eastAsia="Times New Roman" w:hAnsi="Arial"/>
          <w:snapToGrid w:val="0"/>
          <w:sz w:val="20"/>
          <w:szCs w:val="20"/>
        </w:rPr>
        <w:t>oint</w:t>
      </w:r>
      <w:r w:rsidRPr="00051DB2">
        <w:rPr>
          <w:rFonts w:ascii="Arial" w:eastAsia="Times New Roman" w:hAnsi="Arial" w:cs="Arial"/>
          <w:snapToGrid w:val="0"/>
          <w:sz w:val="20"/>
          <w:szCs w:val="20"/>
        </w:rPr>
        <w:t xml:space="preserve"> at minimum or as otherwise agreed with The Company </w:t>
      </w:r>
      <w:r w:rsidRPr="00051DB2">
        <w:rPr>
          <w:rFonts w:ascii="Arial" w:eastAsia="Times New Roman" w:hAnsi="Arial" w:cs="Arial"/>
          <w:bCs/>
          <w:snapToGrid w:val="0"/>
          <w:sz w:val="20"/>
          <w:szCs w:val="20"/>
        </w:rPr>
        <w:t>and PTO</w:t>
      </w:r>
      <w:bookmarkEnd w:id="226"/>
      <w:r w:rsidR="00781799">
        <w:rPr>
          <w:rFonts w:ascii="Arial" w:eastAsia="Times New Roman" w:hAnsi="Arial" w:cs="Arial"/>
          <w:bCs/>
          <w:snapToGrid w:val="0"/>
          <w:sz w:val="20"/>
          <w:szCs w:val="20"/>
        </w:rPr>
        <w:t>.</w:t>
      </w:r>
    </w:p>
    <w:p w14:paraId="4570719D" w14:textId="77777777" w:rsidR="00962B70" w:rsidRPr="00051DB2" w:rsidRDefault="00962B70" w:rsidP="00962B70">
      <w:pPr>
        <w:jc w:val="both"/>
        <w:rPr>
          <w:rFonts w:ascii="Arial" w:eastAsia="Times New Roman" w:hAnsi="Arial" w:cs="Arial"/>
          <w:b/>
          <w:snapToGrid w:val="0"/>
          <w:sz w:val="20"/>
          <w:szCs w:val="20"/>
        </w:rPr>
      </w:pPr>
    </w:p>
    <w:p w14:paraId="05C3688F" w14:textId="77777777" w:rsidR="00962B70" w:rsidRPr="00051DB2" w:rsidRDefault="00962B70" w:rsidP="00962B70">
      <w:pPr>
        <w:ind w:left="1440" w:hanging="1440"/>
        <w:jc w:val="both"/>
        <w:rPr>
          <w:rFonts w:ascii="Arial" w:eastAsia="Times New Roman" w:hAnsi="Arial" w:cs="Arial"/>
          <w:snapToGrid w:val="0"/>
          <w:color w:val="0000FF"/>
          <w:sz w:val="20"/>
          <w:szCs w:val="20"/>
          <w:u w:val="double"/>
        </w:rPr>
      </w:pPr>
    </w:p>
    <w:p w14:paraId="348EE53B" w14:textId="6519D01F" w:rsidR="00962B70" w:rsidRPr="00051DB2" w:rsidRDefault="00F21BD5" w:rsidP="00962B70">
      <w:pPr>
        <w:keepLines/>
        <w:widowControl w:val="0"/>
        <w:tabs>
          <w:tab w:val="left" w:pos="1418"/>
        </w:tabs>
        <w:spacing w:after="120" w:line="264" w:lineRule="auto"/>
        <w:ind w:left="1418" w:hanging="1418"/>
        <w:jc w:val="both"/>
        <w:rPr>
          <w:rFonts w:ascii="Arial" w:eastAsia="Times New Roman" w:hAnsi="Arial"/>
          <w:snapToGrid w:val="0"/>
          <w:color w:val="0000FF"/>
          <w:sz w:val="20"/>
          <w:szCs w:val="20"/>
          <w:u w:val="double"/>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 xml:space="preserve">.A.3.5.5 </w:t>
      </w:r>
      <w:r w:rsidR="00962B70" w:rsidRPr="00051DB2">
        <w:rPr>
          <w:rFonts w:ascii="Arial" w:eastAsia="Times New Roman" w:hAnsi="Arial"/>
          <w:snapToGrid w:val="0"/>
          <w:color w:val="000000"/>
          <w:sz w:val="20"/>
          <w:szCs w:val="20"/>
        </w:rPr>
        <w:tab/>
        <w:t xml:space="preserve">The studies detailed in </w:t>
      </w:r>
      <w:r w:rsidR="00BA5B3D">
        <w:rPr>
          <w:rFonts w:ascii="Arial" w:eastAsia="Times New Roman" w:hAnsi="Arial"/>
          <w:snapToGrid w:val="0"/>
          <w:color w:val="000000"/>
          <w:sz w:val="20"/>
          <w:szCs w:val="20"/>
        </w:rPr>
        <w:t>C</w:t>
      </w:r>
      <w:r w:rsidR="00962B70" w:rsidRPr="00051DB2">
        <w:rPr>
          <w:rFonts w:ascii="Arial" w:eastAsia="Times New Roman" w:hAnsi="Arial"/>
          <w:snapToGrid w:val="0"/>
          <w:color w:val="000000"/>
          <w:sz w:val="20"/>
          <w:szCs w:val="20"/>
        </w:rPr>
        <w:t xml:space="preserve">CP.A.3.5.1 should be repeated to demonstrate compliance during foreseeable running arrangements resulting from outages of major </w:t>
      </w:r>
      <w:r w:rsidR="00962B70" w:rsidRPr="00B207A9">
        <w:rPr>
          <w:rFonts w:ascii="Arial" w:eastAsia="Times New Roman" w:hAnsi="Arial"/>
          <w:snapToGrid w:val="0"/>
          <w:color w:val="000000"/>
          <w:sz w:val="20"/>
          <w:szCs w:val="20"/>
        </w:rPr>
        <w:t>Plant</w:t>
      </w:r>
      <w:r w:rsidR="00962B70" w:rsidRPr="00051DB2">
        <w:rPr>
          <w:rFonts w:ascii="Arial" w:eastAsia="Times New Roman" w:hAnsi="Arial"/>
          <w:snapToGrid w:val="0"/>
          <w:color w:val="000000"/>
          <w:sz w:val="20"/>
          <w:szCs w:val="20"/>
        </w:rPr>
        <w:t xml:space="preserve"> and </w:t>
      </w:r>
      <w:r w:rsidR="00962B70" w:rsidRPr="00B207A9">
        <w:rPr>
          <w:rFonts w:ascii="Arial" w:eastAsia="Times New Roman" w:hAnsi="Arial"/>
          <w:snapToGrid w:val="0"/>
          <w:color w:val="000000"/>
          <w:sz w:val="20"/>
          <w:szCs w:val="20"/>
        </w:rPr>
        <w:t>Apparatus</w:t>
      </w:r>
      <w:r w:rsidR="00962B70" w:rsidRPr="00051DB2">
        <w:rPr>
          <w:rFonts w:ascii="Arial" w:eastAsia="Times New Roman" w:hAnsi="Arial"/>
          <w:snapToGrid w:val="0"/>
          <w:color w:val="000000"/>
          <w:sz w:val="20"/>
          <w:szCs w:val="20"/>
        </w:rPr>
        <w:t>. For these conditions, the</w:t>
      </w:r>
      <w:r w:rsidR="00962B70" w:rsidRPr="00B207A9">
        <w:rPr>
          <w:rFonts w:ascii="Arial" w:eastAsia="Times New Roman" w:hAnsi="Arial"/>
          <w:snapToGrid w:val="0"/>
          <w:color w:val="000000"/>
          <w:sz w:val="20"/>
          <w:szCs w:val="20"/>
        </w:rPr>
        <w:t xml:space="preserve"> Active Power </w:t>
      </w:r>
      <w:r w:rsidR="00962B70" w:rsidRPr="00051DB2">
        <w:rPr>
          <w:rFonts w:ascii="Arial" w:eastAsia="Times New Roman" w:hAnsi="Arial"/>
          <w:snapToGrid w:val="0"/>
          <w:color w:val="000000"/>
          <w:sz w:val="20"/>
          <w:szCs w:val="20"/>
        </w:rPr>
        <w:t xml:space="preserve">transfer </w:t>
      </w:r>
      <w:r w:rsidR="00B54D93">
        <w:rPr>
          <w:rFonts w:ascii="Arial" w:eastAsia="Times New Roman" w:hAnsi="Arial"/>
          <w:snapToGrid w:val="0"/>
          <w:color w:val="000000"/>
          <w:sz w:val="20"/>
          <w:szCs w:val="20"/>
        </w:rPr>
        <w:t xml:space="preserve">at </w:t>
      </w:r>
      <w:r w:rsidR="00962B70" w:rsidRPr="00051DB2">
        <w:rPr>
          <w:rFonts w:ascii="Arial" w:eastAsia="Times New Roman" w:hAnsi="Arial"/>
          <w:snapToGrid w:val="0"/>
          <w:color w:val="000000"/>
          <w:sz w:val="20"/>
          <w:szCs w:val="20"/>
        </w:rPr>
        <w:t xml:space="preserve">the CATO Interface Point may be reduced to levels appropriate to the planned operating regime. The </w:t>
      </w:r>
      <w:r w:rsidR="00962B70" w:rsidRPr="00B207A9">
        <w:rPr>
          <w:rFonts w:ascii="Arial" w:eastAsia="Times New Roman" w:hAnsi="Arial"/>
          <w:snapToGrid w:val="0"/>
          <w:color w:val="000000"/>
          <w:sz w:val="20"/>
          <w:szCs w:val="20"/>
        </w:rPr>
        <w:t>CATO</w:t>
      </w:r>
      <w:r w:rsidR="00962B70" w:rsidRPr="00051DB2">
        <w:rPr>
          <w:rFonts w:ascii="Arial" w:eastAsia="Times New Roman" w:hAnsi="Arial"/>
          <w:snapToGrid w:val="0"/>
          <w:color w:val="000000"/>
          <w:sz w:val="20"/>
          <w:szCs w:val="20"/>
        </w:rPr>
        <w:t xml:space="preserve"> shall consult </w:t>
      </w:r>
      <w:r w:rsidR="00B54D93">
        <w:rPr>
          <w:rFonts w:ascii="Arial" w:eastAsia="Times New Roman" w:hAnsi="Arial"/>
          <w:snapToGrid w:val="0"/>
          <w:color w:val="000000"/>
          <w:sz w:val="20"/>
          <w:szCs w:val="20"/>
        </w:rPr>
        <w:t xml:space="preserve">with </w:t>
      </w:r>
      <w:r w:rsidR="00962B70" w:rsidRPr="00B207A9">
        <w:rPr>
          <w:rFonts w:ascii="Arial" w:eastAsia="Times New Roman" w:hAnsi="Arial"/>
          <w:snapToGrid w:val="0"/>
          <w:color w:val="000000"/>
          <w:sz w:val="20"/>
          <w:szCs w:val="20"/>
        </w:rPr>
        <w:t>The</w:t>
      </w:r>
      <w:r w:rsidR="00962B70" w:rsidRPr="00051DB2">
        <w:rPr>
          <w:rFonts w:ascii="Arial" w:eastAsia="Times New Roman" w:hAnsi="Arial"/>
          <w:snapToGrid w:val="0"/>
          <w:color w:val="000000"/>
          <w:sz w:val="20"/>
          <w:szCs w:val="20"/>
        </w:rPr>
        <w:t xml:space="preserve"> </w:t>
      </w:r>
      <w:r w:rsidR="00962B70" w:rsidRPr="00B207A9">
        <w:rPr>
          <w:rFonts w:ascii="Arial" w:eastAsia="Times New Roman" w:hAnsi="Arial"/>
          <w:snapToGrid w:val="0"/>
          <w:color w:val="000000"/>
          <w:sz w:val="20"/>
          <w:szCs w:val="20"/>
        </w:rPr>
        <w:t>Company and PTO</w:t>
      </w:r>
      <w:r w:rsidR="00962B70" w:rsidRPr="00051DB2">
        <w:rPr>
          <w:rFonts w:ascii="Arial" w:eastAsia="Times New Roman" w:hAnsi="Arial"/>
          <w:snapToGrid w:val="0"/>
          <w:color w:val="000000"/>
          <w:sz w:val="20"/>
          <w:szCs w:val="20"/>
        </w:rPr>
        <w:t xml:space="preserve"> on alternative running arrangements and agree with </w:t>
      </w:r>
      <w:r w:rsidR="00962B70" w:rsidRPr="00B207A9">
        <w:rPr>
          <w:rFonts w:ascii="Arial" w:eastAsia="Times New Roman" w:hAnsi="Arial"/>
          <w:snapToGrid w:val="0"/>
          <w:color w:val="000000"/>
          <w:sz w:val="20"/>
          <w:szCs w:val="20"/>
        </w:rPr>
        <w:t>The</w:t>
      </w:r>
      <w:r w:rsidR="00962B70" w:rsidRPr="00051DB2">
        <w:rPr>
          <w:rFonts w:ascii="Arial" w:eastAsia="Times New Roman" w:hAnsi="Arial"/>
          <w:snapToGrid w:val="0"/>
          <w:color w:val="000000"/>
          <w:sz w:val="20"/>
          <w:szCs w:val="20"/>
        </w:rPr>
        <w:t xml:space="preserve"> </w:t>
      </w:r>
      <w:r w:rsidR="00962B70" w:rsidRPr="00B207A9">
        <w:rPr>
          <w:rFonts w:ascii="Arial" w:eastAsia="Times New Roman" w:hAnsi="Arial"/>
          <w:snapToGrid w:val="0"/>
          <w:color w:val="000000"/>
          <w:sz w:val="20"/>
          <w:szCs w:val="20"/>
        </w:rPr>
        <w:t>Company</w:t>
      </w:r>
      <w:r w:rsidR="00962B70" w:rsidRPr="00051DB2">
        <w:rPr>
          <w:rFonts w:ascii="Arial" w:eastAsia="Times New Roman" w:hAnsi="Arial"/>
          <w:snapToGrid w:val="0"/>
          <w:color w:val="000000"/>
          <w:sz w:val="20"/>
          <w:szCs w:val="20"/>
        </w:rPr>
        <w:t xml:space="preserve"> and the PTO the running arrangements that will be studied prior to the </w:t>
      </w:r>
      <w:r w:rsidR="00962B70" w:rsidRPr="00B207A9">
        <w:rPr>
          <w:rFonts w:ascii="Arial" w:eastAsia="Times New Roman" w:hAnsi="Arial"/>
          <w:snapToGrid w:val="0"/>
          <w:color w:val="000000"/>
          <w:sz w:val="20"/>
          <w:szCs w:val="20"/>
        </w:rPr>
        <w:t>CATO</w:t>
      </w:r>
      <w:r w:rsidR="00962B70" w:rsidRPr="00051DB2">
        <w:rPr>
          <w:rFonts w:ascii="Arial" w:eastAsia="Times New Roman" w:hAnsi="Arial"/>
          <w:snapToGrid w:val="0"/>
          <w:color w:val="000000"/>
          <w:sz w:val="20"/>
          <w:szCs w:val="20"/>
        </w:rPr>
        <w:t xml:space="preserve"> undertaking the studies. </w:t>
      </w:r>
      <w:r w:rsidR="00962B70" w:rsidRPr="00130832">
        <w:rPr>
          <w:rFonts w:ascii="Arial" w:eastAsia="Times New Roman" w:hAnsi="Arial"/>
          <w:snapToGrid w:val="0"/>
          <w:color w:val="000000"/>
          <w:sz w:val="20"/>
          <w:szCs w:val="20"/>
        </w:rPr>
        <w:t xml:space="preserve">For the avoidance of doubt, compliance </w:t>
      </w:r>
      <w:r w:rsidR="00962B70" w:rsidRPr="00B207A9">
        <w:rPr>
          <w:rFonts w:ascii="Arial" w:eastAsia="Times New Roman" w:hAnsi="Arial"/>
          <w:snapToGrid w:val="0"/>
          <w:color w:val="000000"/>
          <w:sz w:val="20"/>
          <w:szCs w:val="20"/>
        </w:rPr>
        <w:t xml:space="preserve">of CATO Plant and Apparatus </w:t>
      </w:r>
      <w:r w:rsidR="00962B70" w:rsidRPr="00130832">
        <w:rPr>
          <w:rFonts w:ascii="Arial" w:eastAsia="Times New Roman" w:hAnsi="Arial"/>
          <w:snapToGrid w:val="0"/>
          <w:color w:val="000000"/>
          <w:sz w:val="20"/>
          <w:szCs w:val="20"/>
        </w:rPr>
        <w:t xml:space="preserve">with </w:t>
      </w:r>
      <w:r w:rsidR="00962B70" w:rsidRPr="00B207A9">
        <w:rPr>
          <w:rFonts w:ascii="Arial" w:eastAsia="Times New Roman" w:hAnsi="Arial"/>
          <w:snapToGrid w:val="0"/>
          <w:color w:val="000000"/>
          <w:sz w:val="20"/>
          <w:szCs w:val="20"/>
        </w:rPr>
        <w:t>Fault Ride Through</w:t>
      </w:r>
      <w:r w:rsidR="00962B70" w:rsidRPr="00130832">
        <w:rPr>
          <w:rFonts w:ascii="Arial" w:eastAsia="Times New Roman" w:hAnsi="Arial"/>
          <w:snapToGrid w:val="0"/>
          <w:color w:val="000000"/>
          <w:sz w:val="20"/>
          <w:szCs w:val="20"/>
        </w:rPr>
        <w:t xml:space="preserve"> requirements remains the responsibility of the </w:t>
      </w:r>
      <w:r w:rsidR="00962B70" w:rsidRPr="00B207A9">
        <w:rPr>
          <w:rFonts w:ascii="Arial" w:eastAsia="Times New Roman" w:hAnsi="Arial"/>
          <w:snapToGrid w:val="0"/>
          <w:color w:val="000000"/>
          <w:sz w:val="20"/>
          <w:szCs w:val="20"/>
        </w:rPr>
        <w:t>CATO</w:t>
      </w:r>
      <w:r w:rsidR="00962B70" w:rsidRPr="00130832">
        <w:rPr>
          <w:rFonts w:ascii="Arial" w:eastAsia="Times New Roman" w:hAnsi="Arial"/>
          <w:snapToGrid w:val="0"/>
          <w:color w:val="000000"/>
          <w:sz w:val="20"/>
          <w:szCs w:val="20"/>
        </w:rPr>
        <w:t xml:space="preserve"> under all operating conditions.</w:t>
      </w:r>
    </w:p>
    <w:p w14:paraId="68FCD382" w14:textId="77777777" w:rsidR="00962B70" w:rsidRPr="00051DB2" w:rsidRDefault="00962B70" w:rsidP="00962B70">
      <w:pPr>
        <w:ind w:left="1440" w:hanging="1440"/>
        <w:jc w:val="both"/>
        <w:rPr>
          <w:rFonts w:ascii="Arial" w:eastAsia="Times New Roman" w:hAnsi="Arial" w:cs="Arial"/>
          <w:snapToGrid w:val="0"/>
          <w:sz w:val="20"/>
          <w:szCs w:val="20"/>
        </w:rPr>
      </w:pPr>
    </w:p>
    <w:p w14:paraId="464B2294" w14:textId="77777777" w:rsidR="00962B70" w:rsidRPr="00051DB2" w:rsidRDefault="00962B70" w:rsidP="00962B70">
      <w:pPr>
        <w:rPr>
          <w:rFonts w:ascii="Arial" w:eastAsia="Times New Roman" w:hAnsi="Arial" w:cs="Arial"/>
          <w:i/>
          <w:snapToGrid w:val="0"/>
          <w:sz w:val="20"/>
          <w:szCs w:val="20"/>
        </w:rPr>
      </w:pPr>
      <w:bookmarkStart w:id="227" w:name="_1344759597"/>
      <w:bookmarkStart w:id="228" w:name="_MON_1344760107"/>
      <w:bookmarkStart w:id="229" w:name="_MON_1344758579"/>
      <w:bookmarkStart w:id="230" w:name="_MON_1344759162"/>
      <w:bookmarkStart w:id="231" w:name="_MON_1344759473"/>
      <w:bookmarkStart w:id="232" w:name="_MON_1344759523"/>
      <w:bookmarkStart w:id="233" w:name="_MON_1344759578"/>
      <w:bookmarkStart w:id="234" w:name="_MON_1344759496"/>
      <w:bookmarkStart w:id="235" w:name="_MON_1344759605"/>
      <w:bookmarkEnd w:id="227"/>
      <w:bookmarkEnd w:id="228"/>
      <w:bookmarkEnd w:id="229"/>
      <w:bookmarkEnd w:id="230"/>
      <w:bookmarkEnd w:id="231"/>
      <w:bookmarkEnd w:id="232"/>
      <w:bookmarkEnd w:id="233"/>
      <w:bookmarkEnd w:id="234"/>
      <w:bookmarkEnd w:id="235"/>
      <w:r w:rsidRPr="00051DB2">
        <w:rPr>
          <w:rFonts w:ascii="Arial" w:eastAsia="Times New Roman" w:hAnsi="Arial" w:cs="Arial"/>
          <w:i/>
          <w:snapToGrid w:val="0"/>
          <w:sz w:val="20"/>
          <w:szCs w:val="20"/>
        </w:rPr>
        <w:br w:type="page"/>
      </w:r>
    </w:p>
    <w:p w14:paraId="4B7A6760" w14:textId="77777777" w:rsidR="00962B70" w:rsidRPr="00051DB2" w:rsidRDefault="00962B70" w:rsidP="00962B70">
      <w:pPr>
        <w:keepNext/>
        <w:tabs>
          <w:tab w:val="left" w:pos="90"/>
        </w:tabs>
        <w:jc w:val="center"/>
        <w:outlineLvl w:val="0"/>
        <w:rPr>
          <w:rFonts w:ascii="Arial" w:eastAsia="Times New Roman" w:hAnsi="Arial" w:cs="Arial"/>
          <w:b/>
          <w:snapToGrid w:val="0"/>
          <w:sz w:val="20"/>
          <w:szCs w:val="20"/>
        </w:rPr>
      </w:pPr>
      <w:bookmarkStart w:id="236" w:name="_Toc499651117"/>
      <w:bookmarkStart w:id="237" w:name="_Toc123822827"/>
      <w:r w:rsidRPr="00051DB2">
        <w:rPr>
          <w:rFonts w:ascii="Arial" w:eastAsia="Times New Roman" w:hAnsi="Arial" w:cs="Arial"/>
          <w:b/>
          <w:snapToGrid w:val="0"/>
          <w:sz w:val="20"/>
          <w:szCs w:val="20"/>
        </w:rPr>
        <w:lastRenderedPageBreak/>
        <w:t>APPENDIX 4</w:t>
      </w:r>
      <w:bookmarkEnd w:id="236"/>
      <w:bookmarkEnd w:id="237"/>
    </w:p>
    <w:p w14:paraId="31DC9F06" w14:textId="77777777" w:rsidR="00962B70" w:rsidRPr="00051DB2" w:rsidRDefault="00962B70" w:rsidP="00962B70">
      <w:pPr>
        <w:jc w:val="center"/>
        <w:rPr>
          <w:rFonts w:ascii="Arial" w:eastAsia="Times New Roman" w:hAnsi="Arial" w:cs="Arial"/>
          <w:snapToGrid w:val="0"/>
          <w:sz w:val="20"/>
          <w:szCs w:val="20"/>
        </w:rPr>
      </w:pPr>
    </w:p>
    <w:p w14:paraId="77CD7827" w14:textId="77777777" w:rsidR="00962B70" w:rsidRPr="00051DB2" w:rsidRDefault="00962B70" w:rsidP="00962B70">
      <w:pPr>
        <w:keepNext/>
        <w:tabs>
          <w:tab w:val="left" w:pos="90"/>
        </w:tabs>
        <w:jc w:val="center"/>
        <w:outlineLvl w:val="0"/>
        <w:rPr>
          <w:rFonts w:ascii="Arial" w:eastAsia="Times New Roman" w:hAnsi="Arial" w:cs="Arial"/>
          <w:b/>
          <w:snapToGrid w:val="0"/>
          <w:sz w:val="20"/>
          <w:szCs w:val="20"/>
        </w:rPr>
      </w:pPr>
      <w:bookmarkStart w:id="238" w:name="_Toc123822828"/>
      <w:r w:rsidRPr="00051DB2">
        <w:rPr>
          <w:rFonts w:ascii="Arial" w:eastAsia="Times New Roman" w:hAnsi="Arial" w:cs="Arial"/>
          <w:b/>
          <w:snapToGrid w:val="0"/>
          <w:sz w:val="20"/>
          <w:szCs w:val="20"/>
        </w:rPr>
        <w:t>ONSITE SIGNAL PROVISION FOR WITNESSING TESTS</w:t>
      </w:r>
      <w:bookmarkEnd w:id="238"/>
    </w:p>
    <w:p w14:paraId="20875B3E" w14:textId="77777777" w:rsidR="00962B70" w:rsidRPr="00051DB2" w:rsidRDefault="00962B70" w:rsidP="00962B70">
      <w:pPr>
        <w:jc w:val="center"/>
        <w:rPr>
          <w:rFonts w:ascii="Arial" w:eastAsia="Times New Roman" w:hAnsi="Arial" w:cs="Arial"/>
          <w:snapToGrid w:val="0"/>
          <w:sz w:val="20"/>
          <w:szCs w:val="20"/>
        </w:rPr>
      </w:pPr>
    </w:p>
    <w:p w14:paraId="03C422BB" w14:textId="038A48E4" w:rsidR="00962B70" w:rsidRPr="00051DB2" w:rsidRDefault="00F21BD5" w:rsidP="00962B70">
      <w:pPr>
        <w:ind w:left="1418" w:hanging="1418"/>
        <w:jc w:val="both"/>
        <w:rPr>
          <w:rFonts w:ascii="Arial" w:eastAsia="Times New Roman" w:hAnsi="Arial" w:cs="Arial"/>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 xml:space="preserve">.A.4.1 </w:t>
      </w:r>
      <w:r w:rsidR="00962B70" w:rsidRPr="00051DB2">
        <w:rPr>
          <w:rFonts w:ascii="Arial" w:eastAsia="Times New Roman" w:hAnsi="Arial" w:cs="Arial"/>
          <w:sz w:val="20"/>
          <w:szCs w:val="20"/>
        </w:rPr>
        <w:tab/>
        <w:t>During any tests witnessed on-site by The Company and / or PTO, the following signals shall be provided to The Company and / or PTO by the CATO in accordance with ECC.6.6.3.</w:t>
      </w:r>
    </w:p>
    <w:p w14:paraId="1675252C" w14:textId="77777777" w:rsidR="00962B70" w:rsidRPr="00051DB2" w:rsidRDefault="00962B70" w:rsidP="00962B70">
      <w:pPr>
        <w:ind w:left="1418" w:hanging="1418"/>
        <w:jc w:val="both"/>
        <w:rPr>
          <w:rFonts w:ascii="Arial" w:eastAsia="Times New Roman" w:hAnsi="Arial" w:cs="Arial"/>
          <w:sz w:val="20"/>
          <w:szCs w:val="20"/>
        </w:rPr>
      </w:pPr>
    </w:p>
    <w:p w14:paraId="271FB62B" w14:textId="77777777" w:rsidR="00962B70" w:rsidRPr="00051DB2" w:rsidRDefault="00962B70" w:rsidP="00962B70">
      <w:pPr>
        <w:jc w:val="both"/>
        <w:rPr>
          <w:rFonts w:ascii="Arial" w:eastAsia="Times New Roman" w:hAnsi="Arial" w:cs="Arial"/>
          <w:snapToGrid w:val="0"/>
          <w:sz w:val="20"/>
          <w:szCs w:val="20"/>
        </w:rPr>
      </w:pPr>
    </w:p>
    <w:p w14:paraId="069C5768" w14:textId="6B1B0ED8" w:rsidR="00962B70" w:rsidRPr="00051DB2" w:rsidRDefault="00F21BD5" w:rsidP="00962B70">
      <w:pPr>
        <w:jc w:val="both"/>
        <w:rPr>
          <w:rFonts w:ascii="Arial" w:eastAsia="Times New Roman" w:hAnsi="Arial" w:cs="Arial"/>
          <w:b/>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.A.4.3 </w:t>
      </w:r>
      <w:r w:rsidR="00962B70" w:rsidRPr="00051DB2">
        <w:rPr>
          <w:rFonts w:ascii="Arial" w:eastAsia="Times New Roman" w:hAnsi="Arial" w:cs="Arial"/>
          <w:snapToGrid w:val="0"/>
          <w:sz w:val="20"/>
          <w:szCs w:val="20"/>
        </w:rPr>
        <w:tab/>
      </w:r>
    </w:p>
    <w:p w14:paraId="36D1E4B5" w14:textId="77777777" w:rsidR="00962B70" w:rsidRPr="00051DB2" w:rsidRDefault="00962B70" w:rsidP="00962B70">
      <w:pPr>
        <w:jc w:val="both"/>
        <w:rPr>
          <w:rFonts w:ascii="Arial" w:eastAsia="Times New Roman" w:hAnsi="Arial" w:cs="Arial"/>
          <w:snapToGrid w:val="0"/>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4"/>
        <w:gridCol w:w="5387"/>
      </w:tblGrid>
      <w:tr w:rsidR="005476F7" w:rsidRPr="00051DB2" w14:paraId="558B42CC" w14:textId="77777777">
        <w:tc>
          <w:tcPr>
            <w:tcW w:w="1984" w:type="dxa"/>
            <w:tcBorders>
              <w:top w:val="single" w:sz="4" w:space="0" w:color="auto"/>
              <w:left w:val="single" w:sz="4" w:space="0" w:color="auto"/>
              <w:bottom w:val="single" w:sz="4" w:space="0" w:color="auto"/>
              <w:right w:val="single" w:sz="4" w:space="0" w:color="auto"/>
            </w:tcBorders>
          </w:tcPr>
          <w:p w14:paraId="2D3FC8E0" w14:textId="77777777" w:rsidR="00962B70" w:rsidRPr="00051DB2" w:rsidRDefault="00962B70" w:rsidP="00962B70">
            <w:pPr>
              <w:jc w:val="both"/>
              <w:rPr>
                <w:rFonts w:ascii="Arial" w:eastAsia="Times New Roman" w:hAnsi="Arial" w:cs="Arial"/>
                <w:snapToGrid w:val="0"/>
                <w:sz w:val="20"/>
                <w:szCs w:val="20"/>
              </w:rPr>
            </w:pPr>
          </w:p>
        </w:tc>
        <w:tc>
          <w:tcPr>
            <w:tcW w:w="5387" w:type="dxa"/>
            <w:tcBorders>
              <w:top w:val="single" w:sz="4" w:space="0" w:color="auto"/>
              <w:left w:val="single" w:sz="4" w:space="0" w:color="auto"/>
              <w:bottom w:val="single" w:sz="4" w:space="0" w:color="auto"/>
              <w:right w:val="single" w:sz="4" w:space="0" w:color="auto"/>
            </w:tcBorders>
            <w:hideMark/>
          </w:tcPr>
          <w:p w14:paraId="0309FA0B" w14:textId="77777777" w:rsidR="00962B70" w:rsidRPr="00051DB2" w:rsidRDefault="00962B70" w:rsidP="00962B70">
            <w:pPr>
              <w:jc w:val="both"/>
              <w:rPr>
                <w:rFonts w:ascii="Arial" w:eastAsia="Times New Roman" w:hAnsi="Arial" w:cs="Arial"/>
                <w:b/>
                <w:snapToGrid w:val="0"/>
                <w:sz w:val="20"/>
                <w:szCs w:val="20"/>
              </w:rPr>
            </w:pPr>
            <w:r w:rsidRPr="00051DB2">
              <w:rPr>
                <w:rFonts w:ascii="Arial" w:eastAsia="Times New Roman" w:hAnsi="Arial" w:cs="Arial"/>
                <w:snapToGrid w:val="0"/>
                <w:sz w:val="20"/>
                <w:szCs w:val="20"/>
              </w:rPr>
              <w:t xml:space="preserve">Each </w:t>
            </w:r>
            <w:r w:rsidRPr="00051DB2">
              <w:rPr>
                <w:rFonts w:ascii="Arial" w:eastAsia="Times New Roman" w:hAnsi="Arial" w:cs="Arial"/>
                <w:b/>
                <w:snapToGrid w:val="0"/>
                <w:sz w:val="20"/>
                <w:szCs w:val="20"/>
              </w:rPr>
              <w:t>CATO</w:t>
            </w:r>
          </w:p>
          <w:p w14:paraId="30CA221B" w14:textId="77777777" w:rsidR="00962B70" w:rsidRPr="00051DB2" w:rsidRDefault="00962B70" w:rsidP="00962B70">
            <w:pPr>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at CATO Interface Point </w:t>
            </w:r>
          </w:p>
        </w:tc>
      </w:tr>
      <w:tr w:rsidR="005476F7" w:rsidRPr="00051DB2" w14:paraId="2A756E37" w14:textId="77777777">
        <w:tc>
          <w:tcPr>
            <w:tcW w:w="1984" w:type="dxa"/>
            <w:tcBorders>
              <w:top w:val="single" w:sz="4" w:space="0" w:color="auto"/>
              <w:left w:val="single" w:sz="4" w:space="0" w:color="auto"/>
              <w:bottom w:val="single" w:sz="4" w:space="0" w:color="auto"/>
              <w:right w:val="single" w:sz="4" w:space="0" w:color="auto"/>
            </w:tcBorders>
            <w:hideMark/>
          </w:tcPr>
          <w:p w14:paraId="5A8E668C" w14:textId="658C735A" w:rsidR="00962B70" w:rsidRPr="00051DB2" w:rsidRDefault="00BA5B3D" w:rsidP="00962B70">
            <w:pPr>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CP.A.4.3.1(a)</w:t>
            </w:r>
          </w:p>
          <w:p w14:paraId="2400EBEB" w14:textId="77777777" w:rsidR="00962B70" w:rsidRPr="00051DB2" w:rsidRDefault="00962B70" w:rsidP="00962B70">
            <w:pPr>
              <w:jc w:val="both"/>
              <w:rPr>
                <w:rFonts w:ascii="Arial" w:eastAsia="Times New Roman" w:hAnsi="Arial" w:cs="Arial"/>
                <w:snapToGrid w:val="0"/>
                <w:sz w:val="20"/>
                <w:szCs w:val="20"/>
              </w:rPr>
            </w:pPr>
            <w:r w:rsidRPr="00051DB2">
              <w:rPr>
                <w:rFonts w:ascii="Arial" w:eastAsia="Times New Roman" w:hAnsi="Arial" w:cs="Arial"/>
                <w:snapToGrid w:val="0"/>
                <w:sz w:val="20"/>
                <w:szCs w:val="20"/>
              </w:rPr>
              <w:t>Real Time on site.</w:t>
            </w:r>
          </w:p>
        </w:tc>
        <w:tc>
          <w:tcPr>
            <w:tcW w:w="5387" w:type="dxa"/>
            <w:tcBorders>
              <w:top w:val="single" w:sz="4" w:space="0" w:color="auto"/>
              <w:left w:val="single" w:sz="4" w:space="0" w:color="auto"/>
              <w:bottom w:val="single" w:sz="4" w:space="0" w:color="auto"/>
              <w:right w:val="single" w:sz="4" w:space="0" w:color="auto"/>
            </w:tcBorders>
            <w:hideMark/>
          </w:tcPr>
          <w:p w14:paraId="52674ECB" w14:textId="77777777" w:rsidR="00962B70" w:rsidRPr="00051DB2" w:rsidRDefault="00962B70">
            <w:pPr>
              <w:numPr>
                <w:ilvl w:val="0"/>
                <w:numId w:val="9"/>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Total Active Power (MW)</w:t>
            </w:r>
          </w:p>
          <w:p w14:paraId="604692F7" w14:textId="77777777" w:rsidR="00962B70" w:rsidRPr="00051DB2" w:rsidRDefault="00962B70">
            <w:pPr>
              <w:numPr>
                <w:ilvl w:val="0"/>
                <w:numId w:val="9"/>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Total Reactive Power (MVAr)</w:t>
            </w:r>
          </w:p>
          <w:p w14:paraId="0E810A0A" w14:textId="77777777" w:rsidR="00962B70" w:rsidRPr="00051DB2" w:rsidRDefault="00962B70">
            <w:pPr>
              <w:numPr>
                <w:ilvl w:val="0"/>
                <w:numId w:val="9"/>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 xml:space="preserve">Line-line Voltage (kV) </w:t>
            </w:r>
          </w:p>
          <w:p w14:paraId="076AE23A" w14:textId="77777777" w:rsidR="00962B70" w:rsidRPr="00051DB2" w:rsidRDefault="00962B70">
            <w:pPr>
              <w:numPr>
                <w:ilvl w:val="0"/>
                <w:numId w:val="9"/>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System Frequency (Hz)</w:t>
            </w:r>
          </w:p>
        </w:tc>
      </w:tr>
      <w:tr w:rsidR="005476F7" w:rsidRPr="00051DB2" w14:paraId="6E68F7D7" w14:textId="77777777">
        <w:tc>
          <w:tcPr>
            <w:tcW w:w="1984" w:type="dxa"/>
            <w:tcBorders>
              <w:top w:val="single" w:sz="4" w:space="0" w:color="auto"/>
              <w:left w:val="single" w:sz="4" w:space="0" w:color="auto"/>
              <w:bottom w:val="single" w:sz="4" w:space="0" w:color="auto"/>
              <w:right w:val="single" w:sz="4" w:space="0" w:color="auto"/>
            </w:tcBorders>
            <w:hideMark/>
          </w:tcPr>
          <w:p w14:paraId="7611EEB9" w14:textId="6468EBB2" w:rsidR="00962B70" w:rsidRPr="00051DB2" w:rsidRDefault="00BA5B3D" w:rsidP="00962B70">
            <w:pPr>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CP.A.4.3.1(b)</w:t>
            </w:r>
          </w:p>
          <w:p w14:paraId="290018A2" w14:textId="77777777" w:rsidR="00962B70" w:rsidRPr="00051DB2" w:rsidRDefault="00962B70" w:rsidP="00962B70">
            <w:pPr>
              <w:jc w:val="both"/>
              <w:rPr>
                <w:rFonts w:ascii="Arial" w:eastAsia="Times New Roman" w:hAnsi="Arial" w:cs="Arial"/>
                <w:snapToGrid w:val="0"/>
                <w:sz w:val="20"/>
                <w:szCs w:val="20"/>
              </w:rPr>
            </w:pPr>
            <w:r w:rsidRPr="00051DB2">
              <w:rPr>
                <w:rFonts w:ascii="Arial" w:eastAsia="Times New Roman" w:hAnsi="Arial" w:cs="Arial"/>
                <w:snapToGrid w:val="0"/>
                <w:sz w:val="20"/>
                <w:szCs w:val="20"/>
              </w:rPr>
              <w:t>Real Time on site or Down-</w:t>
            </w:r>
          </w:p>
          <w:p w14:paraId="03BDC836" w14:textId="77777777" w:rsidR="00962B70" w:rsidRPr="00051DB2" w:rsidRDefault="00962B70" w:rsidP="00962B70">
            <w:pPr>
              <w:jc w:val="both"/>
              <w:rPr>
                <w:rFonts w:ascii="Arial" w:eastAsia="Times New Roman" w:hAnsi="Arial" w:cs="Arial"/>
                <w:snapToGrid w:val="0"/>
                <w:sz w:val="20"/>
                <w:szCs w:val="20"/>
              </w:rPr>
            </w:pPr>
            <w:r w:rsidRPr="00051DB2">
              <w:rPr>
                <w:rFonts w:ascii="Arial" w:eastAsia="Times New Roman" w:hAnsi="Arial" w:cs="Arial"/>
                <w:snapToGrid w:val="0"/>
                <w:sz w:val="20"/>
                <w:szCs w:val="20"/>
              </w:rPr>
              <w:t>loadable</w:t>
            </w:r>
          </w:p>
        </w:tc>
        <w:tc>
          <w:tcPr>
            <w:tcW w:w="5387" w:type="dxa"/>
            <w:tcBorders>
              <w:top w:val="single" w:sz="4" w:space="0" w:color="auto"/>
              <w:left w:val="single" w:sz="4" w:space="0" w:color="auto"/>
              <w:bottom w:val="single" w:sz="4" w:space="0" w:color="auto"/>
              <w:right w:val="single" w:sz="4" w:space="0" w:color="auto"/>
            </w:tcBorders>
            <w:hideMark/>
          </w:tcPr>
          <w:p w14:paraId="22B66C6D" w14:textId="77777777" w:rsidR="00962B70" w:rsidRPr="00051DB2" w:rsidRDefault="00962B70">
            <w:pPr>
              <w:numPr>
                <w:ilvl w:val="0"/>
                <w:numId w:val="10"/>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Injected voltage signal (per unit voltage) or test logic signal (Boolean) when appropriate</w:t>
            </w:r>
          </w:p>
          <w:p w14:paraId="4B6A5CE6" w14:textId="30605932" w:rsidR="00962B70" w:rsidRPr="00051DB2" w:rsidRDefault="00962B70">
            <w:pPr>
              <w:numPr>
                <w:ilvl w:val="0"/>
                <w:numId w:val="10"/>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CATO Interface Point site voltage (kV) as applicable and as agreed with The Company and PTO.</w:t>
            </w:r>
          </w:p>
          <w:p w14:paraId="4A7AD273" w14:textId="77777777" w:rsidR="00962B70" w:rsidRPr="00051DB2" w:rsidRDefault="00962B70" w:rsidP="00876314">
            <w:pPr>
              <w:autoSpaceDE w:val="0"/>
              <w:autoSpaceDN w:val="0"/>
              <w:adjustRightInd w:val="0"/>
              <w:snapToGrid w:val="0"/>
              <w:ind w:left="318"/>
              <w:jc w:val="both"/>
              <w:rPr>
                <w:rFonts w:ascii="Arial" w:eastAsia="Times New Roman" w:hAnsi="Arial" w:cs="Arial"/>
                <w:sz w:val="20"/>
                <w:szCs w:val="20"/>
              </w:rPr>
            </w:pPr>
          </w:p>
          <w:p w14:paraId="64E85905" w14:textId="0679A4FA" w:rsidR="00962B70" w:rsidRPr="00051DB2" w:rsidRDefault="00962B70">
            <w:pPr>
              <w:numPr>
                <w:ilvl w:val="0"/>
                <w:numId w:val="10"/>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 xml:space="preserve">The individual </w:t>
            </w:r>
            <w:r w:rsidRPr="00051DB2">
              <w:rPr>
                <w:rFonts w:ascii="Arial" w:eastAsia="Times New Roman" w:hAnsi="Arial" w:cs="Arial"/>
                <w:bCs/>
                <w:sz w:val="20"/>
                <w:szCs w:val="20"/>
              </w:rPr>
              <w:t xml:space="preserve">Reactive Power </w:t>
            </w:r>
            <w:r w:rsidRPr="00051DB2">
              <w:rPr>
                <w:rFonts w:ascii="Arial" w:eastAsia="Times New Roman" w:hAnsi="Arial" w:cs="Arial"/>
                <w:sz w:val="20"/>
                <w:szCs w:val="20"/>
              </w:rPr>
              <w:t xml:space="preserve">contributions from each Reactive Power source at the CATO Interface Site, as agreed with </w:t>
            </w:r>
            <w:r w:rsidRPr="00051DB2">
              <w:rPr>
                <w:rFonts w:ascii="Arial" w:eastAsia="Times New Roman" w:hAnsi="Arial" w:cs="Arial"/>
                <w:bCs/>
                <w:sz w:val="20"/>
                <w:szCs w:val="20"/>
              </w:rPr>
              <w:t xml:space="preserve">The Company and PTO. </w:t>
            </w:r>
          </w:p>
          <w:p w14:paraId="40AC0D74" w14:textId="77777777" w:rsidR="00962B70" w:rsidRPr="00051DB2" w:rsidRDefault="00962B70">
            <w:pPr>
              <w:numPr>
                <w:ilvl w:val="0"/>
                <w:numId w:val="10"/>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Control system parameters as agreed with The Company and PTO as applicable.</w:t>
            </w:r>
          </w:p>
          <w:p w14:paraId="238CDF8D" w14:textId="77777777" w:rsidR="00962B70" w:rsidRPr="00051DB2" w:rsidRDefault="00962B70" w:rsidP="00FE24E7">
            <w:pPr>
              <w:autoSpaceDE w:val="0"/>
              <w:autoSpaceDN w:val="0"/>
              <w:adjustRightInd w:val="0"/>
              <w:snapToGrid w:val="0"/>
              <w:spacing w:after="120"/>
              <w:ind w:left="318"/>
              <w:jc w:val="both"/>
              <w:rPr>
                <w:rFonts w:ascii="Arial" w:eastAsia="Times New Roman" w:hAnsi="Arial" w:cs="Arial"/>
                <w:sz w:val="20"/>
                <w:szCs w:val="20"/>
              </w:rPr>
            </w:pPr>
          </w:p>
        </w:tc>
      </w:tr>
    </w:tbl>
    <w:p w14:paraId="1464C007" w14:textId="77777777" w:rsidR="00962B70" w:rsidRPr="00051DB2" w:rsidRDefault="00962B70" w:rsidP="00962B70">
      <w:pPr>
        <w:autoSpaceDE w:val="0"/>
        <w:autoSpaceDN w:val="0"/>
        <w:adjustRightInd w:val="0"/>
        <w:ind w:left="1440"/>
        <w:jc w:val="both"/>
        <w:rPr>
          <w:rFonts w:ascii="Arial" w:eastAsia="Times New Roman" w:hAnsi="Arial" w:cs="Arial"/>
          <w:sz w:val="20"/>
          <w:szCs w:val="20"/>
        </w:rPr>
      </w:pPr>
    </w:p>
    <w:p w14:paraId="782788C8" w14:textId="00A64561" w:rsidR="00962B70" w:rsidRPr="00051DB2" w:rsidRDefault="00F21BD5" w:rsidP="00962B70">
      <w:pPr>
        <w:ind w:left="1440" w:hanging="1440"/>
        <w:jc w:val="both"/>
        <w:rPr>
          <w:rFonts w:ascii="Arial" w:eastAsia="Times New Roman" w:hAnsi="Arial" w:cs="Arial"/>
          <w:b/>
          <w:i/>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.A.4.3.2</w:t>
      </w:r>
      <w:r w:rsidR="00962B70" w:rsidRPr="00051DB2">
        <w:rPr>
          <w:rFonts w:ascii="Arial" w:eastAsia="Times New Roman" w:hAnsi="Arial" w:cs="Arial"/>
          <w:sz w:val="20"/>
          <w:szCs w:val="20"/>
        </w:rPr>
        <w:tab/>
        <w:t>The Company</w:t>
      </w:r>
      <w:r w:rsidR="00962B70" w:rsidRPr="00051DB2">
        <w:rPr>
          <w:rFonts w:ascii="Arial" w:eastAsia="Times New Roman" w:hAnsi="Arial" w:cs="Arial"/>
          <w:bCs/>
          <w:sz w:val="20"/>
          <w:szCs w:val="20"/>
        </w:rPr>
        <w:t xml:space="preserve"> and PTO</w:t>
      </w:r>
      <w:r w:rsidR="00962B70" w:rsidRPr="00051DB2">
        <w:rPr>
          <w:rFonts w:ascii="Arial" w:eastAsia="Times New Roman" w:hAnsi="Arial" w:cs="Arial"/>
          <w:sz w:val="20"/>
          <w:szCs w:val="20"/>
        </w:rPr>
        <w:t xml:space="preserve"> accept that the signals specified in </w:t>
      </w:r>
      <w:r w:rsidR="00BA5B3D">
        <w:rPr>
          <w:rFonts w:ascii="Arial" w:eastAsia="Times New Roman" w:hAnsi="Arial" w:cs="Arial"/>
          <w:sz w:val="20"/>
          <w:szCs w:val="20"/>
        </w:rPr>
        <w:t>C</w:t>
      </w:r>
      <w:r w:rsidR="00962B70" w:rsidRPr="00051DB2">
        <w:rPr>
          <w:rFonts w:ascii="Arial" w:eastAsia="Times New Roman" w:hAnsi="Arial" w:cs="Arial"/>
          <w:sz w:val="20"/>
          <w:szCs w:val="20"/>
        </w:rPr>
        <w:t>CP.A.4.3.1(c) may have lower effective sample rates than those required in ECC.6.6.3 although any signals supplied for connection to The Company’s and/or PTO’s recording equipment which do not meet at least the sample rates detailed in ECC.6.6.3 should have the actual sample rates indicated to The Company and/ or PTO before testing commences.</w:t>
      </w:r>
    </w:p>
    <w:p w14:paraId="1FB7625C" w14:textId="77777777" w:rsidR="00962B70" w:rsidRPr="00051DB2" w:rsidRDefault="00962B70" w:rsidP="00962B70">
      <w:pPr>
        <w:autoSpaceDE w:val="0"/>
        <w:autoSpaceDN w:val="0"/>
        <w:adjustRightInd w:val="0"/>
        <w:ind w:left="1440"/>
        <w:jc w:val="both"/>
        <w:rPr>
          <w:rFonts w:ascii="Arial" w:eastAsia="Times New Roman" w:hAnsi="Arial" w:cs="Arial"/>
          <w:sz w:val="20"/>
          <w:szCs w:val="20"/>
        </w:rPr>
      </w:pPr>
    </w:p>
    <w:p w14:paraId="59452715" w14:textId="37413DA7" w:rsidR="00962B70" w:rsidRPr="00051DB2" w:rsidRDefault="00F21BD5" w:rsidP="00962B70">
      <w:pPr>
        <w:ind w:left="1440" w:hanging="1440"/>
        <w:jc w:val="both"/>
        <w:rPr>
          <w:rFonts w:ascii="Arial" w:eastAsia="Times New Roman" w:hAnsi="Arial" w:cs="Arial"/>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.A.4.3.3</w:t>
      </w:r>
      <w:r w:rsidR="00962B70" w:rsidRPr="00051DB2">
        <w:rPr>
          <w:rFonts w:ascii="Arial" w:eastAsia="Times New Roman" w:hAnsi="Arial" w:cs="Arial"/>
          <w:sz w:val="20"/>
          <w:szCs w:val="20"/>
        </w:rPr>
        <w:tab/>
        <w:t xml:space="preserve">For all The Company and / or PTO witnessed testing </w:t>
      </w:r>
      <w:proofErr w:type="gramStart"/>
      <w:r w:rsidR="00962B70" w:rsidRPr="00051DB2">
        <w:rPr>
          <w:rFonts w:ascii="Arial" w:eastAsia="Times New Roman" w:hAnsi="Arial" w:cs="Arial"/>
          <w:sz w:val="20"/>
          <w:szCs w:val="20"/>
        </w:rPr>
        <w:t>either;</w:t>
      </w:r>
      <w:proofErr w:type="gramEnd"/>
      <w:r w:rsidR="00962B70" w:rsidRPr="00051DB2">
        <w:rPr>
          <w:rFonts w:ascii="Arial" w:eastAsia="Times New Roman" w:hAnsi="Arial" w:cs="Arial"/>
          <w:sz w:val="20"/>
          <w:szCs w:val="20"/>
        </w:rPr>
        <w:t xml:space="preserve"> </w:t>
      </w:r>
    </w:p>
    <w:p w14:paraId="4CF92B4B" w14:textId="77777777" w:rsidR="00962B70" w:rsidRPr="00051DB2" w:rsidRDefault="00962B70" w:rsidP="00962B70">
      <w:pPr>
        <w:ind w:left="1440" w:hanging="1440"/>
        <w:jc w:val="both"/>
        <w:rPr>
          <w:rFonts w:ascii="Arial" w:eastAsia="Times New Roman" w:hAnsi="Arial" w:cs="Arial"/>
          <w:sz w:val="20"/>
          <w:szCs w:val="20"/>
        </w:rPr>
      </w:pPr>
    </w:p>
    <w:p w14:paraId="0DFEADD9" w14:textId="2544A4E3" w:rsidR="00962B70" w:rsidRPr="00051DB2" w:rsidRDefault="00962B70">
      <w:pPr>
        <w:numPr>
          <w:ilvl w:val="0"/>
          <w:numId w:val="11"/>
        </w:numPr>
        <w:autoSpaceDE w:val="0"/>
        <w:autoSpaceDN w:val="0"/>
        <w:adjustRightInd w:val="0"/>
        <w:snapToGrid w:val="0"/>
        <w:jc w:val="both"/>
        <w:rPr>
          <w:rFonts w:ascii="Arial" w:eastAsia="Times New Roman" w:hAnsi="Arial" w:cs="Arial"/>
          <w:sz w:val="20"/>
          <w:szCs w:val="20"/>
        </w:rPr>
      </w:pPr>
      <w:r w:rsidRPr="00051DB2">
        <w:rPr>
          <w:rFonts w:ascii="Arial" w:eastAsia="Times New Roman" w:hAnsi="Arial" w:cs="Arial"/>
          <w:sz w:val="20"/>
          <w:szCs w:val="20"/>
        </w:rPr>
        <w:t xml:space="preserve">the CATO shall provide to The Company and PTO all signals outlined in </w:t>
      </w:r>
      <w:r w:rsidR="00BA5B3D">
        <w:rPr>
          <w:rFonts w:ascii="Arial" w:eastAsia="Times New Roman" w:hAnsi="Arial" w:cs="Arial"/>
          <w:sz w:val="20"/>
          <w:szCs w:val="20"/>
        </w:rPr>
        <w:t>C</w:t>
      </w:r>
      <w:r w:rsidRPr="00051DB2">
        <w:rPr>
          <w:rFonts w:ascii="Arial" w:eastAsia="Times New Roman" w:hAnsi="Arial" w:cs="Arial"/>
          <w:sz w:val="20"/>
          <w:szCs w:val="20"/>
        </w:rPr>
        <w:t>CP.A.4.3.1 direct at the CATO Interface Point without any attenuation, delay or filtering which would result in the inability to fully demonstrate the objectives of the test, or identify any potential safety or plant instability issues, and with a signal update rate</w:t>
      </w:r>
      <w:r w:rsidR="00A217DA">
        <w:rPr>
          <w:rFonts w:ascii="Arial" w:eastAsia="Times New Roman" w:hAnsi="Arial" w:cs="Arial"/>
          <w:sz w:val="20"/>
          <w:szCs w:val="20"/>
        </w:rPr>
        <w:t xml:space="preserve">.  </w:t>
      </w:r>
      <w:r w:rsidR="0030207E">
        <w:rPr>
          <w:rFonts w:ascii="Arial" w:eastAsia="Times New Roman" w:hAnsi="Arial" w:cs="Arial"/>
          <w:sz w:val="20"/>
          <w:szCs w:val="20"/>
        </w:rPr>
        <w:t xml:space="preserve">Signal parameters as detailed in </w:t>
      </w:r>
      <w:r w:rsidRPr="00051DB2">
        <w:rPr>
          <w:rFonts w:ascii="Arial" w:eastAsia="Times New Roman" w:hAnsi="Arial" w:cs="Arial"/>
          <w:sz w:val="20"/>
          <w:szCs w:val="20"/>
        </w:rPr>
        <w:t>ECC.6.6.3.2</w:t>
      </w:r>
      <w:r w:rsidR="0029182E">
        <w:rPr>
          <w:rFonts w:ascii="Arial" w:eastAsia="Times New Roman" w:hAnsi="Arial" w:cs="Arial"/>
          <w:sz w:val="20"/>
          <w:szCs w:val="20"/>
        </w:rPr>
        <w:t xml:space="preserve"> of the Grid Code</w:t>
      </w:r>
      <w:r w:rsidR="0030207E">
        <w:rPr>
          <w:rFonts w:ascii="Arial" w:eastAsia="Times New Roman" w:hAnsi="Arial" w:cs="Arial"/>
          <w:sz w:val="20"/>
          <w:szCs w:val="20"/>
        </w:rPr>
        <w:t xml:space="preserve"> would be considered appropriate for this purpose</w:t>
      </w:r>
      <w:r w:rsidRPr="00051DB2">
        <w:rPr>
          <w:rFonts w:ascii="Arial" w:eastAsia="Times New Roman" w:hAnsi="Arial" w:cs="Arial"/>
          <w:sz w:val="20"/>
          <w:szCs w:val="20"/>
        </w:rPr>
        <w:t>; or</w:t>
      </w:r>
    </w:p>
    <w:p w14:paraId="7E6009E3" w14:textId="77777777" w:rsidR="00962B70" w:rsidRPr="00051DB2" w:rsidRDefault="00962B70" w:rsidP="00962B70">
      <w:pPr>
        <w:ind w:left="2520"/>
        <w:jc w:val="both"/>
        <w:rPr>
          <w:rFonts w:ascii="Arial" w:eastAsia="Times New Roman" w:hAnsi="Arial" w:cs="Arial"/>
          <w:sz w:val="20"/>
          <w:szCs w:val="20"/>
        </w:rPr>
      </w:pPr>
    </w:p>
    <w:p w14:paraId="4568422D" w14:textId="3F6C2064" w:rsidR="00962B70" w:rsidRPr="00051DB2" w:rsidRDefault="00962B70">
      <w:pPr>
        <w:numPr>
          <w:ilvl w:val="0"/>
          <w:numId w:val="11"/>
        </w:numPr>
        <w:autoSpaceDE w:val="0"/>
        <w:autoSpaceDN w:val="0"/>
        <w:adjustRightInd w:val="0"/>
        <w:snapToGrid w:val="0"/>
        <w:jc w:val="both"/>
        <w:rPr>
          <w:rFonts w:ascii="Arial" w:eastAsia="Times New Roman" w:hAnsi="Arial" w:cs="Arial"/>
          <w:sz w:val="20"/>
          <w:szCs w:val="20"/>
        </w:rPr>
      </w:pPr>
      <w:r w:rsidRPr="00051DB2">
        <w:rPr>
          <w:rFonts w:ascii="Arial" w:eastAsia="Times New Roman" w:hAnsi="Arial" w:cs="Arial"/>
          <w:sz w:val="20"/>
          <w:szCs w:val="20"/>
        </w:rPr>
        <w:t xml:space="preserve">The CATO shall provide signals </w:t>
      </w:r>
      <w:r w:rsidR="00BA5B3D">
        <w:rPr>
          <w:rFonts w:ascii="Arial" w:eastAsia="Times New Roman" w:hAnsi="Arial" w:cs="Arial"/>
          <w:sz w:val="20"/>
          <w:szCs w:val="20"/>
        </w:rPr>
        <w:t>C</w:t>
      </w:r>
      <w:r w:rsidRPr="00051DB2">
        <w:rPr>
          <w:rFonts w:ascii="Arial" w:eastAsia="Times New Roman" w:hAnsi="Arial" w:cs="Arial"/>
          <w:sz w:val="20"/>
          <w:szCs w:val="20"/>
        </w:rPr>
        <w:t>CP.A.4.3.1(a) direct from one or more transducer(s) connected to current and voltage transformers for monitoring in real time on site; or,</w:t>
      </w:r>
    </w:p>
    <w:p w14:paraId="4BBF83CD" w14:textId="77777777" w:rsidR="00962B70" w:rsidRPr="00051DB2" w:rsidRDefault="00962B70" w:rsidP="00962B70">
      <w:pPr>
        <w:ind w:left="1440"/>
        <w:jc w:val="both"/>
        <w:rPr>
          <w:rFonts w:ascii="Arial" w:eastAsia="Times New Roman" w:hAnsi="Arial" w:cs="Arial"/>
          <w:sz w:val="20"/>
          <w:szCs w:val="20"/>
        </w:rPr>
      </w:pPr>
    </w:p>
    <w:p w14:paraId="0D3025F1" w14:textId="322384D0" w:rsidR="00962B70" w:rsidRPr="00051DB2" w:rsidRDefault="00F21BD5" w:rsidP="00962B70">
      <w:pPr>
        <w:ind w:left="1418" w:hanging="1276"/>
        <w:jc w:val="both"/>
        <w:rPr>
          <w:rFonts w:ascii="Arial" w:eastAsia="Times New Roman" w:hAnsi="Arial" w:cs="Arial"/>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.A.4.3.4</w:t>
      </w:r>
      <w:r w:rsidR="00962B70" w:rsidRPr="00051DB2">
        <w:rPr>
          <w:rFonts w:ascii="Arial" w:eastAsia="Times New Roman" w:hAnsi="Arial" w:cs="Arial"/>
          <w:sz w:val="20"/>
          <w:szCs w:val="20"/>
        </w:rPr>
        <w:tab/>
      </w:r>
      <w:r w:rsidR="00962B70" w:rsidRPr="00051DB2">
        <w:rPr>
          <w:rFonts w:ascii="Arial" w:eastAsia="Times New Roman" w:hAnsi="Arial" w:cs="Arial"/>
          <w:bCs/>
          <w:sz w:val="20"/>
          <w:szCs w:val="20"/>
        </w:rPr>
        <w:t xml:space="preserve">Options </w:t>
      </w:r>
      <w:r w:rsidR="00BA5B3D">
        <w:rPr>
          <w:rFonts w:ascii="Arial" w:eastAsia="Times New Roman" w:hAnsi="Arial" w:cs="Arial"/>
          <w:bCs/>
          <w:sz w:val="20"/>
          <w:szCs w:val="20"/>
        </w:rPr>
        <w:t>C</w:t>
      </w:r>
      <w:r w:rsidR="00962B70" w:rsidRPr="00051DB2">
        <w:rPr>
          <w:rFonts w:ascii="Arial" w:eastAsia="Times New Roman" w:hAnsi="Arial" w:cs="Arial"/>
          <w:bCs/>
          <w:sz w:val="20"/>
          <w:szCs w:val="20"/>
        </w:rPr>
        <w:t xml:space="preserve">CP.A.4.3.3 (ii) and (iii) will only be available on condition </w:t>
      </w:r>
      <w:proofErr w:type="gramStart"/>
      <w:r w:rsidR="00962B70" w:rsidRPr="00051DB2">
        <w:rPr>
          <w:rFonts w:ascii="Arial" w:eastAsia="Times New Roman" w:hAnsi="Arial" w:cs="Arial"/>
          <w:bCs/>
          <w:sz w:val="20"/>
          <w:szCs w:val="20"/>
        </w:rPr>
        <w:t>that;</w:t>
      </w:r>
      <w:proofErr w:type="gramEnd"/>
    </w:p>
    <w:p w14:paraId="0B2C598F" w14:textId="77777777" w:rsidR="00962B70" w:rsidRPr="00051DB2" w:rsidRDefault="00962B70" w:rsidP="00962B70">
      <w:pPr>
        <w:tabs>
          <w:tab w:val="left" w:pos="2127"/>
        </w:tabs>
        <w:ind w:left="2127" w:hanging="687"/>
        <w:jc w:val="both"/>
        <w:rPr>
          <w:rFonts w:ascii="Arial" w:eastAsia="Times New Roman" w:hAnsi="Arial" w:cs="Arial"/>
          <w:sz w:val="20"/>
          <w:szCs w:val="20"/>
        </w:rPr>
      </w:pPr>
      <w:r w:rsidRPr="00051DB2">
        <w:rPr>
          <w:rFonts w:ascii="Arial" w:eastAsia="Times New Roman" w:hAnsi="Arial" w:cs="Arial"/>
          <w:bCs/>
          <w:sz w:val="20"/>
          <w:szCs w:val="20"/>
        </w:rPr>
        <w:t xml:space="preserve"> </w:t>
      </w:r>
    </w:p>
    <w:p w14:paraId="3F746F9B" w14:textId="17AAEA0B" w:rsidR="00962B70" w:rsidRPr="00051DB2" w:rsidRDefault="00962B70">
      <w:pPr>
        <w:numPr>
          <w:ilvl w:val="4"/>
          <w:numId w:val="11"/>
        </w:numPr>
        <w:tabs>
          <w:tab w:val="left" w:pos="2127"/>
        </w:tabs>
        <w:autoSpaceDE w:val="0"/>
        <w:autoSpaceDN w:val="0"/>
        <w:adjustRightInd w:val="0"/>
        <w:snapToGrid w:val="0"/>
        <w:ind w:left="2127" w:hanging="687"/>
        <w:jc w:val="both"/>
        <w:rPr>
          <w:rFonts w:ascii="Arial" w:eastAsia="Times New Roman" w:hAnsi="Arial" w:cs="Arial"/>
          <w:sz w:val="20"/>
          <w:szCs w:val="20"/>
        </w:rPr>
      </w:pPr>
      <w:r w:rsidRPr="00051DB2">
        <w:rPr>
          <w:rFonts w:ascii="Arial" w:eastAsia="Times New Roman" w:hAnsi="Arial" w:cs="Arial"/>
          <w:sz w:val="20"/>
          <w:szCs w:val="20"/>
        </w:rPr>
        <w:t xml:space="preserve">all signals outlined in </w:t>
      </w:r>
      <w:r w:rsidR="00BA5B3D">
        <w:rPr>
          <w:rFonts w:ascii="Arial" w:eastAsia="Times New Roman" w:hAnsi="Arial" w:cs="Arial"/>
          <w:sz w:val="20"/>
          <w:szCs w:val="20"/>
        </w:rPr>
        <w:t>C</w:t>
      </w:r>
      <w:r w:rsidRPr="00051DB2">
        <w:rPr>
          <w:rFonts w:ascii="Arial" w:eastAsia="Times New Roman" w:hAnsi="Arial" w:cs="Arial"/>
          <w:sz w:val="20"/>
          <w:szCs w:val="20"/>
        </w:rPr>
        <w:t>CP.A.4.3.1 are recorded and made available to The Company and PTO by the CATO from the CATO Plant and Apparatus control systems as a download once the testing has been completed; and</w:t>
      </w:r>
    </w:p>
    <w:p w14:paraId="70EA7109" w14:textId="77777777" w:rsidR="00962B70" w:rsidRPr="00051DB2" w:rsidRDefault="00962B70" w:rsidP="00962B70">
      <w:pPr>
        <w:tabs>
          <w:tab w:val="left" w:pos="2127"/>
        </w:tabs>
        <w:ind w:left="2127" w:hanging="687"/>
        <w:jc w:val="both"/>
        <w:rPr>
          <w:rFonts w:ascii="Arial" w:eastAsia="Times New Roman" w:hAnsi="Arial" w:cs="Arial"/>
          <w:sz w:val="20"/>
          <w:szCs w:val="20"/>
        </w:rPr>
      </w:pPr>
    </w:p>
    <w:p w14:paraId="6CFF5D67" w14:textId="77777777" w:rsidR="00962B70" w:rsidRPr="00051DB2" w:rsidRDefault="00962B70">
      <w:pPr>
        <w:numPr>
          <w:ilvl w:val="4"/>
          <w:numId w:val="11"/>
        </w:numPr>
        <w:tabs>
          <w:tab w:val="left" w:pos="2127"/>
        </w:tabs>
        <w:autoSpaceDE w:val="0"/>
        <w:autoSpaceDN w:val="0"/>
        <w:adjustRightInd w:val="0"/>
        <w:snapToGrid w:val="0"/>
        <w:ind w:left="2127" w:hanging="687"/>
        <w:jc w:val="both"/>
        <w:rPr>
          <w:rFonts w:ascii="Arial" w:eastAsia="Times New Roman" w:hAnsi="Arial" w:cs="Arial"/>
          <w:sz w:val="20"/>
          <w:szCs w:val="20"/>
        </w:rPr>
      </w:pPr>
      <w:r w:rsidRPr="00051DB2">
        <w:rPr>
          <w:rFonts w:ascii="Arial" w:eastAsia="Times New Roman" w:hAnsi="Arial" w:cs="Arial"/>
          <w:sz w:val="20"/>
          <w:szCs w:val="20"/>
        </w:rPr>
        <w:t>the full test results are provided by the CATO within 2 working days of the test date to The Company and PTO unless The Company and PTO agrees otherwise; and</w:t>
      </w:r>
    </w:p>
    <w:p w14:paraId="1BAF316E" w14:textId="77777777" w:rsidR="00962B70" w:rsidRPr="00051DB2" w:rsidRDefault="00962B70" w:rsidP="00962B70">
      <w:pPr>
        <w:tabs>
          <w:tab w:val="left" w:pos="2127"/>
        </w:tabs>
        <w:ind w:left="2127" w:hanging="687"/>
        <w:jc w:val="both"/>
        <w:rPr>
          <w:rFonts w:ascii="Arial" w:eastAsia="Times New Roman" w:hAnsi="Arial" w:cs="Arial"/>
          <w:sz w:val="20"/>
          <w:szCs w:val="20"/>
        </w:rPr>
      </w:pPr>
    </w:p>
    <w:p w14:paraId="2B0809ED" w14:textId="758EECD4" w:rsidR="00962B70" w:rsidRPr="00051DB2" w:rsidRDefault="00962B70">
      <w:pPr>
        <w:numPr>
          <w:ilvl w:val="4"/>
          <w:numId w:val="11"/>
        </w:numPr>
        <w:tabs>
          <w:tab w:val="left" w:pos="2127"/>
        </w:tabs>
        <w:autoSpaceDE w:val="0"/>
        <w:autoSpaceDN w:val="0"/>
        <w:adjustRightInd w:val="0"/>
        <w:snapToGrid w:val="0"/>
        <w:ind w:left="2127" w:hanging="687"/>
        <w:jc w:val="both"/>
        <w:rPr>
          <w:rFonts w:ascii="Arial" w:eastAsia="Times New Roman" w:hAnsi="Arial" w:cs="Arial"/>
          <w:sz w:val="20"/>
          <w:szCs w:val="20"/>
        </w:rPr>
      </w:pPr>
      <w:r w:rsidRPr="00051DB2">
        <w:rPr>
          <w:rFonts w:ascii="Arial" w:eastAsia="Times New Roman" w:hAnsi="Arial" w:cs="Arial"/>
          <w:sz w:val="20"/>
          <w:szCs w:val="20"/>
        </w:rPr>
        <w:t>all data is provided with a</w:t>
      </w:r>
      <w:r w:rsidR="00CA5FDE">
        <w:rPr>
          <w:rFonts w:ascii="Arial" w:eastAsia="Times New Roman" w:hAnsi="Arial" w:cs="Arial"/>
          <w:sz w:val="20"/>
          <w:szCs w:val="20"/>
        </w:rPr>
        <w:t>n appropriate</w:t>
      </w:r>
      <w:r w:rsidRPr="00051DB2">
        <w:rPr>
          <w:rFonts w:ascii="Arial" w:eastAsia="Times New Roman" w:hAnsi="Arial" w:cs="Arial"/>
          <w:sz w:val="20"/>
          <w:szCs w:val="20"/>
        </w:rPr>
        <w:t xml:space="preserve"> sample rate </w:t>
      </w:r>
      <w:r w:rsidR="00CA5FDE">
        <w:rPr>
          <w:rFonts w:ascii="Arial" w:eastAsia="Times New Roman" w:hAnsi="Arial" w:cs="Arial"/>
          <w:sz w:val="20"/>
          <w:szCs w:val="20"/>
        </w:rPr>
        <w:t xml:space="preserve">as agreed with The Company and PTO.  </w:t>
      </w:r>
      <w:r w:rsidR="00E421EF">
        <w:rPr>
          <w:rFonts w:ascii="Arial" w:eastAsia="Times New Roman" w:hAnsi="Arial" w:cs="Arial"/>
          <w:sz w:val="20"/>
          <w:szCs w:val="20"/>
        </w:rPr>
        <w:t xml:space="preserve">Signal parameters and sampling would be considered </w:t>
      </w:r>
      <w:r w:rsidR="00515EE7">
        <w:rPr>
          <w:rFonts w:ascii="Arial" w:eastAsia="Times New Roman" w:hAnsi="Arial" w:cs="Arial"/>
          <w:sz w:val="20"/>
          <w:szCs w:val="20"/>
        </w:rPr>
        <w:t xml:space="preserve">appropriate </w:t>
      </w:r>
      <w:r w:rsidR="007D0511">
        <w:rPr>
          <w:rFonts w:ascii="Arial" w:eastAsia="Times New Roman" w:hAnsi="Arial" w:cs="Arial"/>
          <w:sz w:val="20"/>
          <w:szCs w:val="20"/>
        </w:rPr>
        <w:t xml:space="preserve">if they are </w:t>
      </w:r>
      <w:r w:rsidRPr="00051DB2">
        <w:rPr>
          <w:rFonts w:ascii="Arial" w:eastAsia="Times New Roman" w:hAnsi="Arial" w:cs="Arial"/>
          <w:sz w:val="20"/>
          <w:szCs w:val="20"/>
        </w:rPr>
        <w:t>in accordance with ECC.6.6.3.3</w:t>
      </w:r>
      <w:r w:rsidR="00757FDD">
        <w:rPr>
          <w:rFonts w:ascii="Arial" w:eastAsia="Times New Roman" w:hAnsi="Arial" w:cs="Arial"/>
          <w:sz w:val="20"/>
          <w:szCs w:val="20"/>
        </w:rPr>
        <w:t xml:space="preserve"> of the Grid Code</w:t>
      </w:r>
      <w:r w:rsidRPr="00051DB2">
        <w:rPr>
          <w:rFonts w:ascii="Arial" w:eastAsia="Times New Roman" w:hAnsi="Arial" w:cs="Arial"/>
          <w:sz w:val="20"/>
          <w:szCs w:val="20"/>
        </w:rPr>
        <w:t xml:space="preserve"> unless The Company and PTO agrees otherwise; and</w:t>
      </w:r>
    </w:p>
    <w:p w14:paraId="1BA296EA" w14:textId="77777777" w:rsidR="00086D1A" w:rsidRDefault="00086D1A" w:rsidP="00FD2919">
      <w:pPr>
        <w:pStyle w:val="ListParagraph"/>
        <w:rPr>
          <w:rFonts w:cs="Arial"/>
          <w:sz w:val="20"/>
        </w:rPr>
      </w:pPr>
    </w:p>
    <w:p w14:paraId="6E718F14" w14:textId="77777777" w:rsidR="00962B70" w:rsidRPr="00051DB2" w:rsidRDefault="00962B70" w:rsidP="00962B70">
      <w:pPr>
        <w:tabs>
          <w:tab w:val="left" w:pos="2127"/>
        </w:tabs>
        <w:ind w:left="2127" w:hanging="687"/>
        <w:jc w:val="both"/>
        <w:rPr>
          <w:rFonts w:ascii="Arial" w:eastAsia="Times New Roman" w:hAnsi="Arial" w:cs="Arial"/>
          <w:sz w:val="20"/>
          <w:szCs w:val="20"/>
        </w:rPr>
      </w:pPr>
    </w:p>
    <w:p w14:paraId="158AE522" w14:textId="77777777" w:rsidR="00962B70" w:rsidRPr="00051DB2" w:rsidRDefault="00962B70">
      <w:pPr>
        <w:numPr>
          <w:ilvl w:val="4"/>
          <w:numId w:val="11"/>
        </w:numPr>
        <w:tabs>
          <w:tab w:val="left" w:pos="2127"/>
        </w:tabs>
        <w:autoSpaceDE w:val="0"/>
        <w:autoSpaceDN w:val="0"/>
        <w:adjustRightInd w:val="0"/>
        <w:snapToGrid w:val="0"/>
        <w:ind w:left="2127" w:hanging="687"/>
        <w:jc w:val="both"/>
        <w:rPr>
          <w:rFonts w:ascii="Arial" w:eastAsia="Times New Roman" w:hAnsi="Arial" w:cs="Arial"/>
          <w:sz w:val="20"/>
          <w:szCs w:val="20"/>
        </w:rPr>
      </w:pPr>
      <w:r w:rsidRPr="00051DB2">
        <w:rPr>
          <w:rFonts w:ascii="Arial" w:eastAsia="Times New Roman" w:hAnsi="Arial" w:cs="Arial"/>
          <w:sz w:val="20"/>
          <w:szCs w:val="20"/>
        </w:rPr>
        <w:t>in The Company’s and PTO’s reasonable opinion, the solution does not unreasonably add a significant delay between tests or impede the volume of testing which can take place on the day.</w:t>
      </w:r>
    </w:p>
    <w:p w14:paraId="47845298" w14:textId="77777777" w:rsidR="00086D1A" w:rsidRDefault="00086D1A" w:rsidP="00FD2919">
      <w:pPr>
        <w:pStyle w:val="ListParagraph"/>
        <w:rPr>
          <w:rFonts w:cs="Arial"/>
          <w:sz w:val="20"/>
        </w:rPr>
      </w:pPr>
    </w:p>
    <w:p w14:paraId="0C850E5D" w14:textId="77777777" w:rsidR="00962B70" w:rsidRPr="00051DB2" w:rsidRDefault="00962B70" w:rsidP="00962B70">
      <w:pPr>
        <w:tabs>
          <w:tab w:val="left" w:pos="2127"/>
        </w:tabs>
        <w:ind w:left="2127" w:hanging="687"/>
        <w:jc w:val="both"/>
        <w:rPr>
          <w:rFonts w:ascii="Arial" w:eastAsia="Times New Roman" w:hAnsi="Arial" w:cs="Arial"/>
          <w:sz w:val="20"/>
          <w:szCs w:val="20"/>
        </w:rPr>
      </w:pPr>
    </w:p>
    <w:p w14:paraId="6784C46C" w14:textId="576D6AAF" w:rsidR="00962B70" w:rsidRPr="00051DB2" w:rsidRDefault="00F21BD5" w:rsidP="00962B70">
      <w:pPr>
        <w:ind w:left="1418" w:hanging="1418"/>
        <w:jc w:val="both"/>
        <w:rPr>
          <w:rFonts w:ascii="Arial" w:eastAsia="Times New Roman" w:hAnsi="Arial" w:cs="Arial"/>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.A.4.3.5</w:t>
      </w:r>
      <w:r w:rsidR="00962B70" w:rsidRPr="00051DB2">
        <w:rPr>
          <w:rFonts w:ascii="Arial" w:eastAsia="Times New Roman" w:hAnsi="Arial" w:cs="Arial"/>
          <w:sz w:val="20"/>
          <w:szCs w:val="20"/>
        </w:rPr>
        <w:tab/>
        <w:t>In the case of where transducers connected to current and voltage transformers are installed (</w:t>
      </w:r>
      <w:r w:rsidR="00BA5B3D">
        <w:rPr>
          <w:rFonts w:ascii="Arial" w:eastAsia="Times New Roman" w:hAnsi="Arial" w:cs="Arial"/>
          <w:bCs/>
          <w:sz w:val="20"/>
          <w:szCs w:val="20"/>
        </w:rPr>
        <w:t>C</w:t>
      </w:r>
      <w:r w:rsidR="00962B70" w:rsidRPr="00051DB2">
        <w:rPr>
          <w:rFonts w:ascii="Arial" w:eastAsia="Times New Roman" w:hAnsi="Arial" w:cs="Arial"/>
          <w:bCs/>
          <w:sz w:val="20"/>
          <w:szCs w:val="20"/>
        </w:rPr>
        <w:t xml:space="preserve">CP.A.4. 3.3(ii) and (iii)), the transducers </w:t>
      </w:r>
      <w:r w:rsidR="00962B70" w:rsidRPr="00051DB2">
        <w:rPr>
          <w:rFonts w:ascii="Arial" w:eastAsia="Times New Roman" w:hAnsi="Arial" w:cs="Arial"/>
          <w:sz w:val="20"/>
          <w:szCs w:val="20"/>
        </w:rPr>
        <w:t xml:space="preserve">shall meet the following </w:t>
      </w:r>
      <w:proofErr w:type="gramStart"/>
      <w:r w:rsidR="00962B70" w:rsidRPr="00051DB2">
        <w:rPr>
          <w:rFonts w:ascii="Arial" w:eastAsia="Times New Roman" w:hAnsi="Arial" w:cs="Arial"/>
          <w:sz w:val="20"/>
          <w:szCs w:val="20"/>
        </w:rPr>
        <w:t>specification</w:t>
      </w:r>
      <w:r w:rsidR="00086D1A">
        <w:rPr>
          <w:rFonts w:ascii="Arial" w:eastAsia="Times New Roman" w:hAnsi="Arial" w:cs="Arial"/>
          <w:sz w:val="20"/>
          <w:szCs w:val="20"/>
        </w:rPr>
        <w:t>;</w:t>
      </w:r>
      <w:proofErr w:type="gramEnd"/>
      <w:r w:rsidR="00962B70" w:rsidRPr="00051DB2">
        <w:rPr>
          <w:rFonts w:ascii="Arial" w:eastAsia="Times New Roman" w:hAnsi="Arial" w:cs="Arial"/>
          <w:sz w:val="20"/>
          <w:szCs w:val="20"/>
        </w:rPr>
        <w:t xml:space="preserve"> </w:t>
      </w:r>
    </w:p>
    <w:p w14:paraId="6B705DBD" w14:textId="77777777" w:rsidR="00962B70" w:rsidRPr="00051DB2" w:rsidRDefault="00962B70" w:rsidP="00962B70">
      <w:pPr>
        <w:tabs>
          <w:tab w:val="left" w:pos="2127"/>
        </w:tabs>
        <w:ind w:left="2160" w:hanging="742"/>
        <w:jc w:val="both"/>
        <w:rPr>
          <w:rFonts w:ascii="Arial" w:eastAsia="Times New Roman" w:hAnsi="Arial" w:cs="Arial"/>
          <w:sz w:val="20"/>
          <w:szCs w:val="20"/>
        </w:rPr>
      </w:pPr>
    </w:p>
    <w:p w14:paraId="50C91B30" w14:textId="77777777" w:rsidR="00962B70" w:rsidRPr="00051DB2" w:rsidRDefault="00962B70">
      <w:pPr>
        <w:widowControl w:val="0"/>
        <w:numPr>
          <w:ilvl w:val="0"/>
          <w:numId w:val="12"/>
        </w:numPr>
        <w:tabs>
          <w:tab w:val="left" w:pos="2127"/>
        </w:tabs>
        <w:autoSpaceDE w:val="0"/>
        <w:autoSpaceDN w:val="0"/>
        <w:adjustRightInd w:val="0"/>
        <w:snapToGrid w:val="0"/>
        <w:ind w:left="2160" w:hanging="742"/>
        <w:jc w:val="both"/>
        <w:rPr>
          <w:rFonts w:ascii="Arial" w:eastAsia="Times New Roman" w:hAnsi="Arial" w:cs="Arial"/>
          <w:snapToGrid w:val="0"/>
          <w:sz w:val="20"/>
          <w:szCs w:val="20"/>
        </w:rPr>
      </w:pPr>
      <w:r w:rsidRPr="00051DB2">
        <w:rPr>
          <w:rFonts w:ascii="Arial" w:eastAsia="Times New Roman" w:hAnsi="Arial" w:cs="Arial"/>
          <w:snapToGrid w:val="0"/>
          <w:sz w:val="20"/>
          <w:szCs w:val="20"/>
        </w:rPr>
        <w:t>The transducer(s) shall be permanently installed to easily allow safe testing at any point in the future, and to avoid a requirement for recalibration of the current transformers and voltage transformers.</w:t>
      </w:r>
    </w:p>
    <w:p w14:paraId="4E24E045" w14:textId="77777777" w:rsidR="00962B70" w:rsidRPr="00051DB2" w:rsidRDefault="00962B70" w:rsidP="00962B70">
      <w:pPr>
        <w:widowControl w:val="0"/>
        <w:tabs>
          <w:tab w:val="left" w:pos="2127"/>
        </w:tabs>
        <w:ind w:left="2160" w:hanging="742"/>
        <w:jc w:val="both"/>
        <w:rPr>
          <w:rFonts w:ascii="Arial" w:eastAsia="Times New Roman" w:hAnsi="Arial" w:cs="Arial"/>
          <w:snapToGrid w:val="0"/>
          <w:sz w:val="20"/>
          <w:szCs w:val="20"/>
        </w:rPr>
      </w:pPr>
    </w:p>
    <w:p w14:paraId="77BC9D1E" w14:textId="77777777" w:rsidR="00962B70" w:rsidRPr="00051DB2" w:rsidRDefault="00962B70">
      <w:pPr>
        <w:widowControl w:val="0"/>
        <w:numPr>
          <w:ilvl w:val="0"/>
          <w:numId w:val="12"/>
        </w:numPr>
        <w:tabs>
          <w:tab w:val="left" w:pos="2127"/>
        </w:tabs>
        <w:autoSpaceDE w:val="0"/>
        <w:autoSpaceDN w:val="0"/>
        <w:adjustRightInd w:val="0"/>
        <w:snapToGrid w:val="0"/>
        <w:ind w:left="2160" w:hanging="742"/>
        <w:jc w:val="both"/>
        <w:rPr>
          <w:rFonts w:ascii="Arial" w:eastAsia="Times New Roman" w:hAnsi="Arial" w:cs="Arial"/>
          <w:snapToGrid w:val="0"/>
          <w:sz w:val="20"/>
          <w:szCs w:val="20"/>
        </w:rPr>
      </w:pPr>
      <w:r w:rsidRPr="00051DB2">
        <w:rPr>
          <w:rFonts w:ascii="Arial" w:eastAsia="Times New Roman" w:hAnsi="Arial" w:cs="Arial"/>
          <w:snapToGrid w:val="0"/>
          <w:sz w:val="20"/>
          <w:szCs w:val="20"/>
        </w:rPr>
        <w:t>The transducer(s) should be directly connected to the metering quality current transformers and voltage transformers or similar.</w:t>
      </w:r>
    </w:p>
    <w:p w14:paraId="19E470E0" w14:textId="77777777" w:rsidR="00962B70" w:rsidRPr="00051DB2" w:rsidRDefault="00962B70" w:rsidP="00962B70">
      <w:pPr>
        <w:widowControl w:val="0"/>
        <w:tabs>
          <w:tab w:val="left" w:pos="2127"/>
        </w:tabs>
        <w:ind w:left="2160" w:hanging="742"/>
        <w:jc w:val="both"/>
        <w:rPr>
          <w:rFonts w:ascii="Arial" w:eastAsia="Times New Roman" w:hAnsi="Arial" w:cs="Arial"/>
          <w:snapToGrid w:val="0"/>
          <w:sz w:val="20"/>
          <w:szCs w:val="20"/>
        </w:rPr>
      </w:pPr>
    </w:p>
    <w:p w14:paraId="6BCB0748" w14:textId="77777777" w:rsidR="00962B70" w:rsidRPr="00051DB2" w:rsidRDefault="00962B70">
      <w:pPr>
        <w:widowControl w:val="0"/>
        <w:numPr>
          <w:ilvl w:val="0"/>
          <w:numId w:val="12"/>
        </w:numPr>
        <w:tabs>
          <w:tab w:val="left" w:pos="2127"/>
        </w:tabs>
        <w:autoSpaceDE w:val="0"/>
        <w:autoSpaceDN w:val="0"/>
        <w:adjustRightInd w:val="0"/>
        <w:snapToGrid w:val="0"/>
        <w:ind w:left="2160" w:hanging="742"/>
        <w:jc w:val="both"/>
        <w:rPr>
          <w:rFonts w:ascii="Arial" w:eastAsia="Times New Roman" w:hAnsi="Arial" w:cs="Arial"/>
          <w:snapToGrid w:val="0"/>
          <w:sz w:val="20"/>
          <w:szCs w:val="20"/>
        </w:rPr>
      </w:pPr>
      <w:r w:rsidRPr="00051DB2">
        <w:rPr>
          <w:rFonts w:ascii="Arial" w:eastAsia="Times New Roman" w:hAnsi="Arial" w:cs="Arial"/>
          <w:snapToGrid w:val="0"/>
          <w:sz w:val="20"/>
          <w:szCs w:val="20"/>
        </w:rPr>
        <w:t>The transducers shall either have a response time no greater than 50ms to reach 90% of output, or no greater than 300ms to reach 99.5%.</w:t>
      </w:r>
    </w:p>
    <w:p w14:paraId="66E3410D" w14:textId="77777777" w:rsidR="00962B70" w:rsidRPr="00051DB2" w:rsidRDefault="00962B70" w:rsidP="00962B70">
      <w:pPr>
        <w:ind w:left="720"/>
        <w:jc w:val="both"/>
        <w:rPr>
          <w:rFonts w:ascii="Arial" w:eastAsia="Times New Roman" w:hAnsi="Arial" w:cs="Arial"/>
          <w:snapToGrid w:val="0"/>
          <w:sz w:val="20"/>
          <w:szCs w:val="20"/>
        </w:rPr>
      </w:pPr>
    </w:p>
    <w:p w14:paraId="2058DF73" w14:textId="77777777" w:rsidR="00962B70" w:rsidRPr="00051DB2" w:rsidRDefault="00962B70" w:rsidP="00962B70">
      <w:pPr>
        <w:widowControl w:val="0"/>
        <w:tabs>
          <w:tab w:val="left" w:pos="2127"/>
        </w:tabs>
        <w:autoSpaceDE w:val="0"/>
        <w:autoSpaceDN w:val="0"/>
        <w:adjustRightInd w:val="0"/>
        <w:snapToGrid w:val="0"/>
        <w:jc w:val="both"/>
        <w:rPr>
          <w:rFonts w:ascii="Arial" w:eastAsia="Times New Roman" w:hAnsi="Arial" w:cs="Arial"/>
          <w:snapToGrid w:val="0"/>
          <w:sz w:val="20"/>
          <w:szCs w:val="20"/>
        </w:rPr>
      </w:pPr>
    </w:p>
    <w:p w14:paraId="0C8105D0" w14:textId="77777777" w:rsidR="00962B70" w:rsidRPr="00051DB2" w:rsidRDefault="00962B70" w:rsidP="00962B70">
      <w:pPr>
        <w:tabs>
          <w:tab w:val="left" w:pos="2127"/>
        </w:tabs>
        <w:autoSpaceDE w:val="0"/>
        <w:autoSpaceDN w:val="0"/>
        <w:adjustRightInd w:val="0"/>
        <w:jc w:val="both"/>
        <w:rPr>
          <w:rFonts w:ascii="Arial" w:eastAsia="Times New Roman" w:hAnsi="Arial" w:cs="Arial"/>
          <w:sz w:val="20"/>
          <w:szCs w:val="20"/>
        </w:rPr>
      </w:pPr>
    </w:p>
    <w:p w14:paraId="4CC8B788" w14:textId="328FDE8D" w:rsidR="00962B70" w:rsidRPr="00051DB2" w:rsidRDefault="00F21BD5" w:rsidP="00962B70">
      <w:pPr>
        <w:keepLines/>
        <w:widowControl w:val="0"/>
        <w:tabs>
          <w:tab w:val="left" w:pos="1701"/>
        </w:tabs>
        <w:spacing w:after="120" w:line="264" w:lineRule="auto"/>
        <w:ind w:left="1701" w:hanging="1701"/>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.A.4.3.7</w:t>
      </w:r>
      <w:r w:rsidR="00962B70" w:rsidRPr="00051DB2">
        <w:rPr>
          <w:rFonts w:ascii="Arial" w:eastAsia="Times New Roman" w:hAnsi="Arial"/>
          <w:snapToGrid w:val="0"/>
          <w:color w:val="000000"/>
          <w:sz w:val="20"/>
          <w:szCs w:val="20"/>
        </w:rPr>
        <w:tab/>
        <w:t xml:space="preserve">Testing not witnessed by </w:t>
      </w:r>
      <w:r w:rsidR="00962B70" w:rsidRPr="00B207A9">
        <w:rPr>
          <w:rFonts w:ascii="Arial" w:eastAsia="Times New Roman" w:hAnsi="Arial"/>
          <w:snapToGrid w:val="0"/>
          <w:color w:val="000000"/>
          <w:sz w:val="20"/>
          <w:szCs w:val="20"/>
        </w:rPr>
        <w:t>The Company and / or PTO</w:t>
      </w:r>
      <w:r w:rsidR="00962B70" w:rsidRPr="00051DB2">
        <w:rPr>
          <w:rFonts w:ascii="Arial" w:eastAsia="Times New Roman" w:hAnsi="Arial"/>
          <w:snapToGrid w:val="0"/>
          <w:color w:val="000000"/>
          <w:sz w:val="20"/>
          <w:szCs w:val="20"/>
        </w:rPr>
        <w:t xml:space="preserve"> on-site</w:t>
      </w:r>
    </w:p>
    <w:p w14:paraId="4B35B45F" w14:textId="54599778" w:rsidR="00962B70" w:rsidRPr="00051DB2" w:rsidRDefault="00F21BD5" w:rsidP="00962B70">
      <w:pPr>
        <w:keepLines/>
        <w:widowControl w:val="0"/>
        <w:tabs>
          <w:tab w:val="left" w:pos="1701"/>
        </w:tabs>
        <w:spacing w:after="120" w:line="264" w:lineRule="auto"/>
        <w:ind w:left="1701" w:hanging="1701"/>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.A.4.3.7.1.1</w:t>
      </w:r>
      <w:r w:rsidR="00962B70" w:rsidRPr="00051DB2">
        <w:rPr>
          <w:rFonts w:ascii="Arial" w:eastAsia="Times New Roman" w:hAnsi="Arial"/>
          <w:snapToGrid w:val="0"/>
          <w:color w:val="000000"/>
          <w:sz w:val="20"/>
          <w:szCs w:val="20"/>
        </w:rPr>
        <w:tab/>
        <w:t xml:space="preserve">Where </w:t>
      </w:r>
      <w:proofErr w:type="gramStart"/>
      <w:r w:rsidR="00962B70" w:rsidRPr="00B207A9">
        <w:rPr>
          <w:rFonts w:ascii="Arial" w:eastAsia="Times New Roman" w:hAnsi="Arial"/>
          <w:snapToGrid w:val="0"/>
          <w:color w:val="000000"/>
          <w:sz w:val="20"/>
          <w:szCs w:val="20"/>
        </w:rPr>
        <w:t>The</w:t>
      </w:r>
      <w:proofErr w:type="gramEnd"/>
      <w:r w:rsidR="00962B70" w:rsidRPr="00B207A9">
        <w:rPr>
          <w:rFonts w:ascii="Arial" w:eastAsia="Times New Roman" w:hAnsi="Arial"/>
          <w:snapToGrid w:val="0"/>
          <w:color w:val="000000"/>
          <w:sz w:val="20"/>
          <w:szCs w:val="20"/>
        </w:rPr>
        <w:t xml:space="preserve"> Company</w:t>
      </w:r>
      <w:r w:rsidR="00962B70" w:rsidRPr="00051DB2">
        <w:rPr>
          <w:rFonts w:ascii="Arial" w:eastAsia="Times New Roman" w:hAnsi="Arial"/>
          <w:snapToGrid w:val="0"/>
          <w:color w:val="000000"/>
          <w:sz w:val="20"/>
          <w:szCs w:val="20"/>
        </w:rPr>
        <w:t xml:space="preserve"> and PTO </w:t>
      </w:r>
      <w:proofErr w:type="gramStart"/>
      <w:r w:rsidR="00962B70" w:rsidRPr="00051DB2">
        <w:rPr>
          <w:rFonts w:ascii="Arial" w:eastAsia="Times New Roman" w:hAnsi="Arial"/>
          <w:snapToGrid w:val="0"/>
          <w:color w:val="000000"/>
          <w:sz w:val="20"/>
          <w:szCs w:val="20"/>
        </w:rPr>
        <w:t>has</w:t>
      </w:r>
      <w:proofErr w:type="gramEnd"/>
      <w:r w:rsidR="00962B70" w:rsidRPr="00051DB2">
        <w:rPr>
          <w:rFonts w:ascii="Arial" w:eastAsia="Times New Roman" w:hAnsi="Arial"/>
          <w:snapToGrid w:val="0"/>
          <w:color w:val="000000"/>
          <w:sz w:val="20"/>
          <w:szCs w:val="20"/>
        </w:rPr>
        <w:t xml:space="preserve"> decided not to witness testing at the CATO Interface Site, the results shall be submitted to </w:t>
      </w:r>
      <w:r w:rsidR="00962B70" w:rsidRPr="00B207A9">
        <w:rPr>
          <w:rFonts w:ascii="Arial" w:eastAsia="Times New Roman" w:hAnsi="Arial"/>
          <w:snapToGrid w:val="0"/>
          <w:color w:val="000000"/>
          <w:sz w:val="20"/>
          <w:szCs w:val="20"/>
        </w:rPr>
        <w:t>The Company and PTO</w:t>
      </w:r>
      <w:r w:rsidR="00962B70" w:rsidRPr="00051DB2">
        <w:rPr>
          <w:rFonts w:ascii="Arial" w:eastAsia="Times New Roman" w:hAnsi="Arial"/>
          <w:snapToGrid w:val="0"/>
          <w:color w:val="000000"/>
          <w:sz w:val="20"/>
          <w:szCs w:val="20"/>
        </w:rPr>
        <w:t xml:space="preserve"> in spreadsheet format with the signal data in columns arranged as follows. Signal data denoted by “#” is not essential but if not provided the column should remain in place but without values entered. Where two signal names are given in a column these are alternatives related to the type of plant under test.</w:t>
      </w:r>
    </w:p>
    <w:p w14:paraId="665583CA" w14:textId="0C14C50B" w:rsidR="00962B70" w:rsidRPr="00051DB2" w:rsidRDefault="00F21BD5" w:rsidP="00962B70">
      <w:pPr>
        <w:keepLines/>
        <w:widowControl w:val="0"/>
        <w:tabs>
          <w:tab w:val="left" w:pos="1701"/>
        </w:tabs>
        <w:spacing w:after="120" w:line="264" w:lineRule="auto"/>
        <w:ind w:left="1701" w:hanging="1701"/>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.A.4.3.7.1.2</w:t>
      </w:r>
      <w:r w:rsidR="00962B70" w:rsidRPr="00051DB2">
        <w:rPr>
          <w:rFonts w:ascii="Arial" w:eastAsia="Times New Roman" w:hAnsi="Arial"/>
          <w:snapToGrid w:val="0"/>
          <w:color w:val="000000"/>
          <w:sz w:val="20"/>
          <w:szCs w:val="20"/>
        </w:rPr>
        <w:tab/>
        <w:t xml:space="preserve">Where </w:t>
      </w:r>
      <w:proofErr w:type="gramStart"/>
      <w:r w:rsidR="00962B70" w:rsidRPr="00B207A9">
        <w:rPr>
          <w:rFonts w:ascii="Arial" w:eastAsia="Times New Roman" w:hAnsi="Arial"/>
          <w:snapToGrid w:val="0"/>
          <w:color w:val="000000"/>
          <w:sz w:val="20"/>
          <w:szCs w:val="20"/>
        </w:rPr>
        <w:t>The</w:t>
      </w:r>
      <w:proofErr w:type="gramEnd"/>
      <w:r w:rsidR="00962B70" w:rsidRPr="00B207A9">
        <w:rPr>
          <w:rFonts w:ascii="Arial" w:eastAsia="Times New Roman" w:hAnsi="Arial"/>
          <w:snapToGrid w:val="0"/>
          <w:color w:val="000000"/>
          <w:sz w:val="20"/>
          <w:szCs w:val="20"/>
        </w:rPr>
        <w:t xml:space="preserve"> Company</w:t>
      </w:r>
      <w:r w:rsidR="00962B70" w:rsidRPr="00051DB2">
        <w:rPr>
          <w:rFonts w:ascii="Arial" w:eastAsia="Times New Roman" w:hAnsi="Arial"/>
          <w:snapToGrid w:val="0"/>
          <w:color w:val="000000"/>
          <w:sz w:val="20"/>
          <w:szCs w:val="20"/>
        </w:rPr>
        <w:t xml:space="preserve"> and PTO </w:t>
      </w:r>
      <w:proofErr w:type="gramStart"/>
      <w:r w:rsidR="00962B70" w:rsidRPr="00051DB2">
        <w:rPr>
          <w:rFonts w:ascii="Arial" w:eastAsia="Times New Roman" w:hAnsi="Arial"/>
          <w:snapToGrid w:val="0"/>
          <w:color w:val="000000"/>
          <w:sz w:val="20"/>
          <w:szCs w:val="20"/>
        </w:rPr>
        <w:t>has</w:t>
      </w:r>
      <w:proofErr w:type="gramEnd"/>
      <w:r w:rsidR="00962B70" w:rsidRPr="00051DB2">
        <w:rPr>
          <w:rFonts w:ascii="Arial" w:eastAsia="Times New Roman" w:hAnsi="Arial"/>
          <w:snapToGrid w:val="0"/>
          <w:color w:val="000000"/>
          <w:sz w:val="20"/>
          <w:szCs w:val="20"/>
        </w:rPr>
        <w:t xml:space="preserve"> requested addition</w:t>
      </w:r>
      <w:r w:rsidR="005476F7" w:rsidRPr="00051DB2">
        <w:rPr>
          <w:rFonts w:ascii="Arial" w:eastAsia="Times New Roman" w:hAnsi="Arial"/>
          <w:snapToGrid w:val="0"/>
          <w:color w:val="000000"/>
          <w:sz w:val="20"/>
          <w:szCs w:val="20"/>
        </w:rPr>
        <w:t>al</w:t>
      </w:r>
      <w:r w:rsidR="00962B70" w:rsidRPr="00051DB2">
        <w:rPr>
          <w:rFonts w:ascii="Arial" w:eastAsia="Times New Roman" w:hAnsi="Arial"/>
          <w:snapToGrid w:val="0"/>
          <w:color w:val="000000"/>
          <w:sz w:val="20"/>
          <w:szCs w:val="20"/>
        </w:rPr>
        <w:t xml:space="preserve"> signals to be recorded prior to the testing these signals shall be placed in columns to the right of the spreadsheet.</w:t>
      </w:r>
    </w:p>
    <w:p w14:paraId="79ADD012" w14:textId="77777777" w:rsidR="00962B70" w:rsidRPr="00051DB2" w:rsidRDefault="00962B70" w:rsidP="00962B70">
      <w:pPr>
        <w:widowControl w:val="0"/>
        <w:spacing w:line="264" w:lineRule="auto"/>
        <w:rPr>
          <w:rFonts w:ascii="Arial" w:eastAsia="Times New Roman" w:hAnsi="Arial"/>
          <w:snapToGrid w:val="0"/>
          <w:sz w:val="20"/>
          <w:szCs w:val="20"/>
        </w:rPr>
      </w:pPr>
    </w:p>
    <w:p w14:paraId="1C142DC4" w14:textId="77777777" w:rsidR="00962B70" w:rsidRPr="00051DB2" w:rsidRDefault="00962B70" w:rsidP="00962B70">
      <w:pPr>
        <w:widowControl w:val="0"/>
        <w:spacing w:after="240" w:line="264" w:lineRule="auto"/>
        <w:ind w:left="851"/>
        <w:outlineLvl w:val="2"/>
        <w:rPr>
          <w:rFonts w:ascii="Arial" w:eastAsia="Times New Roman" w:hAnsi="Arial"/>
          <w:snapToGrid w:val="0"/>
          <w:sz w:val="20"/>
          <w:szCs w:val="20"/>
        </w:rPr>
      </w:pPr>
    </w:p>
    <w:p w14:paraId="4D2C68FB" w14:textId="7AD610FB" w:rsidR="00962B70" w:rsidRPr="00051DB2" w:rsidRDefault="00BA5B3D"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00962B70" w:rsidRPr="00051DB2">
        <w:rPr>
          <w:rFonts w:ascii="Arial" w:eastAsia="Times New Roman" w:hAnsi="Arial"/>
          <w:snapToGrid w:val="0"/>
          <w:color w:val="000000"/>
          <w:sz w:val="20"/>
          <w:szCs w:val="20"/>
        </w:rPr>
        <w:t xml:space="preserve">CP.A.4.3.7.3.1 </w:t>
      </w:r>
      <w:r w:rsidR="00962B70" w:rsidRPr="00051DB2">
        <w:rPr>
          <w:rFonts w:ascii="Arial" w:eastAsia="Times New Roman" w:hAnsi="Arial"/>
          <w:snapToGrid w:val="0"/>
          <w:color w:val="000000"/>
          <w:sz w:val="20"/>
          <w:szCs w:val="20"/>
        </w:rPr>
        <w:tab/>
        <w:t>CATO Voltage Control &amp; Reactive Capability</w:t>
      </w:r>
      <w:r w:rsidR="00AC73AC">
        <w:rPr>
          <w:rFonts w:ascii="Arial" w:eastAsia="Times New Roman" w:hAnsi="Arial"/>
          <w:snapToGrid w:val="0"/>
          <w:color w:val="000000"/>
          <w:sz w:val="20"/>
          <w:szCs w:val="20"/>
        </w:rPr>
        <w:t xml:space="preserve"> (as applicable to the CATO)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
        <w:gridCol w:w="802"/>
        <w:gridCol w:w="851"/>
        <w:gridCol w:w="1134"/>
        <w:gridCol w:w="1134"/>
        <w:gridCol w:w="1134"/>
        <w:gridCol w:w="850"/>
        <w:gridCol w:w="851"/>
        <w:gridCol w:w="1219"/>
      </w:tblGrid>
      <w:tr w:rsidR="00962B70" w:rsidRPr="00051DB2" w14:paraId="448F5DE4" w14:textId="77777777">
        <w:tc>
          <w:tcPr>
            <w:tcW w:w="327" w:type="dxa"/>
            <w:shd w:val="clear" w:color="auto" w:fill="C5E0B3"/>
          </w:tcPr>
          <w:p w14:paraId="3BC4488A"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02" w:type="dxa"/>
            <w:shd w:val="clear" w:color="auto" w:fill="FFFFFF"/>
          </w:tcPr>
          <w:p w14:paraId="741FAA6D"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Col 1</w:t>
            </w:r>
          </w:p>
        </w:tc>
        <w:tc>
          <w:tcPr>
            <w:tcW w:w="851" w:type="dxa"/>
            <w:shd w:val="clear" w:color="auto" w:fill="FFFFFF"/>
          </w:tcPr>
          <w:p w14:paraId="7DD9FEB2"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Col 2</w:t>
            </w:r>
          </w:p>
        </w:tc>
        <w:tc>
          <w:tcPr>
            <w:tcW w:w="1134" w:type="dxa"/>
            <w:shd w:val="clear" w:color="auto" w:fill="FFFFFF"/>
          </w:tcPr>
          <w:p w14:paraId="2F0CF078"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Col 3</w:t>
            </w:r>
          </w:p>
        </w:tc>
        <w:tc>
          <w:tcPr>
            <w:tcW w:w="1134" w:type="dxa"/>
            <w:shd w:val="clear" w:color="auto" w:fill="FFFFFF"/>
          </w:tcPr>
          <w:p w14:paraId="1E720489"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Col 4</w:t>
            </w:r>
          </w:p>
        </w:tc>
        <w:tc>
          <w:tcPr>
            <w:tcW w:w="1134" w:type="dxa"/>
            <w:shd w:val="clear" w:color="auto" w:fill="FFFFFF"/>
          </w:tcPr>
          <w:p w14:paraId="1724C68D" w14:textId="1058D621"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0" w:type="dxa"/>
            <w:shd w:val="clear" w:color="auto" w:fill="FFFFFF"/>
          </w:tcPr>
          <w:p w14:paraId="78E1CD56" w14:textId="10DC0D72"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1" w:type="dxa"/>
            <w:shd w:val="clear" w:color="auto" w:fill="FFFFFF"/>
          </w:tcPr>
          <w:p w14:paraId="098F4C57"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Col 7</w:t>
            </w:r>
          </w:p>
        </w:tc>
        <w:tc>
          <w:tcPr>
            <w:tcW w:w="1219" w:type="dxa"/>
            <w:shd w:val="clear" w:color="auto" w:fill="FFFFFF"/>
          </w:tcPr>
          <w:p w14:paraId="59704EE4"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Col 8</w:t>
            </w:r>
          </w:p>
        </w:tc>
      </w:tr>
      <w:tr w:rsidR="00962B70" w:rsidRPr="00051DB2" w14:paraId="0AE7E87F" w14:textId="77777777">
        <w:trPr>
          <w:trHeight w:val="416"/>
        </w:trPr>
        <w:tc>
          <w:tcPr>
            <w:tcW w:w="327" w:type="dxa"/>
            <w:shd w:val="clear" w:color="auto" w:fill="C5E0B3"/>
          </w:tcPr>
          <w:p w14:paraId="4B11BE3B"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1</w:t>
            </w:r>
          </w:p>
        </w:tc>
        <w:tc>
          <w:tcPr>
            <w:tcW w:w="802" w:type="dxa"/>
          </w:tcPr>
          <w:p w14:paraId="02BBC570"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Time</w:t>
            </w:r>
          </w:p>
          <w:p w14:paraId="789211A8" w14:textId="77777777" w:rsidR="00962B70" w:rsidRPr="00051DB2" w:rsidRDefault="00962B70" w:rsidP="00962B70">
            <w:pPr>
              <w:widowControl w:val="0"/>
              <w:spacing w:line="264" w:lineRule="auto"/>
              <w:jc w:val="center"/>
              <w:rPr>
                <w:rFonts w:ascii="Arial" w:eastAsia="Times New Roman" w:hAnsi="Arial"/>
                <w:snapToGrid w:val="0"/>
                <w:sz w:val="20"/>
                <w:szCs w:val="20"/>
              </w:rPr>
            </w:pPr>
          </w:p>
          <w:p w14:paraId="16BC4E2D" w14:textId="77777777" w:rsidR="00962B70" w:rsidRPr="00051DB2" w:rsidRDefault="00962B70" w:rsidP="00962B70">
            <w:pPr>
              <w:widowControl w:val="0"/>
              <w:spacing w:line="264" w:lineRule="auto"/>
              <w:jc w:val="center"/>
              <w:rPr>
                <w:rFonts w:ascii="Arial" w:eastAsia="Times New Roman" w:hAnsi="Arial"/>
                <w:snapToGrid w:val="0"/>
                <w:sz w:val="20"/>
                <w:szCs w:val="20"/>
              </w:rPr>
            </w:pPr>
          </w:p>
          <w:p w14:paraId="510FCD5E" w14:textId="77777777" w:rsidR="00962B70" w:rsidRPr="00051DB2" w:rsidRDefault="00962B70" w:rsidP="00962B70">
            <w:pPr>
              <w:widowControl w:val="0"/>
              <w:spacing w:line="264" w:lineRule="auto"/>
              <w:jc w:val="center"/>
              <w:rPr>
                <w:rFonts w:ascii="Arial" w:eastAsia="Times New Roman" w:hAnsi="Arial"/>
                <w:snapToGrid w:val="0"/>
                <w:sz w:val="20"/>
                <w:szCs w:val="20"/>
              </w:rPr>
            </w:pPr>
          </w:p>
          <w:p w14:paraId="664671C1" w14:textId="77777777" w:rsidR="00962B70" w:rsidRPr="00051DB2" w:rsidRDefault="00962B70" w:rsidP="00962B70">
            <w:pPr>
              <w:widowControl w:val="0"/>
              <w:spacing w:line="264" w:lineRule="auto"/>
              <w:jc w:val="center"/>
              <w:rPr>
                <w:rFonts w:ascii="Arial" w:eastAsia="Times New Roman" w:hAnsi="Arial"/>
                <w:snapToGrid w:val="0"/>
                <w:sz w:val="20"/>
                <w:szCs w:val="20"/>
              </w:rPr>
            </w:pPr>
          </w:p>
          <w:p w14:paraId="3786D474"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1" w:type="dxa"/>
          </w:tcPr>
          <w:p w14:paraId="4A9129BA"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Active Power</w:t>
            </w:r>
          </w:p>
        </w:tc>
        <w:tc>
          <w:tcPr>
            <w:tcW w:w="1134" w:type="dxa"/>
          </w:tcPr>
          <w:p w14:paraId="3DFA9844"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Reactive Power</w:t>
            </w:r>
          </w:p>
          <w:p w14:paraId="51B03E6C"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tcPr>
          <w:p w14:paraId="71578747"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Connection Point Voltage</w:t>
            </w:r>
          </w:p>
          <w:p w14:paraId="45EDAB06"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tcPr>
          <w:p w14:paraId="6E58099F" w14:textId="424601CD"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0" w:type="dxa"/>
          </w:tcPr>
          <w:p w14:paraId="4774CFCE" w14:textId="7FDC5D86"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1" w:type="dxa"/>
          </w:tcPr>
          <w:p w14:paraId="6754EFA5"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Logic / Test Start</w:t>
            </w:r>
          </w:p>
          <w:p w14:paraId="407A76AA"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w:t>
            </w:r>
          </w:p>
        </w:tc>
        <w:tc>
          <w:tcPr>
            <w:tcW w:w="1219" w:type="dxa"/>
          </w:tcPr>
          <w:p w14:paraId="35273CE9" w14:textId="7DFC6CAE" w:rsidR="00962B70" w:rsidRPr="00051DB2" w:rsidRDefault="001E28E4" w:rsidP="00962B70">
            <w:pPr>
              <w:widowControl w:val="0"/>
              <w:spacing w:line="264" w:lineRule="auto"/>
              <w:jc w:val="center"/>
              <w:rPr>
                <w:rFonts w:ascii="Arial" w:eastAsia="Times New Roman" w:hAnsi="Arial"/>
                <w:snapToGrid w:val="0"/>
                <w:sz w:val="20"/>
                <w:szCs w:val="20"/>
              </w:rPr>
            </w:pPr>
            <w:r>
              <w:rPr>
                <w:rFonts w:ascii="Arial" w:eastAsia="Times New Roman" w:hAnsi="Arial"/>
                <w:snapToGrid w:val="0"/>
                <w:sz w:val="20"/>
                <w:szCs w:val="20"/>
              </w:rPr>
              <w:t>CATO</w:t>
            </w:r>
            <w:r w:rsidR="00962B70" w:rsidRPr="00051DB2">
              <w:rPr>
                <w:rFonts w:ascii="Arial" w:eastAsia="Times New Roman" w:hAnsi="Arial"/>
                <w:snapToGrid w:val="0"/>
                <w:sz w:val="20"/>
                <w:szCs w:val="20"/>
              </w:rPr>
              <w:t xml:space="preserve"> Reactive Power </w:t>
            </w:r>
          </w:p>
          <w:p w14:paraId="3D5898BA"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w:t>
            </w:r>
          </w:p>
        </w:tc>
      </w:tr>
      <w:tr w:rsidR="00962B70" w:rsidRPr="00051DB2" w14:paraId="4925D6DA" w14:textId="77777777">
        <w:tc>
          <w:tcPr>
            <w:tcW w:w="327" w:type="dxa"/>
            <w:shd w:val="clear" w:color="auto" w:fill="C5E0B3"/>
          </w:tcPr>
          <w:p w14:paraId="7DCF0A34"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02" w:type="dxa"/>
            <w:shd w:val="clear" w:color="auto" w:fill="FFFFFF"/>
          </w:tcPr>
          <w:p w14:paraId="0AC76454"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1" w:type="dxa"/>
            <w:shd w:val="clear" w:color="auto" w:fill="FFFFFF"/>
          </w:tcPr>
          <w:p w14:paraId="1E60B2AD"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shd w:val="clear" w:color="auto" w:fill="FFFFFF"/>
          </w:tcPr>
          <w:p w14:paraId="7EB3473F"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shd w:val="clear" w:color="auto" w:fill="FFFFFF"/>
          </w:tcPr>
          <w:p w14:paraId="3EC14920"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shd w:val="clear" w:color="auto" w:fill="FFFFFF"/>
          </w:tcPr>
          <w:p w14:paraId="181F399A"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0" w:type="dxa"/>
            <w:shd w:val="clear" w:color="auto" w:fill="FFFFFF"/>
          </w:tcPr>
          <w:p w14:paraId="00F18EC8"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1" w:type="dxa"/>
            <w:shd w:val="clear" w:color="auto" w:fill="FFFFFF"/>
          </w:tcPr>
          <w:p w14:paraId="4DFF4D39"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219" w:type="dxa"/>
            <w:shd w:val="clear" w:color="auto" w:fill="FFFFFF"/>
          </w:tcPr>
          <w:p w14:paraId="564250E2"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r>
      <w:tr w:rsidR="00962B70" w:rsidRPr="00051DB2" w14:paraId="41BAC5CB" w14:textId="77777777">
        <w:tc>
          <w:tcPr>
            <w:tcW w:w="327" w:type="dxa"/>
            <w:shd w:val="clear" w:color="auto" w:fill="C5E0B3"/>
          </w:tcPr>
          <w:p w14:paraId="4BB0407D"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02" w:type="dxa"/>
          </w:tcPr>
          <w:p w14:paraId="43A6C657"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1" w:type="dxa"/>
            <w:vMerge w:val="restart"/>
            <w:vAlign w:val="center"/>
          </w:tcPr>
          <w:p w14:paraId="7013C3A8"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vMerge w:val="restart"/>
            <w:vAlign w:val="center"/>
          </w:tcPr>
          <w:p w14:paraId="4145EBE2"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vMerge w:val="restart"/>
            <w:vAlign w:val="center"/>
          </w:tcPr>
          <w:p w14:paraId="32770DA7"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tcPr>
          <w:p w14:paraId="1C537D43" w14:textId="77777777" w:rsidR="00962B70" w:rsidRPr="00051DB2" w:rsidRDefault="00962B70" w:rsidP="00962B70">
            <w:pPr>
              <w:widowControl w:val="0"/>
              <w:spacing w:line="264" w:lineRule="auto"/>
              <w:rPr>
                <w:rFonts w:ascii="Arial" w:eastAsia="Times New Roman" w:hAnsi="Arial"/>
                <w:snapToGrid w:val="0"/>
                <w:sz w:val="20"/>
                <w:szCs w:val="20"/>
              </w:rPr>
            </w:pPr>
          </w:p>
        </w:tc>
        <w:tc>
          <w:tcPr>
            <w:tcW w:w="850" w:type="dxa"/>
          </w:tcPr>
          <w:p w14:paraId="49F932A7" w14:textId="77777777" w:rsidR="00962B70" w:rsidRPr="00051DB2" w:rsidRDefault="00962B70" w:rsidP="00962B70">
            <w:pPr>
              <w:widowControl w:val="0"/>
              <w:spacing w:line="264" w:lineRule="auto"/>
              <w:rPr>
                <w:rFonts w:ascii="Arial" w:eastAsia="Times New Roman" w:hAnsi="Arial"/>
                <w:snapToGrid w:val="0"/>
                <w:sz w:val="20"/>
                <w:szCs w:val="20"/>
              </w:rPr>
            </w:pPr>
          </w:p>
        </w:tc>
        <w:tc>
          <w:tcPr>
            <w:tcW w:w="851" w:type="dxa"/>
          </w:tcPr>
          <w:p w14:paraId="78191D29" w14:textId="77777777" w:rsidR="00962B70" w:rsidRPr="00051DB2" w:rsidRDefault="00962B70" w:rsidP="00962B70">
            <w:pPr>
              <w:widowControl w:val="0"/>
              <w:spacing w:line="264" w:lineRule="auto"/>
              <w:rPr>
                <w:rFonts w:ascii="Arial" w:eastAsia="Times New Roman" w:hAnsi="Arial"/>
                <w:snapToGrid w:val="0"/>
                <w:sz w:val="20"/>
                <w:szCs w:val="20"/>
              </w:rPr>
            </w:pPr>
          </w:p>
        </w:tc>
        <w:tc>
          <w:tcPr>
            <w:tcW w:w="1219" w:type="dxa"/>
          </w:tcPr>
          <w:p w14:paraId="7680AEB1" w14:textId="77777777" w:rsidR="00962B70" w:rsidRPr="00051DB2" w:rsidRDefault="00962B70" w:rsidP="00962B70">
            <w:pPr>
              <w:widowControl w:val="0"/>
              <w:spacing w:line="264" w:lineRule="auto"/>
              <w:rPr>
                <w:rFonts w:ascii="Arial" w:eastAsia="Times New Roman" w:hAnsi="Arial"/>
                <w:snapToGrid w:val="0"/>
                <w:sz w:val="20"/>
                <w:szCs w:val="20"/>
              </w:rPr>
            </w:pPr>
          </w:p>
        </w:tc>
      </w:tr>
      <w:tr w:rsidR="00962B70" w:rsidRPr="00051DB2" w14:paraId="45C261E0" w14:textId="77777777">
        <w:tc>
          <w:tcPr>
            <w:tcW w:w="327" w:type="dxa"/>
            <w:shd w:val="clear" w:color="auto" w:fill="C5E0B3"/>
          </w:tcPr>
          <w:p w14:paraId="3542E293"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02" w:type="dxa"/>
          </w:tcPr>
          <w:p w14:paraId="61FAF578"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1" w:type="dxa"/>
            <w:vMerge/>
          </w:tcPr>
          <w:p w14:paraId="73A7F527"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vMerge/>
          </w:tcPr>
          <w:p w14:paraId="0D74BCFA"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vMerge/>
          </w:tcPr>
          <w:p w14:paraId="52827432"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tcPr>
          <w:p w14:paraId="71B096E6" w14:textId="77777777" w:rsidR="00962B70" w:rsidRPr="00051DB2" w:rsidRDefault="00962B70" w:rsidP="00962B70">
            <w:pPr>
              <w:widowControl w:val="0"/>
              <w:spacing w:line="264" w:lineRule="auto"/>
              <w:rPr>
                <w:rFonts w:ascii="Arial" w:eastAsia="Times New Roman" w:hAnsi="Arial"/>
                <w:snapToGrid w:val="0"/>
                <w:sz w:val="20"/>
                <w:szCs w:val="20"/>
              </w:rPr>
            </w:pPr>
          </w:p>
        </w:tc>
        <w:tc>
          <w:tcPr>
            <w:tcW w:w="850" w:type="dxa"/>
          </w:tcPr>
          <w:p w14:paraId="1E99F59C" w14:textId="77777777" w:rsidR="00962B70" w:rsidRPr="00051DB2" w:rsidRDefault="00962B70" w:rsidP="00962B70">
            <w:pPr>
              <w:widowControl w:val="0"/>
              <w:spacing w:line="264" w:lineRule="auto"/>
              <w:rPr>
                <w:rFonts w:ascii="Arial" w:eastAsia="Times New Roman" w:hAnsi="Arial"/>
                <w:snapToGrid w:val="0"/>
                <w:sz w:val="20"/>
                <w:szCs w:val="20"/>
              </w:rPr>
            </w:pPr>
          </w:p>
        </w:tc>
        <w:tc>
          <w:tcPr>
            <w:tcW w:w="851" w:type="dxa"/>
          </w:tcPr>
          <w:p w14:paraId="1370257C" w14:textId="77777777" w:rsidR="00962B70" w:rsidRPr="00051DB2" w:rsidRDefault="00962B70" w:rsidP="00962B70">
            <w:pPr>
              <w:widowControl w:val="0"/>
              <w:spacing w:line="264" w:lineRule="auto"/>
              <w:rPr>
                <w:rFonts w:ascii="Arial" w:eastAsia="Times New Roman" w:hAnsi="Arial"/>
                <w:snapToGrid w:val="0"/>
                <w:sz w:val="20"/>
                <w:szCs w:val="20"/>
              </w:rPr>
            </w:pPr>
          </w:p>
        </w:tc>
        <w:tc>
          <w:tcPr>
            <w:tcW w:w="1219" w:type="dxa"/>
          </w:tcPr>
          <w:p w14:paraId="505AC848" w14:textId="77777777" w:rsidR="00962B70" w:rsidRPr="00051DB2" w:rsidRDefault="00962B70" w:rsidP="00962B70">
            <w:pPr>
              <w:widowControl w:val="0"/>
              <w:spacing w:line="264" w:lineRule="auto"/>
              <w:rPr>
                <w:rFonts w:ascii="Arial" w:eastAsia="Times New Roman" w:hAnsi="Arial"/>
                <w:snapToGrid w:val="0"/>
                <w:sz w:val="20"/>
                <w:szCs w:val="20"/>
              </w:rPr>
            </w:pPr>
          </w:p>
        </w:tc>
      </w:tr>
      <w:tr w:rsidR="00962B70" w:rsidRPr="00051DB2" w14:paraId="040F432B" w14:textId="77777777">
        <w:tc>
          <w:tcPr>
            <w:tcW w:w="8302" w:type="dxa"/>
            <w:gridSpan w:val="9"/>
            <w:shd w:val="clear" w:color="auto" w:fill="C5E0B3"/>
          </w:tcPr>
          <w:p w14:paraId="4D31A18C" w14:textId="77777777" w:rsidR="00962B70" w:rsidRPr="00051DB2" w:rsidRDefault="00962B70" w:rsidP="00962B70">
            <w:pPr>
              <w:widowControl w:val="0"/>
              <w:spacing w:line="264" w:lineRule="auto"/>
              <w:rPr>
                <w:rFonts w:ascii="Arial" w:eastAsia="Times New Roman" w:hAnsi="Arial"/>
                <w:snapToGrid w:val="0"/>
                <w:sz w:val="20"/>
                <w:szCs w:val="20"/>
              </w:rPr>
            </w:pPr>
            <w:r w:rsidRPr="00051DB2">
              <w:rPr>
                <w:rFonts w:ascii="Arial" w:eastAsia="Times New Roman" w:hAnsi="Arial"/>
                <w:snapToGrid w:val="0"/>
                <w:sz w:val="20"/>
                <w:szCs w:val="20"/>
              </w:rPr>
              <w:t xml:space="preserve"># Columns may be left </w:t>
            </w:r>
            <w:proofErr w:type="gramStart"/>
            <w:r w:rsidRPr="00051DB2">
              <w:rPr>
                <w:rFonts w:ascii="Arial" w:eastAsia="Times New Roman" w:hAnsi="Arial"/>
                <w:snapToGrid w:val="0"/>
                <w:sz w:val="20"/>
                <w:szCs w:val="20"/>
              </w:rPr>
              <w:t>blank</w:t>
            </w:r>
            <w:proofErr w:type="gramEnd"/>
            <w:r w:rsidRPr="00051DB2">
              <w:rPr>
                <w:rFonts w:ascii="Arial" w:eastAsia="Times New Roman" w:hAnsi="Arial"/>
                <w:snapToGrid w:val="0"/>
                <w:sz w:val="20"/>
                <w:szCs w:val="20"/>
              </w:rPr>
              <w:t xml:space="preserve"> but the column must still be included in the files</w:t>
            </w:r>
          </w:p>
        </w:tc>
      </w:tr>
    </w:tbl>
    <w:p w14:paraId="58906ACA" w14:textId="77777777" w:rsidR="00962B70" w:rsidRPr="00051DB2" w:rsidRDefault="00962B70"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p>
    <w:p w14:paraId="375D9AA1" w14:textId="77777777" w:rsidR="00962B70" w:rsidRPr="00051DB2" w:rsidRDefault="00962B70"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p>
    <w:p w14:paraId="1D01E4C3" w14:textId="0D47BB90" w:rsidR="00962B70" w:rsidRPr="00051DB2" w:rsidRDefault="00F21BD5"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 xml:space="preserve">.A.4.3.8.1 </w:t>
      </w:r>
      <w:r w:rsidR="00962B70" w:rsidRPr="00051DB2">
        <w:rPr>
          <w:rFonts w:ascii="Arial" w:eastAsia="Times New Roman" w:hAnsi="Arial"/>
          <w:snapToGrid w:val="0"/>
          <w:color w:val="000000"/>
          <w:sz w:val="20"/>
          <w:szCs w:val="20"/>
        </w:rPr>
        <w:tab/>
        <w:t>Where test results are completed without the presence of</w:t>
      </w:r>
      <w:r w:rsidR="00962B70" w:rsidRPr="00051DB2">
        <w:rPr>
          <w:rFonts w:ascii="Arial" w:eastAsia="Arial" w:hAnsi="Arial"/>
          <w:color w:val="454545"/>
          <w:sz w:val="20"/>
          <w:szCs w:val="20"/>
        </w:rPr>
        <w:t xml:space="preserve"> </w:t>
      </w:r>
      <w:r w:rsidR="00962B70" w:rsidRPr="00214AB8">
        <w:rPr>
          <w:rFonts w:ascii="Arial" w:eastAsia="Times New Roman" w:hAnsi="Arial"/>
          <w:snapToGrid w:val="0"/>
          <w:color w:val="000000"/>
          <w:sz w:val="20"/>
          <w:szCs w:val="20"/>
        </w:rPr>
        <w:t>The Company and PTO</w:t>
      </w:r>
      <w:r w:rsidR="00962B70" w:rsidRPr="00051DB2">
        <w:rPr>
          <w:rFonts w:ascii="Arial" w:eastAsia="Arial" w:hAnsi="Arial"/>
          <w:color w:val="454545"/>
          <w:sz w:val="20"/>
          <w:szCs w:val="20"/>
        </w:rPr>
        <w:t xml:space="preserve"> </w:t>
      </w:r>
      <w:r w:rsidR="00962B70" w:rsidRPr="00051DB2">
        <w:rPr>
          <w:rFonts w:ascii="Arial" w:eastAsia="Times New Roman" w:hAnsi="Arial"/>
          <w:snapToGrid w:val="0"/>
          <w:color w:val="000000"/>
          <w:sz w:val="20"/>
          <w:szCs w:val="20"/>
        </w:rPr>
        <w:t>but are relied upon as evidence of compliance</w:t>
      </w:r>
      <w:r w:rsidR="002521E0">
        <w:rPr>
          <w:rFonts w:ascii="Arial" w:eastAsia="Times New Roman" w:hAnsi="Arial"/>
          <w:snapToGrid w:val="0"/>
          <w:color w:val="000000"/>
          <w:sz w:val="20"/>
          <w:szCs w:val="20"/>
        </w:rPr>
        <w:t>,</w:t>
      </w:r>
      <w:r w:rsidR="00962B70" w:rsidRPr="00051DB2">
        <w:rPr>
          <w:rFonts w:ascii="Arial" w:eastAsia="Times New Roman" w:hAnsi="Arial"/>
          <w:snapToGrid w:val="0"/>
          <w:color w:val="000000"/>
          <w:sz w:val="20"/>
          <w:szCs w:val="20"/>
        </w:rPr>
        <w:t xml:space="preserve"> they should be accompanied by a </w:t>
      </w:r>
      <w:proofErr w:type="spellStart"/>
      <w:r w:rsidR="00962B70" w:rsidRPr="00051DB2">
        <w:rPr>
          <w:rFonts w:ascii="Arial" w:eastAsia="Times New Roman" w:hAnsi="Arial"/>
          <w:snapToGrid w:val="0"/>
          <w:color w:val="000000"/>
          <w:sz w:val="20"/>
          <w:szCs w:val="20"/>
        </w:rPr>
        <w:t>logsheet</w:t>
      </w:r>
      <w:proofErr w:type="spellEnd"/>
      <w:r w:rsidR="00962B70" w:rsidRPr="00051DB2">
        <w:rPr>
          <w:rFonts w:ascii="Arial" w:eastAsia="Times New Roman" w:hAnsi="Arial"/>
          <w:snapToGrid w:val="0"/>
          <w:color w:val="000000"/>
          <w:sz w:val="20"/>
          <w:szCs w:val="20"/>
        </w:rPr>
        <w:t>. This sheet should be legible, in English and detail the items as indicated below:</w:t>
      </w:r>
    </w:p>
    <w:p w14:paraId="6CB1D13F" w14:textId="77777777" w:rsidR="00962B70" w:rsidRPr="00051DB2" w:rsidRDefault="00962B70" w:rsidP="00962B70">
      <w:pPr>
        <w:numPr>
          <w:ilvl w:val="2"/>
          <w:numId w:val="0"/>
        </w:numPr>
        <w:spacing w:after="120"/>
        <w:ind w:left="1985" w:hanging="567"/>
        <w:rPr>
          <w:rFonts w:ascii="Arial" w:eastAsia="Times New Roman" w:hAnsi="Arial"/>
          <w:snapToGrid w:val="0"/>
          <w:color w:val="000000"/>
          <w:sz w:val="20"/>
          <w:szCs w:val="20"/>
        </w:rPr>
      </w:pPr>
      <w:r w:rsidRPr="00051DB2">
        <w:rPr>
          <w:rFonts w:ascii="Arial" w:eastAsia="Times New Roman" w:hAnsi="Arial"/>
          <w:snapToGrid w:val="0"/>
          <w:color w:val="000000"/>
          <w:sz w:val="20"/>
          <w:szCs w:val="20"/>
        </w:rPr>
        <w:t xml:space="preserve">Time and Date of </w:t>
      </w:r>
      <w:proofErr w:type="gramStart"/>
      <w:r w:rsidRPr="00051DB2">
        <w:rPr>
          <w:rFonts w:ascii="Arial" w:eastAsia="Times New Roman" w:hAnsi="Arial"/>
          <w:snapToGrid w:val="0"/>
          <w:color w:val="000000"/>
          <w:sz w:val="20"/>
          <w:szCs w:val="20"/>
        </w:rPr>
        <w:t>test;</w:t>
      </w:r>
      <w:proofErr w:type="gramEnd"/>
    </w:p>
    <w:p w14:paraId="7CB557DE" w14:textId="4646A4F7" w:rsidR="00962B70" w:rsidRPr="00051DB2" w:rsidRDefault="00962B70" w:rsidP="00962B70">
      <w:pPr>
        <w:numPr>
          <w:ilvl w:val="2"/>
          <w:numId w:val="0"/>
        </w:numPr>
        <w:spacing w:after="120"/>
        <w:ind w:left="1985" w:hanging="567"/>
        <w:rPr>
          <w:rFonts w:ascii="Arial" w:eastAsia="Arial" w:hAnsi="Arial"/>
          <w:color w:val="454545"/>
          <w:sz w:val="20"/>
          <w:szCs w:val="20"/>
        </w:rPr>
      </w:pPr>
      <w:r w:rsidRPr="00051DB2">
        <w:rPr>
          <w:rFonts w:ascii="Arial" w:eastAsia="Times New Roman" w:hAnsi="Arial"/>
          <w:snapToGrid w:val="0"/>
          <w:color w:val="000000"/>
          <w:sz w:val="20"/>
          <w:szCs w:val="20"/>
        </w:rPr>
        <w:t>Name of</w:t>
      </w:r>
      <w:r w:rsidRPr="00051DB2">
        <w:rPr>
          <w:rFonts w:ascii="Arial" w:eastAsia="Arial" w:hAnsi="Arial"/>
          <w:color w:val="454545"/>
          <w:sz w:val="20"/>
          <w:szCs w:val="20"/>
        </w:rPr>
        <w:t xml:space="preserve"> </w:t>
      </w:r>
      <w:proofErr w:type="gramStart"/>
      <w:r w:rsidR="00E972DF">
        <w:rPr>
          <w:rFonts w:ascii="Arial" w:eastAsia="Times New Roman" w:hAnsi="Arial"/>
          <w:snapToGrid w:val="0"/>
          <w:color w:val="000000"/>
          <w:sz w:val="20"/>
          <w:szCs w:val="20"/>
        </w:rPr>
        <w:t>CATO</w:t>
      </w:r>
      <w:r w:rsidRPr="00051DB2">
        <w:rPr>
          <w:rFonts w:ascii="Arial" w:eastAsia="Arial" w:hAnsi="Arial"/>
          <w:color w:val="454545"/>
          <w:sz w:val="20"/>
          <w:szCs w:val="20"/>
        </w:rPr>
        <w:t>;</w:t>
      </w:r>
      <w:proofErr w:type="gramEnd"/>
      <w:r w:rsidRPr="00051DB2">
        <w:rPr>
          <w:rFonts w:ascii="Arial" w:eastAsia="Arial" w:hAnsi="Arial"/>
          <w:color w:val="454545"/>
          <w:sz w:val="20"/>
          <w:szCs w:val="20"/>
        </w:rPr>
        <w:t xml:space="preserve"> </w:t>
      </w:r>
    </w:p>
    <w:p w14:paraId="53F8D4C3" w14:textId="77777777" w:rsidR="00962B70" w:rsidRPr="00051DB2" w:rsidRDefault="00962B70" w:rsidP="00962B70">
      <w:pPr>
        <w:numPr>
          <w:ilvl w:val="2"/>
          <w:numId w:val="0"/>
        </w:numPr>
        <w:spacing w:after="120"/>
        <w:ind w:left="1985" w:hanging="567"/>
        <w:rPr>
          <w:rFonts w:ascii="Arial" w:eastAsia="Times New Roman" w:hAnsi="Arial"/>
          <w:snapToGrid w:val="0"/>
          <w:color w:val="000000"/>
          <w:sz w:val="20"/>
          <w:szCs w:val="20"/>
        </w:rPr>
      </w:pPr>
      <w:r w:rsidRPr="00051DB2">
        <w:rPr>
          <w:rFonts w:ascii="Arial" w:eastAsia="Times New Roman" w:hAnsi="Arial"/>
          <w:snapToGrid w:val="0"/>
          <w:color w:val="000000"/>
          <w:sz w:val="20"/>
          <w:szCs w:val="20"/>
        </w:rPr>
        <w:t xml:space="preserve">Name of Test engineer(s) and company </w:t>
      </w:r>
      <w:proofErr w:type="gramStart"/>
      <w:r w:rsidRPr="00051DB2">
        <w:rPr>
          <w:rFonts w:ascii="Arial" w:eastAsia="Times New Roman" w:hAnsi="Arial"/>
          <w:snapToGrid w:val="0"/>
          <w:color w:val="000000"/>
          <w:sz w:val="20"/>
          <w:szCs w:val="20"/>
        </w:rPr>
        <w:t>name;</w:t>
      </w:r>
      <w:proofErr w:type="gramEnd"/>
    </w:p>
    <w:p w14:paraId="0C071316" w14:textId="77777777" w:rsidR="00962B70" w:rsidRPr="00051DB2" w:rsidRDefault="00962B70" w:rsidP="00962B70">
      <w:pPr>
        <w:numPr>
          <w:ilvl w:val="2"/>
          <w:numId w:val="0"/>
        </w:numPr>
        <w:spacing w:after="120"/>
        <w:ind w:left="1985" w:hanging="567"/>
        <w:rPr>
          <w:rFonts w:ascii="Arial" w:eastAsia="Times New Roman" w:hAnsi="Arial"/>
          <w:snapToGrid w:val="0"/>
          <w:color w:val="000000"/>
          <w:sz w:val="20"/>
          <w:szCs w:val="20"/>
        </w:rPr>
      </w:pPr>
      <w:r w:rsidRPr="00051DB2">
        <w:rPr>
          <w:rFonts w:ascii="Arial" w:eastAsia="Times New Roman" w:hAnsi="Arial"/>
          <w:snapToGrid w:val="0"/>
          <w:color w:val="000000"/>
          <w:sz w:val="20"/>
          <w:szCs w:val="20"/>
        </w:rPr>
        <w:lastRenderedPageBreak/>
        <w:t xml:space="preserve">Name of </w:t>
      </w:r>
      <w:r w:rsidRPr="00051DB2">
        <w:rPr>
          <w:rFonts w:ascii="Arial" w:eastAsia="Times New Roman" w:hAnsi="Arial"/>
          <w:b/>
          <w:bCs/>
          <w:snapToGrid w:val="0"/>
          <w:color w:val="000000"/>
          <w:sz w:val="20"/>
          <w:szCs w:val="20"/>
        </w:rPr>
        <w:t>CATO</w:t>
      </w:r>
      <w:r w:rsidRPr="00051DB2">
        <w:rPr>
          <w:rFonts w:ascii="Arial" w:eastAsia="Times New Roman" w:hAnsi="Arial"/>
          <w:snapToGrid w:val="0"/>
          <w:color w:val="000000"/>
          <w:sz w:val="20"/>
          <w:szCs w:val="20"/>
        </w:rPr>
        <w:t xml:space="preserve"> representative(s) and company </w:t>
      </w:r>
      <w:proofErr w:type="gramStart"/>
      <w:r w:rsidRPr="00051DB2">
        <w:rPr>
          <w:rFonts w:ascii="Arial" w:eastAsia="Times New Roman" w:hAnsi="Arial"/>
          <w:snapToGrid w:val="0"/>
          <w:color w:val="000000"/>
          <w:sz w:val="20"/>
          <w:szCs w:val="20"/>
        </w:rPr>
        <w:t>name;</w:t>
      </w:r>
      <w:proofErr w:type="gramEnd"/>
    </w:p>
    <w:p w14:paraId="0673E918" w14:textId="737710D8" w:rsidR="00962B70" w:rsidRPr="00051DB2" w:rsidRDefault="00962B70" w:rsidP="00962B70">
      <w:pPr>
        <w:numPr>
          <w:ilvl w:val="2"/>
          <w:numId w:val="0"/>
        </w:numPr>
        <w:spacing w:after="120"/>
        <w:ind w:left="1985" w:hanging="567"/>
        <w:rPr>
          <w:rFonts w:ascii="Arial" w:eastAsia="Times New Roman" w:hAnsi="Arial"/>
          <w:snapToGrid w:val="0"/>
          <w:color w:val="000000"/>
          <w:sz w:val="20"/>
          <w:szCs w:val="20"/>
        </w:rPr>
      </w:pPr>
      <w:r w:rsidRPr="00051DB2">
        <w:rPr>
          <w:rFonts w:ascii="Arial" w:eastAsia="Times New Roman" w:hAnsi="Arial"/>
          <w:snapToGrid w:val="0"/>
          <w:color w:val="000000"/>
          <w:sz w:val="20"/>
          <w:szCs w:val="20"/>
        </w:rPr>
        <w:t xml:space="preserve">Type of testing being undertake </w:t>
      </w:r>
      <w:r w:rsidR="00E972DF" w:rsidRPr="00051DB2">
        <w:rPr>
          <w:rFonts w:ascii="Arial" w:eastAsia="Times New Roman" w:hAnsi="Arial"/>
          <w:snapToGrid w:val="0"/>
          <w:color w:val="000000"/>
          <w:sz w:val="20"/>
          <w:szCs w:val="20"/>
        </w:rPr>
        <w:t>e.g.</w:t>
      </w:r>
      <w:r w:rsidRPr="00051DB2">
        <w:rPr>
          <w:rFonts w:ascii="Arial" w:eastAsia="Times New Roman" w:hAnsi="Arial"/>
          <w:snapToGrid w:val="0"/>
          <w:color w:val="000000"/>
          <w:sz w:val="20"/>
          <w:szCs w:val="20"/>
        </w:rPr>
        <w:t xml:space="preserve"> Voltage </w:t>
      </w:r>
      <w:proofErr w:type="gramStart"/>
      <w:r w:rsidRPr="00051DB2">
        <w:rPr>
          <w:rFonts w:ascii="Arial" w:eastAsia="Times New Roman" w:hAnsi="Arial"/>
          <w:snapToGrid w:val="0"/>
          <w:color w:val="000000"/>
          <w:sz w:val="20"/>
          <w:szCs w:val="20"/>
        </w:rPr>
        <w:t>Control;</w:t>
      </w:r>
      <w:proofErr w:type="gramEnd"/>
    </w:p>
    <w:p w14:paraId="27C1F6BE" w14:textId="54EBEED8" w:rsidR="00962B70" w:rsidRPr="00051DB2" w:rsidRDefault="00962B70" w:rsidP="00962B70">
      <w:pPr>
        <w:numPr>
          <w:ilvl w:val="2"/>
          <w:numId w:val="0"/>
        </w:numPr>
        <w:spacing w:after="120"/>
        <w:ind w:left="1418"/>
        <w:rPr>
          <w:rFonts w:ascii="Arial" w:eastAsia="Times New Roman" w:hAnsi="Arial"/>
          <w:snapToGrid w:val="0"/>
          <w:color w:val="000000"/>
          <w:sz w:val="20"/>
          <w:szCs w:val="20"/>
        </w:rPr>
      </w:pPr>
      <w:r w:rsidRPr="00051DB2">
        <w:rPr>
          <w:rFonts w:ascii="Arial" w:eastAsia="Times New Roman" w:hAnsi="Arial"/>
          <w:snapToGrid w:val="0"/>
          <w:color w:val="000000"/>
          <w:sz w:val="20"/>
          <w:szCs w:val="20"/>
        </w:rPr>
        <w:t xml:space="preserve">Ambient conditions </w:t>
      </w:r>
      <w:r w:rsidR="00E972DF" w:rsidRPr="00051DB2">
        <w:rPr>
          <w:rFonts w:ascii="Arial" w:eastAsia="Times New Roman" w:hAnsi="Arial"/>
          <w:snapToGrid w:val="0"/>
          <w:color w:val="000000"/>
          <w:sz w:val="20"/>
          <w:szCs w:val="20"/>
        </w:rPr>
        <w:t>e.g.</w:t>
      </w:r>
      <w:r w:rsidRPr="00051DB2">
        <w:rPr>
          <w:rFonts w:ascii="Arial" w:eastAsia="Times New Roman" w:hAnsi="Arial"/>
          <w:snapToGrid w:val="0"/>
          <w:color w:val="000000"/>
          <w:sz w:val="20"/>
          <w:szCs w:val="20"/>
        </w:rPr>
        <w:t xml:space="preserve"> </w:t>
      </w:r>
      <w:proofErr w:type="gramStart"/>
      <w:r w:rsidRPr="00051DB2">
        <w:rPr>
          <w:rFonts w:ascii="Arial" w:eastAsia="Times New Roman" w:hAnsi="Arial"/>
          <w:snapToGrid w:val="0"/>
          <w:color w:val="000000"/>
          <w:sz w:val="20"/>
          <w:szCs w:val="20"/>
        </w:rPr>
        <w:t>temperature,;</w:t>
      </w:r>
      <w:proofErr w:type="gramEnd"/>
      <w:r w:rsidRPr="00051DB2">
        <w:rPr>
          <w:rFonts w:ascii="Arial" w:eastAsia="Times New Roman" w:hAnsi="Arial"/>
          <w:snapToGrid w:val="0"/>
          <w:color w:val="000000"/>
          <w:sz w:val="20"/>
          <w:szCs w:val="20"/>
        </w:rPr>
        <w:t xml:space="preserve"> and</w:t>
      </w:r>
    </w:p>
    <w:p w14:paraId="57239344" w14:textId="13AA719D" w:rsidR="00962B70" w:rsidRPr="00051DB2" w:rsidRDefault="00962B70" w:rsidP="00962B70">
      <w:pPr>
        <w:numPr>
          <w:ilvl w:val="2"/>
          <w:numId w:val="0"/>
        </w:numPr>
        <w:spacing w:after="120"/>
        <w:ind w:left="1418"/>
        <w:rPr>
          <w:rFonts w:ascii="Arial" w:eastAsia="Times New Roman" w:hAnsi="Arial"/>
          <w:snapToGrid w:val="0"/>
          <w:color w:val="000000"/>
          <w:sz w:val="20"/>
          <w:szCs w:val="20"/>
        </w:rPr>
      </w:pPr>
      <w:r w:rsidRPr="00051DB2">
        <w:rPr>
          <w:rFonts w:ascii="Arial" w:eastAsia="Times New Roman" w:hAnsi="Arial"/>
          <w:snapToGrid w:val="0"/>
          <w:color w:val="000000"/>
          <w:sz w:val="20"/>
          <w:szCs w:val="20"/>
        </w:rPr>
        <w:t xml:space="preserve">Controller settings, </w:t>
      </w:r>
      <w:r w:rsidR="00E972DF" w:rsidRPr="00051DB2">
        <w:rPr>
          <w:rFonts w:ascii="Arial" w:eastAsia="Times New Roman" w:hAnsi="Arial"/>
          <w:snapToGrid w:val="0"/>
          <w:color w:val="000000"/>
          <w:sz w:val="20"/>
          <w:szCs w:val="20"/>
        </w:rPr>
        <w:t>e.g.,</w:t>
      </w:r>
      <w:r w:rsidRPr="00051DB2">
        <w:rPr>
          <w:rFonts w:ascii="Arial" w:eastAsia="Times New Roman" w:hAnsi="Arial"/>
          <w:snapToGrid w:val="0"/>
          <w:color w:val="000000"/>
          <w:sz w:val="20"/>
          <w:szCs w:val="20"/>
        </w:rPr>
        <w:t xml:space="preserve"> voltage slope, voltage setpoint</w:t>
      </w:r>
    </w:p>
    <w:p w14:paraId="0AD5730B" w14:textId="77777777" w:rsidR="00962B70" w:rsidRPr="00051DB2" w:rsidRDefault="00962B70" w:rsidP="00962B70">
      <w:pPr>
        <w:widowControl w:val="0"/>
        <w:spacing w:after="120" w:line="264" w:lineRule="auto"/>
        <w:jc w:val="both"/>
        <w:rPr>
          <w:rFonts w:ascii="Arial" w:eastAsia="Times New Roman" w:hAnsi="Arial"/>
          <w:snapToGrid w:val="0"/>
          <w:sz w:val="20"/>
          <w:szCs w:val="20"/>
        </w:rPr>
      </w:pPr>
    </w:p>
    <w:p w14:paraId="39AB3095" w14:textId="5BC9C6F5" w:rsidR="00962B70" w:rsidRPr="00051DB2" w:rsidRDefault="00F21BD5"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.A.4.3.8.2</w:t>
      </w:r>
      <w:r w:rsidR="00962B70" w:rsidRPr="00051DB2">
        <w:rPr>
          <w:rFonts w:ascii="Arial" w:eastAsia="Times New Roman" w:hAnsi="Arial"/>
          <w:snapToGrid w:val="0"/>
          <w:color w:val="000000"/>
          <w:sz w:val="20"/>
          <w:szCs w:val="20"/>
        </w:rPr>
        <w:tab/>
        <w:t xml:space="preserve">For each test the following items should be recorded as relevant to the type of test being undertaken. Where there is uncertainty on the information to be recorded this should be discussed with </w:t>
      </w:r>
      <w:r w:rsidR="00962B70" w:rsidRPr="00355E1F">
        <w:rPr>
          <w:rFonts w:ascii="Arial" w:eastAsia="Times New Roman" w:hAnsi="Arial"/>
          <w:bCs/>
          <w:snapToGrid w:val="0"/>
          <w:color w:val="000000"/>
          <w:sz w:val="20"/>
          <w:szCs w:val="20"/>
        </w:rPr>
        <w:t>The Company and PTO</w:t>
      </w:r>
      <w:r w:rsidR="00962B70" w:rsidRPr="00051DB2">
        <w:rPr>
          <w:rFonts w:ascii="Arial" w:eastAsia="Times New Roman" w:hAnsi="Arial"/>
          <w:snapToGrid w:val="0"/>
          <w:color w:val="000000"/>
          <w:sz w:val="20"/>
          <w:szCs w:val="20"/>
        </w:rPr>
        <w:t xml:space="preserve"> in advance of the test.</w:t>
      </w:r>
    </w:p>
    <w:p w14:paraId="777397D2" w14:textId="77777777" w:rsidR="00962B70" w:rsidRPr="00051DB2" w:rsidRDefault="00962B70" w:rsidP="00962B70">
      <w:pPr>
        <w:widowControl w:val="0"/>
        <w:spacing w:after="120" w:line="264" w:lineRule="auto"/>
        <w:jc w:val="both"/>
        <w:rPr>
          <w:rFonts w:ascii="Arial" w:eastAsia="Times New Roman" w:hAnsi="Arial"/>
          <w:snapToGrid w:val="0"/>
          <w:sz w:val="20"/>
          <w:szCs w:val="20"/>
        </w:rPr>
      </w:pPr>
    </w:p>
    <w:p w14:paraId="28944F5F" w14:textId="7A556522" w:rsidR="00962B70" w:rsidRPr="00051DB2" w:rsidRDefault="00F21BD5" w:rsidP="00962B70">
      <w:pPr>
        <w:widowControl w:val="0"/>
        <w:tabs>
          <w:tab w:val="left" w:pos="1701"/>
        </w:tabs>
        <w:spacing w:after="120" w:line="264" w:lineRule="auto"/>
        <w:rPr>
          <w:rFonts w:ascii="Arial" w:eastAsia="Times New Roman" w:hAnsi="Arial"/>
          <w:snapToGrid w:val="0"/>
          <w:sz w:val="20"/>
          <w:szCs w:val="20"/>
        </w:rPr>
      </w:pPr>
      <w:r>
        <w:rPr>
          <w:rFonts w:ascii="Arial" w:eastAsia="Times New Roman" w:hAnsi="Arial"/>
          <w:snapToGrid w:val="0"/>
          <w:sz w:val="20"/>
          <w:szCs w:val="20"/>
        </w:rPr>
        <w:t>C</w:t>
      </w:r>
      <w:r w:rsidRPr="00051DB2">
        <w:rPr>
          <w:rFonts w:ascii="Arial" w:eastAsia="Times New Roman" w:hAnsi="Arial"/>
          <w:snapToGrid w:val="0"/>
          <w:sz w:val="20"/>
          <w:szCs w:val="20"/>
        </w:rPr>
        <w:t>CP</w:t>
      </w:r>
      <w:r w:rsidR="00962B70" w:rsidRPr="00051DB2">
        <w:rPr>
          <w:rFonts w:ascii="Arial" w:eastAsia="Times New Roman" w:hAnsi="Arial"/>
          <w:snapToGrid w:val="0"/>
          <w:sz w:val="20"/>
          <w:szCs w:val="20"/>
        </w:rPr>
        <w:t>.A.4.3.8.2 .1</w:t>
      </w:r>
      <w:r w:rsidR="00962B70" w:rsidRPr="00051DB2">
        <w:rPr>
          <w:rFonts w:ascii="Arial" w:eastAsia="Times New Roman" w:hAnsi="Arial"/>
          <w:snapToGrid w:val="0"/>
          <w:sz w:val="20"/>
          <w:szCs w:val="20"/>
        </w:rPr>
        <w:tab/>
        <w:t>Voltage Control and Reactive Capability Tests</w:t>
      </w:r>
      <w:r w:rsidR="00355E1F">
        <w:rPr>
          <w:rFonts w:ascii="Arial" w:eastAsia="Times New Roman" w:hAnsi="Arial"/>
          <w:snapToGrid w:val="0"/>
          <w:sz w:val="20"/>
          <w:szCs w:val="20"/>
        </w:rPr>
        <w:t xml:space="preserve"> (as applicable)</w:t>
      </w:r>
    </w:p>
    <w:p w14:paraId="5CB5C18F" w14:textId="77777777" w:rsidR="00962B70" w:rsidRPr="00051DB2" w:rsidRDefault="00962B70" w:rsidP="00962B70">
      <w:pPr>
        <w:numPr>
          <w:ilvl w:val="2"/>
          <w:numId w:val="0"/>
        </w:numPr>
        <w:spacing w:after="120"/>
        <w:ind w:left="852" w:firstLine="849"/>
        <w:rPr>
          <w:rFonts w:ascii="Arial" w:eastAsia="Times New Roman" w:hAnsi="Arial"/>
          <w:snapToGrid w:val="0"/>
          <w:sz w:val="20"/>
          <w:szCs w:val="20"/>
        </w:rPr>
      </w:pPr>
      <w:r w:rsidRPr="00051DB2">
        <w:rPr>
          <w:rFonts w:ascii="Arial" w:eastAsia="Times New Roman" w:hAnsi="Arial"/>
          <w:snapToGrid w:val="0"/>
          <w:sz w:val="20"/>
          <w:szCs w:val="20"/>
        </w:rPr>
        <w:t xml:space="preserve">Start time of each test </w:t>
      </w:r>
      <w:proofErr w:type="gramStart"/>
      <w:r w:rsidRPr="00051DB2">
        <w:rPr>
          <w:rFonts w:ascii="Arial" w:eastAsia="Times New Roman" w:hAnsi="Arial"/>
          <w:snapToGrid w:val="0"/>
          <w:sz w:val="20"/>
          <w:szCs w:val="20"/>
        </w:rPr>
        <w:t>step;</w:t>
      </w:r>
      <w:proofErr w:type="gramEnd"/>
    </w:p>
    <w:p w14:paraId="43CF60D1" w14:textId="77777777" w:rsidR="00962B70" w:rsidRPr="005E2BDD" w:rsidRDefault="00962B70" w:rsidP="00962B70">
      <w:pPr>
        <w:numPr>
          <w:ilvl w:val="2"/>
          <w:numId w:val="0"/>
        </w:numPr>
        <w:spacing w:after="120"/>
        <w:ind w:left="852" w:firstLine="849"/>
        <w:rPr>
          <w:rFonts w:ascii="Arial" w:eastAsia="Times New Roman" w:hAnsi="Arial"/>
          <w:bCs/>
          <w:snapToGrid w:val="0"/>
          <w:color w:val="000000"/>
          <w:sz w:val="20"/>
          <w:szCs w:val="20"/>
        </w:rPr>
      </w:pPr>
      <w:r w:rsidRPr="005E2BDD">
        <w:rPr>
          <w:rFonts w:ascii="Arial" w:eastAsia="Times New Roman" w:hAnsi="Arial"/>
          <w:bCs/>
          <w:snapToGrid w:val="0"/>
          <w:color w:val="000000"/>
          <w:sz w:val="20"/>
          <w:szCs w:val="20"/>
        </w:rPr>
        <w:t xml:space="preserve">Active </w:t>
      </w:r>
      <w:proofErr w:type="gramStart"/>
      <w:r w:rsidRPr="005E2BDD">
        <w:rPr>
          <w:rFonts w:ascii="Arial" w:eastAsia="Times New Roman" w:hAnsi="Arial"/>
          <w:bCs/>
          <w:snapToGrid w:val="0"/>
          <w:color w:val="000000"/>
          <w:sz w:val="20"/>
          <w:szCs w:val="20"/>
        </w:rPr>
        <w:t>Power;</w:t>
      </w:r>
      <w:proofErr w:type="gramEnd"/>
    </w:p>
    <w:p w14:paraId="05C211EA" w14:textId="77777777" w:rsidR="00962B70" w:rsidRPr="005E2BDD" w:rsidRDefault="00962B70" w:rsidP="00962B70">
      <w:pPr>
        <w:numPr>
          <w:ilvl w:val="2"/>
          <w:numId w:val="0"/>
        </w:numPr>
        <w:spacing w:after="120"/>
        <w:ind w:left="852" w:firstLine="849"/>
        <w:rPr>
          <w:rFonts w:ascii="Arial" w:eastAsia="Times New Roman" w:hAnsi="Arial"/>
          <w:bCs/>
          <w:snapToGrid w:val="0"/>
          <w:color w:val="000000"/>
          <w:sz w:val="20"/>
          <w:szCs w:val="20"/>
        </w:rPr>
      </w:pPr>
      <w:r w:rsidRPr="005E2BDD">
        <w:rPr>
          <w:rFonts w:ascii="Arial" w:eastAsia="Times New Roman" w:hAnsi="Arial"/>
          <w:bCs/>
          <w:snapToGrid w:val="0"/>
          <w:color w:val="000000"/>
          <w:sz w:val="20"/>
          <w:szCs w:val="20"/>
        </w:rPr>
        <w:t xml:space="preserve">Reactive </w:t>
      </w:r>
      <w:proofErr w:type="gramStart"/>
      <w:r w:rsidRPr="005E2BDD">
        <w:rPr>
          <w:rFonts w:ascii="Arial" w:eastAsia="Times New Roman" w:hAnsi="Arial"/>
          <w:bCs/>
          <w:snapToGrid w:val="0"/>
          <w:color w:val="000000"/>
          <w:sz w:val="20"/>
          <w:szCs w:val="20"/>
        </w:rPr>
        <w:t>Power;</w:t>
      </w:r>
      <w:proofErr w:type="gramEnd"/>
    </w:p>
    <w:p w14:paraId="0135E546" w14:textId="77777777" w:rsidR="00962B70" w:rsidRPr="00051DB2" w:rsidRDefault="00962B70" w:rsidP="00962B70">
      <w:pPr>
        <w:numPr>
          <w:ilvl w:val="2"/>
          <w:numId w:val="0"/>
        </w:numPr>
        <w:spacing w:after="120"/>
        <w:ind w:left="852" w:firstLine="849"/>
        <w:rPr>
          <w:rFonts w:ascii="Arial" w:eastAsia="Times New Roman" w:hAnsi="Arial"/>
          <w:snapToGrid w:val="0"/>
          <w:sz w:val="20"/>
          <w:szCs w:val="20"/>
        </w:rPr>
      </w:pPr>
      <w:r w:rsidRPr="00051DB2">
        <w:rPr>
          <w:rFonts w:ascii="Arial" w:eastAsia="Times New Roman" w:hAnsi="Arial"/>
          <w:snapToGrid w:val="0"/>
          <w:sz w:val="20"/>
          <w:szCs w:val="20"/>
        </w:rPr>
        <w:t xml:space="preserve">Connection </w:t>
      </w:r>
      <w:proofErr w:type="gramStart"/>
      <w:r w:rsidRPr="00051DB2">
        <w:rPr>
          <w:rFonts w:ascii="Arial" w:eastAsia="Times New Roman" w:hAnsi="Arial"/>
          <w:snapToGrid w:val="0"/>
          <w:sz w:val="20"/>
          <w:szCs w:val="20"/>
        </w:rPr>
        <w:t>voltage;</w:t>
      </w:r>
      <w:proofErr w:type="gramEnd"/>
    </w:p>
    <w:p w14:paraId="0BA968CD" w14:textId="77777777" w:rsidR="00962B70" w:rsidRPr="00051DB2" w:rsidRDefault="00962B70" w:rsidP="00962B70">
      <w:pPr>
        <w:numPr>
          <w:ilvl w:val="2"/>
          <w:numId w:val="0"/>
        </w:numPr>
        <w:spacing w:after="120"/>
        <w:ind w:left="852" w:firstLine="849"/>
        <w:rPr>
          <w:rFonts w:ascii="Arial" w:eastAsia="Times New Roman" w:hAnsi="Arial"/>
          <w:snapToGrid w:val="0"/>
          <w:sz w:val="20"/>
          <w:szCs w:val="20"/>
        </w:rPr>
      </w:pPr>
      <w:r w:rsidRPr="00051DB2">
        <w:rPr>
          <w:rFonts w:ascii="Arial" w:eastAsia="Times New Roman" w:hAnsi="Arial"/>
          <w:snapToGrid w:val="0"/>
          <w:sz w:val="20"/>
          <w:szCs w:val="20"/>
        </w:rPr>
        <w:t xml:space="preserve">Voltage Control Setpoint, if applicable or </w:t>
      </w:r>
      <w:proofErr w:type="gramStart"/>
      <w:r w:rsidRPr="00051DB2">
        <w:rPr>
          <w:rFonts w:ascii="Arial" w:eastAsia="Times New Roman" w:hAnsi="Arial"/>
          <w:snapToGrid w:val="0"/>
          <w:sz w:val="20"/>
          <w:szCs w:val="20"/>
        </w:rPr>
        <w:t>changed;</w:t>
      </w:r>
      <w:proofErr w:type="gramEnd"/>
    </w:p>
    <w:p w14:paraId="7D26470E" w14:textId="77777777" w:rsidR="00962B70" w:rsidRPr="00051DB2" w:rsidRDefault="00962B70" w:rsidP="00962B70">
      <w:pPr>
        <w:numPr>
          <w:ilvl w:val="2"/>
          <w:numId w:val="0"/>
        </w:numPr>
        <w:spacing w:after="120"/>
        <w:ind w:left="852" w:firstLine="849"/>
        <w:rPr>
          <w:rFonts w:ascii="Arial" w:eastAsia="Times New Roman" w:hAnsi="Arial"/>
          <w:snapToGrid w:val="0"/>
          <w:sz w:val="20"/>
          <w:szCs w:val="20"/>
        </w:rPr>
      </w:pPr>
      <w:r w:rsidRPr="00051DB2">
        <w:rPr>
          <w:rFonts w:ascii="Arial" w:eastAsia="Times New Roman" w:hAnsi="Arial"/>
          <w:snapToGrid w:val="0"/>
          <w:sz w:val="20"/>
          <w:szCs w:val="20"/>
        </w:rPr>
        <w:t xml:space="preserve">Voltage Control Slope, if applicable or </w:t>
      </w:r>
      <w:proofErr w:type="gramStart"/>
      <w:r w:rsidRPr="00051DB2">
        <w:rPr>
          <w:rFonts w:ascii="Arial" w:eastAsia="Times New Roman" w:hAnsi="Arial"/>
          <w:snapToGrid w:val="0"/>
          <w:sz w:val="20"/>
          <w:szCs w:val="20"/>
        </w:rPr>
        <w:t>changed;</w:t>
      </w:r>
      <w:proofErr w:type="gramEnd"/>
    </w:p>
    <w:p w14:paraId="4080CD79" w14:textId="77777777" w:rsidR="00962B70" w:rsidRPr="00051DB2" w:rsidRDefault="00962B70" w:rsidP="00962B70">
      <w:pPr>
        <w:numPr>
          <w:ilvl w:val="2"/>
          <w:numId w:val="0"/>
        </w:numPr>
        <w:spacing w:after="120"/>
        <w:ind w:left="1701"/>
        <w:rPr>
          <w:rFonts w:ascii="Arial" w:eastAsia="Times New Roman" w:hAnsi="Arial"/>
          <w:snapToGrid w:val="0"/>
          <w:sz w:val="20"/>
          <w:szCs w:val="20"/>
        </w:rPr>
      </w:pPr>
      <w:r w:rsidRPr="00051DB2">
        <w:rPr>
          <w:rFonts w:ascii="Arial" w:eastAsia="Times New Roman" w:hAnsi="Arial"/>
          <w:snapToGrid w:val="0"/>
          <w:sz w:val="20"/>
          <w:szCs w:val="20"/>
        </w:rPr>
        <w:t xml:space="preserve">Grid </w:t>
      </w:r>
      <w:proofErr w:type="gramStart"/>
      <w:r w:rsidRPr="00051DB2">
        <w:rPr>
          <w:rFonts w:ascii="Arial" w:eastAsia="Times New Roman" w:hAnsi="Arial"/>
          <w:snapToGrid w:val="0"/>
          <w:sz w:val="20"/>
          <w:szCs w:val="20"/>
        </w:rPr>
        <w:t>transformer</w:t>
      </w:r>
      <w:proofErr w:type="gramEnd"/>
      <w:r w:rsidRPr="00051DB2">
        <w:rPr>
          <w:rFonts w:ascii="Arial" w:eastAsia="Times New Roman" w:hAnsi="Arial"/>
          <w:snapToGrid w:val="0"/>
          <w:sz w:val="20"/>
          <w:szCs w:val="20"/>
        </w:rPr>
        <w:t xml:space="preserve"> tap position, as applicable; and</w:t>
      </w:r>
    </w:p>
    <w:p w14:paraId="2857740C" w14:textId="77777777" w:rsidR="00962B70" w:rsidRPr="00051DB2" w:rsidRDefault="00962B70" w:rsidP="00962B70">
      <w:pPr>
        <w:widowControl w:val="0"/>
        <w:spacing w:after="120" w:line="264" w:lineRule="auto"/>
        <w:ind w:left="1701"/>
        <w:rPr>
          <w:rFonts w:ascii="Arial" w:eastAsia="Arial" w:hAnsi="Arial"/>
          <w:color w:val="454545"/>
          <w:sz w:val="20"/>
          <w:szCs w:val="20"/>
        </w:rPr>
      </w:pPr>
      <w:r w:rsidRPr="00051DB2">
        <w:rPr>
          <w:rFonts w:ascii="Arial" w:eastAsia="Times New Roman" w:hAnsi="Arial"/>
          <w:snapToGrid w:val="0"/>
          <w:sz w:val="20"/>
          <w:szCs w:val="20"/>
        </w:rPr>
        <w:t>CATO Interface</w:t>
      </w:r>
      <w:r w:rsidRPr="00051DB2">
        <w:rPr>
          <w:rFonts w:ascii="Arial" w:eastAsia="Times New Roman" w:hAnsi="Arial"/>
          <w:b/>
          <w:snapToGrid w:val="0"/>
          <w:color w:val="000000"/>
          <w:sz w:val="20"/>
          <w:szCs w:val="20"/>
        </w:rPr>
        <w:t xml:space="preserve"> </w:t>
      </w:r>
      <w:r w:rsidRPr="00355E1F">
        <w:rPr>
          <w:rFonts w:ascii="Arial" w:eastAsia="Times New Roman" w:hAnsi="Arial"/>
          <w:bCs/>
          <w:snapToGrid w:val="0"/>
          <w:color w:val="000000"/>
          <w:sz w:val="20"/>
          <w:szCs w:val="20"/>
        </w:rPr>
        <w:t>Point</w:t>
      </w:r>
      <w:r w:rsidRPr="00051DB2">
        <w:rPr>
          <w:rFonts w:ascii="Arial" w:eastAsia="Arial" w:hAnsi="Arial"/>
          <w:color w:val="454545"/>
          <w:sz w:val="20"/>
          <w:szCs w:val="20"/>
        </w:rPr>
        <w:t xml:space="preserve"> </w:t>
      </w:r>
      <w:r w:rsidRPr="00051DB2">
        <w:rPr>
          <w:rFonts w:ascii="Arial" w:eastAsia="Times New Roman" w:hAnsi="Arial"/>
          <w:snapToGrid w:val="0"/>
          <w:sz w:val="20"/>
          <w:szCs w:val="20"/>
        </w:rPr>
        <w:t>voltage.</w:t>
      </w:r>
    </w:p>
    <w:p w14:paraId="264AC18F" w14:textId="77777777" w:rsidR="00962B70" w:rsidRPr="00051DB2" w:rsidRDefault="00962B70" w:rsidP="00962B70">
      <w:pPr>
        <w:widowControl w:val="0"/>
        <w:spacing w:after="120" w:line="264" w:lineRule="auto"/>
        <w:jc w:val="both"/>
        <w:rPr>
          <w:rFonts w:ascii="Arial" w:eastAsia="Times New Roman" w:hAnsi="Arial"/>
          <w:snapToGrid w:val="0"/>
          <w:sz w:val="20"/>
          <w:szCs w:val="20"/>
        </w:rPr>
      </w:pPr>
    </w:p>
    <w:p w14:paraId="1CF0538F" w14:textId="1E60AF0A" w:rsidR="00962B70" w:rsidRPr="00051DB2" w:rsidRDefault="00F21BD5"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.A.4.3.8.3</w:t>
      </w:r>
      <w:r w:rsidR="00962B70" w:rsidRPr="00051DB2">
        <w:rPr>
          <w:rFonts w:ascii="Arial" w:eastAsia="Times New Roman" w:hAnsi="Arial"/>
          <w:snapToGrid w:val="0"/>
          <w:color w:val="000000"/>
          <w:sz w:val="20"/>
          <w:szCs w:val="20"/>
        </w:rPr>
        <w:tab/>
        <w:t xml:space="preserve">Material changes during the test period should be recorded e.g. changes to </w:t>
      </w:r>
      <w:r w:rsidR="00610EB7" w:rsidRPr="00051DB2">
        <w:rPr>
          <w:rFonts w:ascii="Arial" w:eastAsia="Times New Roman" w:hAnsi="Arial"/>
          <w:snapToGrid w:val="0"/>
          <w:color w:val="000000"/>
          <w:sz w:val="20"/>
          <w:szCs w:val="20"/>
        </w:rPr>
        <w:t>tap change</w:t>
      </w:r>
      <w:r w:rsidR="00962B70" w:rsidRPr="00051DB2">
        <w:rPr>
          <w:rFonts w:ascii="Arial" w:eastAsia="Times New Roman" w:hAnsi="Arial"/>
          <w:snapToGrid w:val="0"/>
          <w:color w:val="000000"/>
          <w:sz w:val="20"/>
          <w:szCs w:val="20"/>
        </w:rPr>
        <w:t xml:space="preserve"> positions. </w:t>
      </w:r>
    </w:p>
    <w:p w14:paraId="4AC248CD" w14:textId="77777777" w:rsidR="00962B70" w:rsidRPr="00051DB2" w:rsidRDefault="00962B70" w:rsidP="00962B70">
      <w:pPr>
        <w:tabs>
          <w:tab w:val="left" w:pos="2127"/>
        </w:tabs>
        <w:autoSpaceDE w:val="0"/>
        <w:autoSpaceDN w:val="0"/>
        <w:adjustRightInd w:val="0"/>
        <w:jc w:val="both"/>
        <w:rPr>
          <w:rFonts w:ascii="Arial" w:eastAsia="Times New Roman" w:hAnsi="Arial" w:cs="Arial"/>
          <w:sz w:val="20"/>
          <w:szCs w:val="20"/>
        </w:rPr>
      </w:pPr>
    </w:p>
    <w:p w14:paraId="1A6FAEA0" w14:textId="77777777" w:rsidR="00962B70" w:rsidRPr="00051DB2" w:rsidRDefault="00962B70" w:rsidP="00962B70">
      <w:pPr>
        <w:autoSpaceDE w:val="0"/>
        <w:autoSpaceDN w:val="0"/>
        <w:adjustRightInd w:val="0"/>
        <w:ind w:left="1440"/>
        <w:jc w:val="both"/>
        <w:rPr>
          <w:rFonts w:ascii="Arial" w:eastAsia="Times New Roman" w:hAnsi="Arial" w:cs="Arial"/>
          <w:sz w:val="20"/>
          <w:szCs w:val="20"/>
        </w:rPr>
      </w:pPr>
    </w:p>
    <w:p w14:paraId="498AF4E9" w14:textId="77777777" w:rsidR="00962B70" w:rsidRPr="00051DB2" w:rsidRDefault="00962B70" w:rsidP="00962B70">
      <w:pPr>
        <w:tabs>
          <w:tab w:val="left" w:pos="1440"/>
          <w:tab w:val="left" w:pos="2016"/>
          <w:tab w:val="left" w:pos="2556"/>
          <w:tab w:val="left" w:pos="3096"/>
          <w:tab w:val="left" w:pos="3726"/>
          <w:tab w:val="left" w:pos="4608"/>
          <w:tab w:val="left" w:pos="5904"/>
        </w:tabs>
        <w:ind w:left="1440" w:hanging="1440"/>
        <w:jc w:val="both"/>
        <w:rPr>
          <w:rFonts w:ascii="Arial" w:eastAsia="Times New Roman" w:hAnsi="Arial" w:cs="Arial"/>
          <w:snapToGrid w:val="0"/>
          <w:sz w:val="20"/>
          <w:szCs w:val="20"/>
        </w:rPr>
      </w:pPr>
    </w:p>
    <w:p w14:paraId="28522FDB" w14:textId="77777777" w:rsidR="00962B70" w:rsidRPr="00051DB2" w:rsidRDefault="00962B70" w:rsidP="00D52729">
      <w:pPr>
        <w:jc w:val="both"/>
        <w:rPr>
          <w:rFonts w:ascii="Arial" w:eastAsia="Times New Roman" w:hAnsi="Arial" w:cs="Arial"/>
          <w:snapToGrid w:val="0"/>
          <w:sz w:val="20"/>
          <w:szCs w:val="20"/>
        </w:rPr>
      </w:pPr>
      <w:bookmarkStart w:id="239" w:name="_MON_1617691108"/>
      <w:bookmarkEnd w:id="239"/>
    </w:p>
    <w:p w14:paraId="7402B87A" w14:textId="77777777" w:rsidR="00962B70" w:rsidRPr="00051DB2" w:rsidRDefault="00962B70" w:rsidP="00962B70">
      <w:pPr>
        <w:keepNext/>
        <w:tabs>
          <w:tab w:val="left" w:pos="90"/>
        </w:tabs>
        <w:jc w:val="center"/>
        <w:outlineLvl w:val="0"/>
        <w:rPr>
          <w:rFonts w:ascii="Arial" w:eastAsia="Times New Roman" w:hAnsi="Arial" w:cs="Arial"/>
          <w:b/>
          <w:snapToGrid w:val="0"/>
          <w:sz w:val="20"/>
          <w:szCs w:val="20"/>
        </w:rPr>
      </w:pPr>
      <w:r w:rsidRPr="00051DB2">
        <w:rPr>
          <w:rFonts w:ascii="Arial" w:eastAsia="Times New Roman" w:hAnsi="Arial" w:cs="Arial"/>
          <w:b/>
          <w:snapToGrid w:val="0"/>
          <w:color w:val="0000FF"/>
          <w:sz w:val="20"/>
          <w:szCs w:val="20"/>
          <w:u w:val="double"/>
        </w:rPr>
        <w:br w:type="page"/>
      </w:r>
      <w:bookmarkStart w:id="240" w:name="_Toc123822838"/>
      <w:r w:rsidRPr="00546455">
        <w:rPr>
          <w:rFonts w:ascii="Arial" w:eastAsia="Times New Roman" w:hAnsi="Arial" w:cs="Arial"/>
          <w:b/>
          <w:snapToGrid w:val="0"/>
          <w:sz w:val="20"/>
          <w:szCs w:val="20"/>
        </w:rPr>
        <w:lastRenderedPageBreak/>
        <w:t>APPENDIX 7</w:t>
      </w:r>
      <w:bookmarkEnd w:id="240"/>
    </w:p>
    <w:p w14:paraId="276C0AF2" w14:textId="77777777" w:rsidR="00962B70" w:rsidRPr="00051DB2" w:rsidRDefault="00962B70" w:rsidP="00962B70">
      <w:pPr>
        <w:jc w:val="center"/>
        <w:rPr>
          <w:rFonts w:ascii="Arial" w:eastAsia="Times New Roman" w:hAnsi="Arial" w:cs="Arial"/>
          <w:snapToGrid w:val="0"/>
          <w:sz w:val="20"/>
          <w:szCs w:val="20"/>
        </w:rPr>
      </w:pPr>
    </w:p>
    <w:p w14:paraId="76ECABAB" w14:textId="77777777" w:rsidR="00962B70" w:rsidRPr="00051DB2" w:rsidRDefault="00962B70" w:rsidP="00962B70">
      <w:pPr>
        <w:keepNext/>
        <w:tabs>
          <w:tab w:val="left" w:pos="90"/>
        </w:tabs>
        <w:jc w:val="center"/>
        <w:outlineLvl w:val="0"/>
        <w:rPr>
          <w:rFonts w:ascii="Arial" w:eastAsia="Times New Roman" w:hAnsi="Arial" w:cs="Arial"/>
          <w:b/>
          <w:snapToGrid w:val="0"/>
          <w:sz w:val="20"/>
          <w:szCs w:val="20"/>
        </w:rPr>
      </w:pPr>
      <w:bookmarkStart w:id="241" w:name="_Toc123822839"/>
      <w:r w:rsidRPr="00051DB2">
        <w:rPr>
          <w:rFonts w:ascii="Arial" w:eastAsia="Times New Roman" w:hAnsi="Arial" w:cs="Arial"/>
          <w:b/>
          <w:snapToGrid w:val="0"/>
          <w:sz w:val="20"/>
          <w:szCs w:val="20"/>
        </w:rPr>
        <w:t>COMPLIANCE TESTING FOR CATO HVAC EQUIPMENT</w:t>
      </w:r>
      <w:bookmarkEnd w:id="241"/>
    </w:p>
    <w:p w14:paraId="7082C371" w14:textId="77777777" w:rsidR="00962B70" w:rsidRPr="00051DB2" w:rsidRDefault="00962B70" w:rsidP="00962B70">
      <w:pPr>
        <w:jc w:val="center"/>
        <w:rPr>
          <w:rFonts w:ascii="Arial" w:eastAsia="Times New Roman" w:hAnsi="Arial" w:cs="Arial"/>
          <w:snapToGrid w:val="0"/>
          <w:sz w:val="20"/>
          <w:szCs w:val="20"/>
        </w:rPr>
      </w:pPr>
    </w:p>
    <w:p w14:paraId="6390BDDC" w14:textId="1460FCCD" w:rsidR="00962B70" w:rsidRPr="00051DB2" w:rsidRDefault="00F21BD5" w:rsidP="00962B70">
      <w:pPr>
        <w:ind w:left="1418" w:hanging="1418"/>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.A.7.1</w:t>
      </w:r>
      <w:r w:rsidR="00962B70" w:rsidRPr="00051DB2">
        <w:rPr>
          <w:rFonts w:ascii="Arial" w:eastAsia="Times New Roman" w:hAnsi="Arial" w:cs="Arial"/>
          <w:snapToGrid w:val="0"/>
          <w:sz w:val="20"/>
          <w:szCs w:val="20"/>
        </w:rPr>
        <w:tab/>
        <w:t>SCOPE</w:t>
      </w:r>
    </w:p>
    <w:p w14:paraId="42D08BD8" w14:textId="77777777" w:rsidR="00962B70" w:rsidRPr="00051DB2" w:rsidRDefault="00962B70" w:rsidP="00962B70">
      <w:pPr>
        <w:ind w:left="1418" w:hanging="1418"/>
        <w:jc w:val="both"/>
        <w:rPr>
          <w:rFonts w:ascii="Arial" w:eastAsia="Times New Roman" w:hAnsi="Arial" w:cs="Arial"/>
          <w:snapToGrid w:val="0"/>
          <w:sz w:val="20"/>
          <w:szCs w:val="20"/>
        </w:rPr>
      </w:pPr>
    </w:p>
    <w:p w14:paraId="5591BF06" w14:textId="0B9EE206" w:rsidR="00962B70" w:rsidRPr="00051DB2" w:rsidRDefault="00F21BD5" w:rsidP="00962B70">
      <w:pPr>
        <w:ind w:left="1418" w:hanging="1418"/>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.A.7.1.1 </w:t>
      </w:r>
      <w:r w:rsidR="00962B70" w:rsidRPr="00051DB2">
        <w:rPr>
          <w:rFonts w:ascii="Arial" w:eastAsia="Times New Roman" w:hAnsi="Arial" w:cs="Arial"/>
          <w:snapToGrid w:val="0"/>
          <w:sz w:val="20"/>
          <w:szCs w:val="20"/>
        </w:rPr>
        <w:tab/>
        <w:t xml:space="preserve">This Appendix outlines the general testing requirements for CATOs in respect of HVAC Systems to demonstrate compliance with the relevant aspects of the STC, </w:t>
      </w:r>
      <w:r w:rsidR="00125162">
        <w:rPr>
          <w:rFonts w:ascii="Arial" w:eastAsia="Times New Roman" w:hAnsi="Arial" w:cs="Arial"/>
          <w:snapToGrid w:val="0"/>
          <w:sz w:val="20"/>
          <w:szCs w:val="20"/>
        </w:rPr>
        <w:t>CTISS</w:t>
      </w:r>
      <w:r w:rsidR="00962B70" w:rsidRPr="00051DB2">
        <w:rPr>
          <w:rFonts w:ascii="Arial" w:eastAsia="Times New Roman" w:hAnsi="Arial" w:cs="Arial"/>
          <w:snapToGrid w:val="0"/>
          <w:sz w:val="20"/>
          <w:szCs w:val="20"/>
        </w:rPr>
        <w:t>. For CATOs in respect of HVDC Systems, the CATO is required to follow the tests detailed in Appendix 7 of the European Compliance Processes of the Grid Code. The tests specified in this Appendix will normally be sufficient to demonstrate compliance however The Company and PTO may:</w:t>
      </w:r>
    </w:p>
    <w:p w14:paraId="535A360D" w14:textId="77777777" w:rsidR="00962B70" w:rsidRPr="00051DB2" w:rsidRDefault="00962B70" w:rsidP="00962B70">
      <w:pPr>
        <w:ind w:left="1418" w:hanging="1418"/>
        <w:jc w:val="both"/>
        <w:rPr>
          <w:rFonts w:ascii="Arial" w:eastAsia="Times New Roman" w:hAnsi="Arial" w:cs="Arial"/>
          <w:snapToGrid w:val="0"/>
          <w:sz w:val="20"/>
          <w:szCs w:val="20"/>
        </w:rPr>
      </w:pPr>
    </w:p>
    <w:p w14:paraId="46D867A4" w14:textId="77777777" w:rsidR="00962B70" w:rsidRPr="00051DB2" w:rsidRDefault="00962B70">
      <w:pPr>
        <w:numPr>
          <w:ilvl w:val="0"/>
          <w:numId w:val="13"/>
        </w:numPr>
        <w:tabs>
          <w:tab w:val="num" w:pos="1701"/>
        </w:tabs>
        <w:autoSpaceDE w:val="0"/>
        <w:autoSpaceDN w:val="0"/>
        <w:adjustRightInd w:val="0"/>
        <w:snapToGrid w:val="0"/>
        <w:ind w:left="1701" w:hanging="283"/>
        <w:jc w:val="both"/>
        <w:rPr>
          <w:rFonts w:ascii="Arial" w:eastAsia="Times New Roman" w:hAnsi="Arial" w:cs="Arial"/>
          <w:snapToGrid w:val="0"/>
          <w:sz w:val="20"/>
          <w:szCs w:val="20"/>
        </w:rPr>
      </w:pPr>
      <w:r w:rsidRPr="00051DB2">
        <w:rPr>
          <w:rFonts w:ascii="Arial" w:eastAsia="Times New Roman" w:hAnsi="Arial" w:cs="Arial"/>
          <w:snapToGrid w:val="0"/>
          <w:sz w:val="20"/>
          <w:szCs w:val="20"/>
        </w:rPr>
        <w:t>agree an alternative set of tests provided The Company and PTO deem the alternative set of tests sufficient to demonstrate compliance with the STC, CATO Connection Agreement; and/or</w:t>
      </w:r>
    </w:p>
    <w:p w14:paraId="770CCD06" w14:textId="77777777" w:rsidR="00962B70" w:rsidRPr="00051DB2" w:rsidRDefault="00962B70" w:rsidP="00962B70">
      <w:pPr>
        <w:tabs>
          <w:tab w:val="num" w:pos="1418"/>
          <w:tab w:val="num" w:pos="1701"/>
        </w:tabs>
        <w:ind w:left="1701" w:hanging="283"/>
        <w:jc w:val="both"/>
        <w:rPr>
          <w:rFonts w:ascii="Arial" w:eastAsia="Times New Roman" w:hAnsi="Arial" w:cs="Arial"/>
          <w:snapToGrid w:val="0"/>
          <w:sz w:val="20"/>
          <w:szCs w:val="20"/>
        </w:rPr>
      </w:pPr>
    </w:p>
    <w:p w14:paraId="41226633" w14:textId="77777777" w:rsidR="00962B70" w:rsidRPr="00051DB2" w:rsidRDefault="00962B70">
      <w:pPr>
        <w:numPr>
          <w:ilvl w:val="0"/>
          <w:numId w:val="13"/>
        </w:numPr>
        <w:tabs>
          <w:tab w:val="num" w:pos="1701"/>
        </w:tabs>
        <w:autoSpaceDE w:val="0"/>
        <w:autoSpaceDN w:val="0"/>
        <w:adjustRightInd w:val="0"/>
        <w:snapToGrid w:val="0"/>
        <w:ind w:left="1701" w:hanging="283"/>
        <w:jc w:val="both"/>
        <w:rPr>
          <w:rFonts w:ascii="Arial" w:eastAsia="Times New Roman" w:hAnsi="Arial" w:cs="Arial"/>
          <w:snapToGrid w:val="0"/>
          <w:sz w:val="20"/>
          <w:szCs w:val="20"/>
        </w:rPr>
      </w:pPr>
      <w:r w:rsidRPr="00051DB2">
        <w:rPr>
          <w:rFonts w:ascii="Arial" w:eastAsia="Times New Roman" w:hAnsi="Arial" w:cs="Arial"/>
          <w:snapToGrid w:val="0"/>
          <w:sz w:val="20"/>
          <w:szCs w:val="20"/>
        </w:rPr>
        <w:t>require additional or alternative tests if information supplied to The Company and PTO during the compliance process suggests that the tests in this Appendix will not fully demonstrate compliance with the relevant section of the STC, CATO Connection Agreement; and/or</w:t>
      </w:r>
    </w:p>
    <w:p w14:paraId="5FB798A7" w14:textId="77777777" w:rsidR="00962B70" w:rsidRPr="00051DB2" w:rsidRDefault="00962B70" w:rsidP="00962B70">
      <w:pPr>
        <w:tabs>
          <w:tab w:val="num" w:pos="1418"/>
          <w:tab w:val="num" w:pos="1701"/>
        </w:tabs>
        <w:ind w:left="1701" w:hanging="283"/>
        <w:jc w:val="both"/>
        <w:rPr>
          <w:rFonts w:ascii="Arial" w:eastAsia="Times New Roman" w:hAnsi="Arial" w:cs="Arial"/>
          <w:snapToGrid w:val="0"/>
          <w:sz w:val="20"/>
          <w:szCs w:val="20"/>
        </w:rPr>
      </w:pPr>
    </w:p>
    <w:p w14:paraId="21682E9D" w14:textId="7E27DD8F" w:rsidR="00962B70" w:rsidRPr="00051DB2" w:rsidRDefault="00962B70">
      <w:pPr>
        <w:numPr>
          <w:ilvl w:val="0"/>
          <w:numId w:val="13"/>
        </w:numPr>
        <w:tabs>
          <w:tab w:val="num" w:pos="1701"/>
        </w:tabs>
        <w:autoSpaceDE w:val="0"/>
        <w:autoSpaceDN w:val="0"/>
        <w:adjustRightInd w:val="0"/>
        <w:snapToGrid w:val="0"/>
        <w:ind w:left="1701" w:hanging="283"/>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require additional tests if control functions to improve damping of power system oscillations and/or </w:t>
      </w:r>
      <w:proofErr w:type="spellStart"/>
      <w:r w:rsidRPr="00051DB2">
        <w:rPr>
          <w:rFonts w:ascii="Arial" w:eastAsia="Times New Roman" w:hAnsi="Arial" w:cs="Arial"/>
          <w:snapToGrid w:val="0"/>
          <w:sz w:val="20"/>
          <w:szCs w:val="20"/>
        </w:rPr>
        <w:t>subsynchronous</w:t>
      </w:r>
      <w:proofErr w:type="spellEnd"/>
      <w:r w:rsidRPr="00051DB2">
        <w:rPr>
          <w:rFonts w:ascii="Arial" w:eastAsia="Times New Roman" w:hAnsi="Arial" w:cs="Arial"/>
          <w:snapToGrid w:val="0"/>
          <w:sz w:val="20"/>
          <w:szCs w:val="20"/>
        </w:rPr>
        <w:t xml:space="preserve"> resonance torsional oscillations required by the CATO Connection </w:t>
      </w:r>
      <w:r w:rsidR="00EE1E59" w:rsidRPr="00051DB2">
        <w:rPr>
          <w:rFonts w:ascii="Arial" w:eastAsia="Times New Roman" w:hAnsi="Arial" w:cs="Arial"/>
          <w:snapToGrid w:val="0"/>
          <w:sz w:val="20"/>
          <w:szCs w:val="20"/>
        </w:rPr>
        <w:t xml:space="preserve">Schedule </w:t>
      </w:r>
      <w:r w:rsidRPr="00051DB2">
        <w:rPr>
          <w:rFonts w:ascii="Arial" w:eastAsia="Times New Roman" w:hAnsi="Arial" w:cs="Arial"/>
          <w:snapToGrid w:val="0"/>
          <w:sz w:val="20"/>
          <w:szCs w:val="20"/>
        </w:rPr>
        <w:t>or included in the control scheme and active; and/or</w:t>
      </w:r>
    </w:p>
    <w:p w14:paraId="34D0FEC0" w14:textId="77777777" w:rsidR="00962B70" w:rsidRPr="00051DB2" w:rsidRDefault="00962B70" w:rsidP="00962B70">
      <w:pPr>
        <w:tabs>
          <w:tab w:val="num" w:pos="1418"/>
          <w:tab w:val="num" w:pos="1701"/>
        </w:tabs>
        <w:ind w:left="1701" w:hanging="283"/>
        <w:jc w:val="both"/>
        <w:rPr>
          <w:rFonts w:ascii="Arial" w:eastAsia="Times New Roman" w:hAnsi="Arial" w:cs="Arial"/>
          <w:snapToGrid w:val="0"/>
          <w:sz w:val="20"/>
          <w:szCs w:val="20"/>
        </w:rPr>
      </w:pPr>
    </w:p>
    <w:p w14:paraId="50C9CAB0" w14:textId="77777777" w:rsidR="00962B70" w:rsidRPr="00051DB2" w:rsidRDefault="00962B70">
      <w:pPr>
        <w:numPr>
          <w:ilvl w:val="0"/>
          <w:numId w:val="13"/>
        </w:numPr>
        <w:tabs>
          <w:tab w:val="num" w:pos="1701"/>
        </w:tabs>
        <w:autoSpaceDE w:val="0"/>
        <w:autoSpaceDN w:val="0"/>
        <w:adjustRightInd w:val="0"/>
        <w:snapToGrid w:val="0"/>
        <w:ind w:left="1701" w:hanging="283"/>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agree a reduced set of tests for subsequent CATO Plant and Apparatus following successful completion of the first CATO Plant and Apparatus tests in the case of an installation comprising of two or more CATO Interface Points which The Company and PTO reasonably considers to be identical. </w:t>
      </w:r>
    </w:p>
    <w:p w14:paraId="6871B1F4" w14:textId="77777777" w:rsidR="00962B70" w:rsidRPr="00051DB2" w:rsidRDefault="00962B70" w:rsidP="00962B70">
      <w:pPr>
        <w:ind w:left="1440"/>
        <w:jc w:val="both"/>
        <w:rPr>
          <w:rFonts w:ascii="Arial" w:eastAsia="Times New Roman" w:hAnsi="Arial" w:cs="Arial"/>
          <w:snapToGrid w:val="0"/>
          <w:sz w:val="20"/>
          <w:szCs w:val="20"/>
        </w:rPr>
      </w:pPr>
    </w:p>
    <w:p w14:paraId="6CC4CCAF" w14:textId="77777777" w:rsidR="00962B70" w:rsidRPr="00051DB2" w:rsidRDefault="00962B70" w:rsidP="00962B70">
      <w:pPr>
        <w:ind w:left="2160" w:hanging="720"/>
        <w:jc w:val="both"/>
        <w:rPr>
          <w:rFonts w:ascii="Arial" w:eastAsia="Times New Roman" w:hAnsi="Arial" w:cs="Arial"/>
          <w:snapToGrid w:val="0"/>
          <w:sz w:val="20"/>
          <w:szCs w:val="20"/>
        </w:rPr>
      </w:pPr>
      <w:r w:rsidRPr="00051DB2">
        <w:rPr>
          <w:rFonts w:ascii="Arial" w:eastAsia="Times New Roman" w:hAnsi="Arial" w:cs="Arial"/>
          <w:snapToGrid w:val="0"/>
          <w:sz w:val="20"/>
          <w:szCs w:val="20"/>
        </w:rPr>
        <w:tab/>
      </w:r>
    </w:p>
    <w:p w14:paraId="54ED36C1" w14:textId="6B549DAE" w:rsidR="00962B70" w:rsidRPr="00051DB2" w:rsidRDefault="00F21BD5" w:rsidP="00962B70">
      <w:pPr>
        <w:ind w:left="1440" w:hanging="1440"/>
        <w:jc w:val="both"/>
        <w:rPr>
          <w:rFonts w:ascii="Arial" w:eastAsia="Times New Roman" w:hAnsi="Arial" w:cs="Arial"/>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.A.7.1.2</w:t>
      </w:r>
      <w:r w:rsidR="00962B70" w:rsidRPr="00051DB2">
        <w:rPr>
          <w:rFonts w:ascii="Arial" w:eastAsia="Times New Roman" w:hAnsi="Arial" w:cs="Arial"/>
          <w:sz w:val="20"/>
          <w:szCs w:val="20"/>
        </w:rPr>
        <w:tab/>
        <w:t xml:space="preserve">The CATO is responsible for carrying out the tests set out in and in accordance with this Appendix and the CATO retains the responsibility for the safety of personnel and plant during the test. The Company and PTO will witness </w:t>
      </w:r>
      <w:proofErr w:type="gramStart"/>
      <w:r w:rsidR="00962B70" w:rsidRPr="00051DB2">
        <w:rPr>
          <w:rFonts w:ascii="Arial" w:eastAsia="Times New Roman" w:hAnsi="Arial" w:cs="Arial"/>
          <w:sz w:val="20"/>
          <w:szCs w:val="20"/>
        </w:rPr>
        <w:t>all of</w:t>
      </w:r>
      <w:proofErr w:type="gramEnd"/>
      <w:r w:rsidR="00962B70" w:rsidRPr="00051DB2">
        <w:rPr>
          <w:rFonts w:ascii="Arial" w:eastAsia="Times New Roman" w:hAnsi="Arial" w:cs="Arial"/>
          <w:sz w:val="20"/>
          <w:szCs w:val="20"/>
        </w:rPr>
        <w:t xml:space="preserve"> the tests outlined or agreed in relation to this Appendix unless The Company and PTO decides and notifies the CATO otherwise. Reactive Capability tests if required, may be witnessed by The Company and PTO remotely from The Company and PTO control centres. For all on site at The Company and PTO witnessed tests, the CATO must ensure suitable representatives from the CATO are available on site for the entire testing period.  In all cases and in addition to any recording of signals conducted by The Company and PTO</w:t>
      </w:r>
      <w:r w:rsidR="00962B70" w:rsidRPr="00051DB2">
        <w:rPr>
          <w:rFonts w:ascii="Arial" w:eastAsia="Times New Roman" w:hAnsi="Arial" w:cs="Arial"/>
          <w:bCs/>
          <w:sz w:val="20"/>
          <w:szCs w:val="20"/>
        </w:rPr>
        <w:t>,</w:t>
      </w:r>
      <w:r w:rsidR="00962B70" w:rsidRPr="00051DB2">
        <w:rPr>
          <w:rFonts w:ascii="Arial" w:eastAsia="Times New Roman" w:hAnsi="Arial" w:cs="Arial"/>
          <w:sz w:val="20"/>
          <w:szCs w:val="20"/>
        </w:rPr>
        <w:t xml:space="preserve"> the CATO shall record all relevant test signals as outlined in </w:t>
      </w:r>
      <w:r w:rsidR="00BA5B3D">
        <w:rPr>
          <w:rFonts w:ascii="Arial" w:eastAsia="Times New Roman" w:hAnsi="Arial" w:cs="Arial"/>
          <w:sz w:val="20"/>
          <w:szCs w:val="20"/>
        </w:rPr>
        <w:t>C</w:t>
      </w:r>
      <w:r w:rsidR="00962B70" w:rsidRPr="00051DB2">
        <w:rPr>
          <w:rFonts w:ascii="Arial" w:eastAsia="Times New Roman" w:hAnsi="Arial" w:cs="Arial"/>
          <w:sz w:val="20"/>
          <w:szCs w:val="20"/>
        </w:rPr>
        <w:t>CP.A.4.</w:t>
      </w:r>
    </w:p>
    <w:p w14:paraId="2B5A7A95" w14:textId="77777777" w:rsidR="00962B70" w:rsidRPr="00051DB2" w:rsidRDefault="00962B70" w:rsidP="00962B70">
      <w:pPr>
        <w:ind w:left="1440" w:hanging="1440"/>
        <w:jc w:val="both"/>
        <w:rPr>
          <w:rFonts w:ascii="Arial" w:eastAsia="Times New Roman" w:hAnsi="Arial" w:cs="Arial"/>
          <w:sz w:val="20"/>
          <w:szCs w:val="20"/>
        </w:rPr>
      </w:pPr>
    </w:p>
    <w:p w14:paraId="491D7241" w14:textId="787080D9" w:rsidR="00962B70" w:rsidRPr="00051DB2" w:rsidRDefault="00F21BD5" w:rsidP="00962B70">
      <w:pPr>
        <w:ind w:left="1440" w:hanging="1440"/>
        <w:jc w:val="both"/>
        <w:rPr>
          <w:rFonts w:ascii="Arial" w:eastAsia="Times New Roman" w:hAnsi="Arial" w:cs="Arial"/>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.A.7.1.3</w:t>
      </w:r>
      <w:r w:rsidR="00962B70" w:rsidRPr="00051DB2">
        <w:rPr>
          <w:rFonts w:ascii="Arial" w:eastAsia="Times New Roman" w:hAnsi="Arial" w:cs="Arial"/>
          <w:sz w:val="20"/>
          <w:szCs w:val="20"/>
        </w:rPr>
        <w:tab/>
        <w:t xml:space="preserve">In addition to the dynamic signals supplied in </w:t>
      </w:r>
      <w:r w:rsidR="00BA5B3D">
        <w:rPr>
          <w:rFonts w:ascii="Arial" w:eastAsia="Times New Roman" w:hAnsi="Arial" w:cs="Arial"/>
          <w:sz w:val="20"/>
          <w:szCs w:val="20"/>
        </w:rPr>
        <w:t>C</w:t>
      </w:r>
      <w:r w:rsidR="00962B70" w:rsidRPr="00051DB2">
        <w:rPr>
          <w:rFonts w:ascii="Arial" w:eastAsia="Times New Roman" w:hAnsi="Arial" w:cs="Arial"/>
          <w:sz w:val="20"/>
          <w:szCs w:val="20"/>
        </w:rPr>
        <w:t>CP.A.4</w:t>
      </w:r>
      <w:r w:rsidR="00202B72">
        <w:rPr>
          <w:rFonts w:ascii="Arial" w:eastAsia="Times New Roman" w:hAnsi="Arial" w:cs="Arial"/>
          <w:sz w:val="20"/>
          <w:szCs w:val="20"/>
        </w:rPr>
        <w:t>,</w:t>
      </w:r>
      <w:r w:rsidR="00962B70" w:rsidRPr="00051DB2">
        <w:rPr>
          <w:rFonts w:ascii="Arial" w:eastAsia="Times New Roman" w:hAnsi="Arial" w:cs="Arial"/>
          <w:sz w:val="20"/>
          <w:szCs w:val="20"/>
        </w:rPr>
        <w:t xml:space="preserve"> the CATO shall inform The Company and PTO of the following information prior to the commencement of the tests and any changes to the following, if any values change during the tests:</w:t>
      </w:r>
    </w:p>
    <w:p w14:paraId="09B51670" w14:textId="77777777" w:rsidR="00962B70" w:rsidRPr="00051DB2" w:rsidRDefault="00962B70" w:rsidP="00962B70">
      <w:pPr>
        <w:ind w:left="1440" w:hanging="1440"/>
        <w:jc w:val="both"/>
        <w:rPr>
          <w:rFonts w:ascii="Arial" w:eastAsia="Times New Roman" w:hAnsi="Arial" w:cs="Arial"/>
          <w:sz w:val="20"/>
          <w:szCs w:val="20"/>
        </w:rPr>
      </w:pPr>
    </w:p>
    <w:p w14:paraId="032A6C9B" w14:textId="77777777" w:rsidR="00962B70" w:rsidRPr="00051DB2" w:rsidRDefault="00962B70">
      <w:pPr>
        <w:numPr>
          <w:ilvl w:val="0"/>
          <w:numId w:val="14"/>
        </w:numPr>
        <w:tabs>
          <w:tab w:val="num" w:pos="1843"/>
        </w:tabs>
        <w:autoSpaceDE w:val="0"/>
        <w:autoSpaceDN w:val="0"/>
        <w:adjustRightInd w:val="0"/>
        <w:snapToGrid w:val="0"/>
        <w:ind w:left="1843" w:hanging="425"/>
        <w:jc w:val="both"/>
        <w:rPr>
          <w:rFonts w:ascii="Arial" w:eastAsia="Times New Roman" w:hAnsi="Arial" w:cs="Arial"/>
          <w:sz w:val="20"/>
          <w:szCs w:val="20"/>
        </w:rPr>
      </w:pPr>
      <w:r w:rsidRPr="00051DB2">
        <w:rPr>
          <w:rFonts w:ascii="Arial" w:eastAsia="Times New Roman" w:hAnsi="Arial" w:cs="Arial"/>
          <w:sz w:val="20"/>
          <w:szCs w:val="20"/>
        </w:rPr>
        <w:t xml:space="preserve">All relevant </w:t>
      </w:r>
      <w:proofErr w:type="gramStart"/>
      <w:r w:rsidRPr="00051DB2">
        <w:rPr>
          <w:rFonts w:ascii="Arial" w:eastAsia="Times New Roman" w:hAnsi="Arial" w:cs="Arial"/>
          <w:sz w:val="20"/>
          <w:szCs w:val="20"/>
        </w:rPr>
        <w:t>transformer</w:t>
      </w:r>
      <w:proofErr w:type="gramEnd"/>
      <w:r w:rsidRPr="00051DB2">
        <w:rPr>
          <w:rFonts w:ascii="Arial" w:eastAsia="Times New Roman" w:hAnsi="Arial" w:cs="Arial"/>
          <w:sz w:val="20"/>
          <w:szCs w:val="20"/>
        </w:rPr>
        <w:t xml:space="preserve"> tap numbers.</w:t>
      </w:r>
    </w:p>
    <w:p w14:paraId="0D952657" w14:textId="77777777" w:rsidR="00962B70" w:rsidRPr="00051DB2" w:rsidRDefault="00962B70" w:rsidP="00962B70">
      <w:pPr>
        <w:widowControl w:val="0"/>
        <w:jc w:val="both"/>
        <w:rPr>
          <w:rFonts w:ascii="Arial" w:eastAsia="Times New Roman" w:hAnsi="Arial" w:cs="Arial"/>
          <w:snapToGrid w:val="0"/>
          <w:sz w:val="20"/>
          <w:szCs w:val="20"/>
        </w:rPr>
      </w:pPr>
    </w:p>
    <w:p w14:paraId="2DEC9BA5" w14:textId="118483D9" w:rsidR="00962B70" w:rsidRPr="00051DB2" w:rsidRDefault="00F21BD5"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.A.7.1.4 </w:t>
      </w:r>
      <w:r w:rsidR="00962B70" w:rsidRPr="00051DB2">
        <w:rPr>
          <w:rFonts w:ascii="Arial" w:eastAsia="Times New Roman" w:hAnsi="Arial" w:cs="Arial"/>
          <w:snapToGrid w:val="0"/>
          <w:sz w:val="20"/>
          <w:szCs w:val="20"/>
        </w:rPr>
        <w:tab/>
        <w:t>The CATO shall submit a detailed schedule of tests to The Company and PTO in accordance with CP.6.3.1, and this Appendix.</w:t>
      </w:r>
    </w:p>
    <w:p w14:paraId="691BD0B8" w14:textId="77777777" w:rsidR="00962B70" w:rsidRPr="00051DB2" w:rsidRDefault="00962B70" w:rsidP="00962B70">
      <w:pPr>
        <w:widowControl w:val="0"/>
        <w:jc w:val="both"/>
        <w:rPr>
          <w:rFonts w:ascii="Arial" w:eastAsia="Times New Roman" w:hAnsi="Arial" w:cs="Arial"/>
          <w:snapToGrid w:val="0"/>
          <w:sz w:val="20"/>
          <w:szCs w:val="20"/>
        </w:rPr>
      </w:pPr>
    </w:p>
    <w:p w14:paraId="6B23237E" w14:textId="6393E35B" w:rsidR="00962B70" w:rsidRPr="00051DB2" w:rsidRDefault="00F21BD5"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.A.7.1.5 </w:t>
      </w:r>
      <w:r w:rsidR="00962B70" w:rsidRPr="00051DB2">
        <w:rPr>
          <w:rFonts w:ascii="Arial" w:eastAsia="Times New Roman" w:hAnsi="Arial" w:cs="Arial"/>
          <w:snapToGrid w:val="0"/>
          <w:sz w:val="20"/>
          <w:szCs w:val="20"/>
        </w:rPr>
        <w:tab/>
        <w:t xml:space="preserve">Prior to the testing </w:t>
      </w:r>
      <w:r w:rsidR="00962B70" w:rsidRPr="00130832">
        <w:rPr>
          <w:rFonts w:ascii="Arial" w:eastAsia="Times New Roman" w:hAnsi="Arial" w:cs="Arial"/>
          <w:snapToGrid w:val="0"/>
          <w:sz w:val="20"/>
          <w:szCs w:val="20"/>
        </w:rPr>
        <w:t xml:space="preserve">of </w:t>
      </w:r>
      <w:r w:rsidR="00962B70" w:rsidRPr="00214AB8">
        <w:rPr>
          <w:rFonts w:ascii="Arial" w:eastAsia="Times New Roman" w:hAnsi="Arial" w:cs="Arial"/>
          <w:snapToGrid w:val="0"/>
          <w:sz w:val="20"/>
          <w:szCs w:val="20"/>
        </w:rPr>
        <w:t>CATO Plant and Apparatus</w:t>
      </w:r>
      <w:r w:rsidR="00962B70" w:rsidRPr="00130832">
        <w:rPr>
          <w:rFonts w:ascii="Arial" w:eastAsia="Times New Roman" w:hAnsi="Arial" w:cs="Arial"/>
          <w:bCs/>
          <w:snapToGrid w:val="0"/>
          <w:sz w:val="20"/>
          <w:szCs w:val="20"/>
        </w:rPr>
        <w:t>,</w:t>
      </w:r>
      <w:r w:rsidR="00962B70" w:rsidRPr="00130832">
        <w:rPr>
          <w:rFonts w:ascii="Arial" w:eastAsia="Times New Roman" w:hAnsi="Arial" w:cs="Arial"/>
          <w:snapToGrid w:val="0"/>
          <w:sz w:val="20"/>
          <w:szCs w:val="20"/>
        </w:rPr>
        <w:t xml:space="preserve"> the CATO</w:t>
      </w:r>
      <w:r w:rsidR="00962B70" w:rsidRPr="00051DB2">
        <w:rPr>
          <w:rFonts w:ascii="Arial" w:eastAsia="Times New Roman" w:hAnsi="Arial" w:cs="Arial"/>
          <w:snapToGrid w:val="0"/>
          <w:sz w:val="20"/>
          <w:szCs w:val="20"/>
        </w:rPr>
        <w:t xml:space="preserve"> shall complete the Integral Equipment Tests procedure in accordance with OC.7.5.</w:t>
      </w:r>
    </w:p>
    <w:p w14:paraId="3E159441" w14:textId="77777777" w:rsidR="00962B70" w:rsidRPr="00051DB2" w:rsidRDefault="00962B70" w:rsidP="00962B70">
      <w:pPr>
        <w:widowControl w:val="0"/>
        <w:jc w:val="both"/>
        <w:rPr>
          <w:rFonts w:ascii="Arial" w:eastAsia="Times New Roman" w:hAnsi="Arial" w:cs="Arial"/>
          <w:snapToGrid w:val="0"/>
          <w:sz w:val="20"/>
          <w:szCs w:val="20"/>
        </w:rPr>
      </w:pPr>
    </w:p>
    <w:p w14:paraId="5CE568A3" w14:textId="161B9F28" w:rsidR="00962B70" w:rsidRPr="00051DB2" w:rsidRDefault="00F21BD5"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.A.7.1.6 </w:t>
      </w:r>
      <w:r w:rsidR="00962B70" w:rsidRPr="00051DB2">
        <w:rPr>
          <w:rFonts w:ascii="Arial" w:eastAsia="Times New Roman" w:hAnsi="Arial" w:cs="Arial"/>
          <w:snapToGrid w:val="0"/>
          <w:sz w:val="20"/>
          <w:szCs w:val="20"/>
        </w:rPr>
        <w:tab/>
        <w:t xml:space="preserve">Full CATO Plant and Apparatus testing as required by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CP.7.2 is to be completed as defined in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CP.A.7.2 through to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CP.A.7.5. </w:t>
      </w:r>
    </w:p>
    <w:p w14:paraId="67EC2C0D" w14:textId="77777777" w:rsidR="00962B70" w:rsidRPr="00051DB2" w:rsidRDefault="00962B70" w:rsidP="00962B70">
      <w:pPr>
        <w:widowControl w:val="0"/>
        <w:ind w:left="1440" w:hanging="1440"/>
        <w:jc w:val="both"/>
        <w:rPr>
          <w:rFonts w:ascii="Arial" w:eastAsia="Times New Roman" w:hAnsi="Arial" w:cs="Arial"/>
          <w:snapToGrid w:val="0"/>
          <w:sz w:val="20"/>
          <w:szCs w:val="20"/>
        </w:rPr>
      </w:pPr>
    </w:p>
    <w:p w14:paraId="6A62CBB5" w14:textId="77777777" w:rsidR="00962B70" w:rsidRPr="00051DB2" w:rsidRDefault="00962B70" w:rsidP="00962B70">
      <w:pPr>
        <w:widowControl w:val="0"/>
        <w:ind w:left="1440" w:hanging="1440"/>
        <w:jc w:val="both"/>
        <w:rPr>
          <w:rFonts w:ascii="Arial" w:eastAsia="Times New Roman" w:hAnsi="Arial" w:cs="Arial"/>
          <w:snapToGrid w:val="0"/>
          <w:sz w:val="20"/>
          <w:szCs w:val="20"/>
        </w:rPr>
      </w:pPr>
    </w:p>
    <w:p w14:paraId="6B2DC88D" w14:textId="77777777" w:rsidR="00962B70" w:rsidRPr="00051DB2" w:rsidRDefault="00962B70" w:rsidP="00962B70">
      <w:pPr>
        <w:widowControl w:val="0"/>
        <w:ind w:left="1440" w:hanging="1440"/>
        <w:jc w:val="both"/>
        <w:rPr>
          <w:rFonts w:ascii="Arial" w:eastAsia="Times New Roman" w:hAnsi="Arial" w:cs="Arial"/>
          <w:snapToGrid w:val="0"/>
          <w:sz w:val="20"/>
          <w:szCs w:val="20"/>
        </w:rPr>
      </w:pPr>
    </w:p>
    <w:p w14:paraId="5673B558" w14:textId="77777777" w:rsidR="00962B70" w:rsidRPr="00051DB2" w:rsidRDefault="00962B70" w:rsidP="00962B70">
      <w:pPr>
        <w:widowControl w:val="0"/>
        <w:jc w:val="both"/>
        <w:rPr>
          <w:rFonts w:ascii="Arial" w:eastAsia="Times New Roman" w:hAnsi="Arial" w:cs="Arial"/>
          <w:i/>
          <w:snapToGrid w:val="0"/>
          <w:sz w:val="20"/>
          <w:szCs w:val="20"/>
        </w:rPr>
      </w:pPr>
      <w:r w:rsidRPr="00051DB2">
        <w:rPr>
          <w:rFonts w:ascii="Arial" w:eastAsia="Times New Roman" w:hAnsi="Arial" w:cs="Arial"/>
          <w:snapToGrid w:val="0"/>
          <w:sz w:val="20"/>
          <w:szCs w:val="20"/>
        </w:rPr>
        <w:tab/>
      </w:r>
      <w:r w:rsidRPr="00051DB2">
        <w:rPr>
          <w:rFonts w:ascii="Arial" w:eastAsia="Times New Roman" w:hAnsi="Arial" w:cs="Arial"/>
          <w:snapToGrid w:val="0"/>
          <w:sz w:val="20"/>
          <w:szCs w:val="20"/>
        </w:rPr>
        <w:tab/>
      </w:r>
    </w:p>
    <w:p w14:paraId="5665CD9B" w14:textId="77777777" w:rsidR="008B4525" w:rsidRPr="00051DB2" w:rsidRDefault="008B4525">
      <w:pPr>
        <w:rPr>
          <w:rFonts w:ascii="Arial" w:eastAsia="Times New Roman" w:hAnsi="Arial" w:cs="Arial"/>
          <w:snapToGrid w:val="0"/>
          <w:sz w:val="20"/>
          <w:szCs w:val="20"/>
        </w:rPr>
      </w:pPr>
      <w:r w:rsidRPr="00051DB2">
        <w:rPr>
          <w:rFonts w:ascii="Arial" w:eastAsia="Times New Roman" w:hAnsi="Arial" w:cs="Arial"/>
          <w:snapToGrid w:val="0"/>
          <w:sz w:val="20"/>
          <w:szCs w:val="20"/>
        </w:rPr>
        <w:br w:type="page"/>
      </w:r>
    </w:p>
    <w:p w14:paraId="3000CF01" w14:textId="6587C4C4" w:rsidR="00962B70" w:rsidRPr="00051DB2" w:rsidRDefault="00AF0D80" w:rsidP="00962B70">
      <w:pPr>
        <w:widowControl w:val="0"/>
        <w:tabs>
          <w:tab w:val="left" w:pos="1440"/>
        </w:tabs>
        <w:jc w:val="both"/>
        <w:rPr>
          <w:rFonts w:ascii="Arial" w:eastAsia="Times New Roman" w:hAnsi="Arial" w:cs="Arial"/>
          <w:snapToGrid w:val="0"/>
          <w:sz w:val="20"/>
          <w:szCs w:val="20"/>
        </w:rPr>
      </w:pPr>
      <w:r>
        <w:rPr>
          <w:rFonts w:ascii="Arial" w:eastAsia="Times New Roman" w:hAnsi="Arial" w:cs="Arial"/>
          <w:snapToGrid w:val="0"/>
          <w:sz w:val="20"/>
          <w:szCs w:val="20"/>
        </w:rPr>
        <w:lastRenderedPageBreak/>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.A.7.2       Reactive Capability Test</w:t>
      </w:r>
      <w:r w:rsidR="00601D97">
        <w:rPr>
          <w:rFonts w:ascii="Arial" w:eastAsia="Times New Roman" w:hAnsi="Arial" w:cs="Arial"/>
          <w:snapToGrid w:val="0"/>
          <w:sz w:val="20"/>
          <w:szCs w:val="20"/>
        </w:rPr>
        <w:t xml:space="preserve"> (as applicable)</w:t>
      </w:r>
    </w:p>
    <w:p w14:paraId="2A1231A1" w14:textId="77777777" w:rsidR="00962B70" w:rsidRPr="00051DB2" w:rsidRDefault="00962B70" w:rsidP="00962B70">
      <w:pPr>
        <w:jc w:val="both"/>
        <w:rPr>
          <w:rFonts w:ascii="Arial" w:eastAsia="Times New Roman" w:hAnsi="Arial" w:cs="Arial"/>
          <w:sz w:val="20"/>
          <w:szCs w:val="20"/>
        </w:rPr>
      </w:pPr>
    </w:p>
    <w:p w14:paraId="1706C648" w14:textId="439E3ADC" w:rsidR="00962B70" w:rsidRPr="00051DB2" w:rsidRDefault="00AF0D80"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CP.A.7.2.</w:t>
      </w:r>
      <w:proofErr w:type="gramStart"/>
      <w:r w:rsidR="00962B70" w:rsidRPr="00051DB2">
        <w:rPr>
          <w:rFonts w:ascii="Arial" w:eastAsia="Times New Roman" w:hAnsi="Arial" w:cs="Arial"/>
          <w:snapToGrid w:val="0"/>
          <w:sz w:val="20"/>
          <w:szCs w:val="20"/>
        </w:rPr>
        <w:t>1</w:t>
      </w:r>
      <w:r w:rsidR="00962B70" w:rsidRPr="00051DB2">
        <w:rPr>
          <w:rFonts w:ascii="Arial" w:eastAsia="Times New Roman" w:hAnsi="Arial" w:cs="Arial"/>
          <w:snapToGrid w:val="0"/>
          <w:sz w:val="20"/>
          <w:szCs w:val="20"/>
          <w:u w:val="double"/>
        </w:rPr>
        <w:t xml:space="preserve">  </w:t>
      </w:r>
      <w:r w:rsidR="00962B70" w:rsidRPr="00051DB2">
        <w:rPr>
          <w:rFonts w:ascii="Arial" w:eastAsia="Times New Roman" w:hAnsi="Arial" w:cs="Arial"/>
          <w:snapToGrid w:val="0"/>
          <w:color w:val="0000FF"/>
          <w:sz w:val="20"/>
          <w:szCs w:val="20"/>
          <w:u w:val="double"/>
        </w:rPr>
        <w:tab/>
      </w:r>
      <w:proofErr w:type="gramEnd"/>
      <w:r w:rsidR="00962B70" w:rsidRPr="00051DB2">
        <w:rPr>
          <w:rFonts w:ascii="Arial" w:eastAsia="Times New Roman" w:hAnsi="Arial" w:cs="Arial"/>
          <w:snapToGrid w:val="0"/>
          <w:sz w:val="20"/>
          <w:szCs w:val="20"/>
        </w:rPr>
        <w:t>This section details the procedure for demonstrating the reactive capability of CATO Plant and Apparatus at the CATO Interface Point</w:t>
      </w:r>
      <w:r w:rsidR="00866C91">
        <w:rPr>
          <w:rFonts w:ascii="Arial" w:eastAsia="Times New Roman" w:hAnsi="Arial" w:cs="Arial"/>
          <w:snapToGrid w:val="0"/>
          <w:sz w:val="20"/>
          <w:szCs w:val="20"/>
        </w:rPr>
        <w:t xml:space="preserve"> where </w:t>
      </w:r>
      <w:r w:rsidR="001E1F2B">
        <w:rPr>
          <w:rFonts w:ascii="Arial" w:eastAsia="Times New Roman" w:hAnsi="Arial" w:cs="Arial"/>
          <w:snapToGrid w:val="0"/>
          <w:sz w:val="20"/>
          <w:szCs w:val="20"/>
        </w:rPr>
        <w:t>a Reactive Capability has been specified</w:t>
      </w:r>
      <w:r w:rsidR="00AA3955">
        <w:rPr>
          <w:rFonts w:ascii="Arial" w:eastAsia="Times New Roman" w:hAnsi="Arial" w:cs="Arial"/>
          <w:snapToGrid w:val="0"/>
          <w:sz w:val="20"/>
          <w:szCs w:val="20"/>
        </w:rPr>
        <w:t xml:space="preserve"> in the </w:t>
      </w:r>
      <w:r w:rsidR="000D1F1E">
        <w:rPr>
          <w:rFonts w:ascii="Arial" w:eastAsia="Times New Roman" w:hAnsi="Arial" w:cs="Arial"/>
          <w:snapToGrid w:val="0"/>
          <w:sz w:val="20"/>
          <w:szCs w:val="20"/>
        </w:rPr>
        <w:t>CTISS</w:t>
      </w:r>
      <w:r w:rsidR="00962B70" w:rsidRPr="00051DB2">
        <w:rPr>
          <w:rFonts w:ascii="Arial" w:eastAsia="Times New Roman" w:hAnsi="Arial" w:cs="Arial"/>
          <w:snapToGrid w:val="0"/>
          <w:sz w:val="20"/>
          <w:szCs w:val="20"/>
        </w:rPr>
        <w:t>. These tests should be scheduled at a time where the CATO Plant and Apparatus is operating at the CATO Interface Point Capacity.</w:t>
      </w:r>
    </w:p>
    <w:p w14:paraId="79F174FF" w14:textId="77777777" w:rsidR="00962B70" w:rsidRPr="00051DB2" w:rsidRDefault="00962B70" w:rsidP="00962B70">
      <w:pPr>
        <w:jc w:val="both"/>
        <w:rPr>
          <w:rFonts w:ascii="Arial" w:eastAsia="Times New Roman" w:hAnsi="Arial" w:cs="Arial"/>
          <w:sz w:val="20"/>
          <w:szCs w:val="20"/>
        </w:rPr>
      </w:pPr>
    </w:p>
    <w:p w14:paraId="3F22475C" w14:textId="029E3639" w:rsidR="00962B70" w:rsidRPr="00051DB2" w:rsidRDefault="00AF0D80"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CP.A.7.2.2   The tests (as applicable) shall be performed by modifying the voltage </w:t>
      </w:r>
      <w:proofErr w:type="gramStart"/>
      <w:r w:rsidR="00962B70" w:rsidRPr="00051DB2">
        <w:rPr>
          <w:rFonts w:ascii="Arial" w:eastAsia="Times New Roman" w:hAnsi="Arial" w:cs="Arial"/>
          <w:snapToGrid w:val="0"/>
          <w:sz w:val="20"/>
          <w:szCs w:val="20"/>
        </w:rPr>
        <w:t>set-point</w:t>
      </w:r>
      <w:proofErr w:type="gramEnd"/>
      <w:r w:rsidR="00962B70" w:rsidRPr="00051DB2">
        <w:rPr>
          <w:rFonts w:ascii="Arial" w:eastAsia="Times New Roman" w:hAnsi="Arial" w:cs="Arial"/>
          <w:snapToGrid w:val="0"/>
          <w:sz w:val="20"/>
          <w:szCs w:val="20"/>
        </w:rPr>
        <w:t xml:space="preserve"> of the voltage control scheme of the CATO Plant and Apparatus at the CATO Interface </w:t>
      </w:r>
      <w:proofErr w:type="gramStart"/>
      <w:r w:rsidR="00962B70" w:rsidRPr="00051DB2">
        <w:rPr>
          <w:rFonts w:ascii="Arial" w:eastAsia="Times New Roman" w:hAnsi="Arial" w:cs="Arial"/>
          <w:snapToGrid w:val="0"/>
          <w:sz w:val="20"/>
          <w:szCs w:val="20"/>
        </w:rPr>
        <w:t>Point  by</w:t>
      </w:r>
      <w:proofErr w:type="gramEnd"/>
      <w:r w:rsidR="00962B70" w:rsidRPr="00051DB2">
        <w:rPr>
          <w:rFonts w:ascii="Arial" w:eastAsia="Times New Roman" w:hAnsi="Arial" w:cs="Arial"/>
          <w:snapToGrid w:val="0"/>
          <w:sz w:val="20"/>
          <w:szCs w:val="20"/>
        </w:rPr>
        <w:t xml:space="preserve"> the amount necessary to demonstrate the required reactive range. This is to be conducted for the operating points and durations specified in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CP.A.7.2.5. </w:t>
      </w:r>
    </w:p>
    <w:p w14:paraId="21185D7B" w14:textId="77777777" w:rsidR="00962B70" w:rsidRPr="00051DB2" w:rsidRDefault="00962B70" w:rsidP="00962B70">
      <w:pPr>
        <w:jc w:val="both"/>
        <w:rPr>
          <w:rFonts w:ascii="Arial" w:eastAsia="Times New Roman" w:hAnsi="Arial" w:cs="Arial"/>
          <w:sz w:val="20"/>
          <w:szCs w:val="20"/>
        </w:rPr>
      </w:pPr>
    </w:p>
    <w:p w14:paraId="3EC6EEFB" w14:textId="60262BDE" w:rsidR="00962B70" w:rsidRPr="00051DB2" w:rsidRDefault="00AF0D80"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CP.A.7.2.</w:t>
      </w:r>
      <w:proofErr w:type="gramStart"/>
      <w:r w:rsidR="00962B70" w:rsidRPr="00051DB2">
        <w:rPr>
          <w:rFonts w:ascii="Arial" w:eastAsia="Times New Roman" w:hAnsi="Arial" w:cs="Arial"/>
          <w:snapToGrid w:val="0"/>
          <w:sz w:val="20"/>
          <w:szCs w:val="20"/>
        </w:rPr>
        <w:t xml:space="preserve">4  </w:t>
      </w:r>
      <w:r w:rsidR="00962B70" w:rsidRPr="00051DB2">
        <w:rPr>
          <w:rFonts w:ascii="Arial" w:eastAsia="Times New Roman" w:hAnsi="Arial" w:cs="Arial"/>
          <w:snapToGrid w:val="0"/>
          <w:sz w:val="20"/>
          <w:szCs w:val="20"/>
        </w:rPr>
        <w:tab/>
      </w:r>
      <w:proofErr w:type="gramEnd"/>
      <w:r w:rsidR="00962B70" w:rsidRPr="00051DB2">
        <w:rPr>
          <w:rFonts w:ascii="Arial" w:eastAsia="Times New Roman" w:hAnsi="Arial" w:cs="Arial"/>
          <w:snapToGrid w:val="0"/>
          <w:sz w:val="20"/>
          <w:szCs w:val="20"/>
        </w:rPr>
        <w:t>In the case where the Reactive Power metering point is not at the same location as the Reactive Power capability requirement, then an equivalent Reactive Power capability for the metering point shall be agreed between the CATO and The Company and PTO.</w:t>
      </w:r>
    </w:p>
    <w:p w14:paraId="70CAEEF8" w14:textId="77777777" w:rsidR="00962B70" w:rsidRPr="00051DB2" w:rsidRDefault="00962B70" w:rsidP="00962B70">
      <w:pPr>
        <w:widowControl w:val="0"/>
        <w:jc w:val="both"/>
        <w:rPr>
          <w:rFonts w:ascii="Arial" w:eastAsia="Times New Roman" w:hAnsi="Arial" w:cs="Arial"/>
          <w:b/>
          <w:snapToGrid w:val="0"/>
          <w:sz w:val="20"/>
          <w:szCs w:val="20"/>
        </w:rPr>
      </w:pPr>
    </w:p>
    <w:p w14:paraId="343E8D7D" w14:textId="7D95EE35" w:rsidR="00962B70" w:rsidRPr="00051DB2" w:rsidRDefault="00AF0D80" w:rsidP="00962B70">
      <w:pPr>
        <w:widowControl w:val="0"/>
        <w:tabs>
          <w:tab w:val="left" w:pos="1440"/>
        </w:tabs>
        <w:ind w:left="1418" w:hanging="1418"/>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CP.A.7.2.5   The following tests shall be completed if possible and as agreed with The Company and PTO as follows: </w:t>
      </w:r>
    </w:p>
    <w:p w14:paraId="5EC6D5BE" w14:textId="77777777" w:rsidR="00962B70" w:rsidRPr="00051DB2" w:rsidRDefault="00962B70" w:rsidP="00962B70">
      <w:pPr>
        <w:widowControl w:val="0"/>
        <w:jc w:val="both"/>
        <w:rPr>
          <w:rFonts w:ascii="Arial" w:eastAsia="Times New Roman" w:hAnsi="Arial" w:cs="Arial"/>
          <w:b/>
          <w:snapToGrid w:val="0"/>
          <w:sz w:val="20"/>
          <w:szCs w:val="20"/>
        </w:rPr>
      </w:pPr>
    </w:p>
    <w:p w14:paraId="0D02B1FE" w14:textId="77777777" w:rsidR="00962B70" w:rsidRPr="00051DB2" w:rsidRDefault="00962B70">
      <w:pPr>
        <w:numPr>
          <w:ilvl w:val="0"/>
          <w:numId w:val="15"/>
        </w:numPr>
        <w:tabs>
          <w:tab w:val="left" w:pos="-9"/>
          <w:tab w:val="left" w:pos="794"/>
        </w:tabs>
        <w:autoSpaceDE w:val="0"/>
        <w:autoSpaceDN w:val="0"/>
        <w:adjustRightInd w:val="0"/>
        <w:jc w:val="both"/>
        <w:rPr>
          <w:rFonts w:ascii="Arial" w:eastAsia="Times New Roman" w:hAnsi="Arial" w:cs="Arial"/>
          <w:sz w:val="20"/>
          <w:szCs w:val="20"/>
          <w:lang w:eastAsia="en-GB"/>
        </w:rPr>
      </w:pPr>
      <w:r w:rsidRPr="00051DB2">
        <w:rPr>
          <w:rFonts w:ascii="Arial" w:eastAsia="Times New Roman" w:hAnsi="Arial" w:cs="Arial"/>
          <w:sz w:val="20"/>
          <w:szCs w:val="20"/>
          <w:lang w:eastAsia="en-GB"/>
        </w:rPr>
        <w:t>Operation at the CATO Interface Point Capacity and maximum continuous lagging Reactive Power for 60 minutes.</w:t>
      </w:r>
    </w:p>
    <w:p w14:paraId="3B731A31" w14:textId="77777777" w:rsidR="00962B70" w:rsidRPr="00051DB2" w:rsidRDefault="00962B70" w:rsidP="00962B70">
      <w:pPr>
        <w:tabs>
          <w:tab w:val="left" w:pos="-9"/>
          <w:tab w:val="left" w:pos="794"/>
          <w:tab w:val="left" w:pos="1021"/>
        </w:tabs>
        <w:autoSpaceDE w:val="0"/>
        <w:autoSpaceDN w:val="0"/>
        <w:adjustRightInd w:val="0"/>
        <w:ind w:left="1440"/>
        <w:jc w:val="both"/>
        <w:rPr>
          <w:rFonts w:ascii="Arial" w:eastAsia="Times New Roman" w:hAnsi="Arial" w:cs="Arial"/>
          <w:sz w:val="20"/>
          <w:szCs w:val="20"/>
          <w:lang w:eastAsia="en-GB"/>
        </w:rPr>
      </w:pPr>
    </w:p>
    <w:p w14:paraId="49C09720" w14:textId="2F132441" w:rsidR="00962B70" w:rsidRPr="00051DB2" w:rsidRDefault="00962B70">
      <w:pPr>
        <w:numPr>
          <w:ilvl w:val="0"/>
          <w:numId w:val="15"/>
        </w:numPr>
        <w:tabs>
          <w:tab w:val="left" w:pos="-9"/>
          <w:tab w:val="left" w:pos="794"/>
        </w:tabs>
        <w:autoSpaceDE w:val="0"/>
        <w:autoSpaceDN w:val="0"/>
        <w:adjustRightInd w:val="0"/>
        <w:ind w:left="2160"/>
        <w:jc w:val="both"/>
        <w:rPr>
          <w:rFonts w:ascii="Arial" w:eastAsia="Times New Roman" w:hAnsi="Arial" w:cs="Arial"/>
          <w:sz w:val="20"/>
          <w:szCs w:val="20"/>
          <w:lang w:eastAsia="en-GB"/>
        </w:rPr>
      </w:pPr>
      <w:r w:rsidRPr="00051DB2">
        <w:rPr>
          <w:rFonts w:ascii="Arial" w:eastAsia="Times New Roman" w:hAnsi="Arial" w:cs="Arial"/>
          <w:sz w:val="20"/>
          <w:szCs w:val="20"/>
          <w:lang w:eastAsia="en-GB"/>
        </w:rPr>
        <w:t>Operation at the CATO Interface Point Capacity and maximum continuous leading Reactive Power for 60 minutes.</w:t>
      </w:r>
    </w:p>
    <w:p w14:paraId="7C7291D8" w14:textId="77777777" w:rsidR="00962B70" w:rsidRPr="00051DB2" w:rsidRDefault="00962B70" w:rsidP="00962B70">
      <w:pPr>
        <w:tabs>
          <w:tab w:val="left" w:pos="-9"/>
          <w:tab w:val="left" w:pos="794"/>
          <w:tab w:val="left" w:pos="1021"/>
        </w:tabs>
        <w:autoSpaceDE w:val="0"/>
        <w:autoSpaceDN w:val="0"/>
        <w:adjustRightInd w:val="0"/>
        <w:ind w:left="1440"/>
        <w:jc w:val="both"/>
        <w:rPr>
          <w:rFonts w:ascii="Arial" w:eastAsia="Times New Roman" w:hAnsi="Arial" w:cs="Arial"/>
          <w:sz w:val="20"/>
          <w:szCs w:val="20"/>
          <w:lang w:eastAsia="en-GB"/>
        </w:rPr>
      </w:pPr>
    </w:p>
    <w:p w14:paraId="525208E6" w14:textId="729E8910" w:rsidR="00962B70" w:rsidRPr="00051DB2" w:rsidRDefault="00962B70">
      <w:pPr>
        <w:numPr>
          <w:ilvl w:val="0"/>
          <w:numId w:val="15"/>
        </w:numPr>
        <w:tabs>
          <w:tab w:val="left" w:pos="-9"/>
          <w:tab w:val="left" w:pos="794"/>
        </w:tabs>
        <w:autoSpaceDE w:val="0"/>
        <w:autoSpaceDN w:val="0"/>
        <w:adjustRightInd w:val="0"/>
        <w:ind w:left="2160"/>
        <w:jc w:val="both"/>
        <w:rPr>
          <w:rFonts w:ascii="Arial" w:eastAsia="Times New Roman" w:hAnsi="Arial" w:cs="Arial"/>
          <w:sz w:val="20"/>
          <w:szCs w:val="20"/>
          <w:lang w:eastAsia="en-GB"/>
        </w:rPr>
      </w:pPr>
      <w:r w:rsidRPr="00051DB2">
        <w:rPr>
          <w:rFonts w:ascii="Arial" w:eastAsia="Times New Roman" w:hAnsi="Arial" w:cs="Arial"/>
          <w:sz w:val="20"/>
          <w:szCs w:val="20"/>
          <w:lang w:eastAsia="en-GB"/>
        </w:rPr>
        <w:t>Operation at 50% the CATO Interface Point Capacity and maximum continuous leading Reactive Power for 60 minutes.</w:t>
      </w:r>
    </w:p>
    <w:p w14:paraId="302C3C18" w14:textId="77777777" w:rsidR="00962B70" w:rsidRPr="00051DB2" w:rsidRDefault="00962B70" w:rsidP="00962B70">
      <w:pPr>
        <w:tabs>
          <w:tab w:val="left" w:pos="-9"/>
          <w:tab w:val="left" w:pos="794"/>
          <w:tab w:val="left" w:pos="1021"/>
        </w:tabs>
        <w:autoSpaceDE w:val="0"/>
        <w:autoSpaceDN w:val="0"/>
        <w:adjustRightInd w:val="0"/>
        <w:ind w:left="1440"/>
        <w:jc w:val="both"/>
        <w:rPr>
          <w:rFonts w:ascii="Arial" w:eastAsia="Times New Roman" w:hAnsi="Arial" w:cs="Arial"/>
          <w:sz w:val="20"/>
          <w:szCs w:val="20"/>
          <w:lang w:eastAsia="en-GB"/>
        </w:rPr>
      </w:pPr>
    </w:p>
    <w:p w14:paraId="2C0A24B6" w14:textId="5ADC2642" w:rsidR="00962B70" w:rsidRPr="00051DB2" w:rsidRDefault="00962B70">
      <w:pPr>
        <w:numPr>
          <w:ilvl w:val="0"/>
          <w:numId w:val="15"/>
        </w:numPr>
        <w:tabs>
          <w:tab w:val="left" w:pos="-9"/>
          <w:tab w:val="left" w:pos="794"/>
        </w:tabs>
        <w:autoSpaceDE w:val="0"/>
        <w:autoSpaceDN w:val="0"/>
        <w:adjustRightInd w:val="0"/>
        <w:ind w:left="2160"/>
        <w:jc w:val="both"/>
        <w:rPr>
          <w:rFonts w:ascii="Arial" w:eastAsia="Times New Roman" w:hAnsi="Arial" w:cs="Arial"/>
          <w:sz w:val="20"/>
          <w:szCs w:val="20"/>
          <w:lang w:eastAsia="en-GB"/>
        </w:rPr>
      </w:pPr>
      <w:r w:rsidRPr="00051DB2">
        <w:rPr>
          <w:rFonts w:ascii="Arial" w:eastAsia="Times New Roman" w:hAnsi="Arial" w:cs="Arial"/>
          <w:sz w:val="20"/>
          <w:szCs w:val="20"/>
          <w:lang w:eastAsia="en-GB"/>
        </w:rPr>
        <w:t>Operation at 50% the CATO Interface Point Capacity and maximum continuous lagging Reactive Power for 60 minutes.</w:t>
      </w:r>
    </w:p>
    <w:p w14:paraId="1C2F123E" w14:textId="77777777" w:rsidR="00962B70" w:rsidRPr="00051DB2" w:rsidRDefault="00962B70" w:rsidP="00962B70">
      <w:pPr>
        <w:tabs>
          <w:tab w:val="left" w:pos="-9"/>
          <w:tab w:val="left" w:pos="794"/>
          <w:tab w:val="left" w:pos="1021"/>
        </w:tabs>
        <w:autoSpaceDE w:val="0"/>
        <w:autoSpaceDN w:val="0"/>
        <w:adjustRightInd w:val="0"/>
        <w:ind w:left="1449"/>
        <w:jc w:val="both"/>
        <w:rPr>
          <w:rFonts w:ascii="Arial" w:eastAsia="Times New Roman" w:hAnsi="Arial" w:cs="Arial"/>
          <w:sz w:val="20"/>
          <w:szCs w:val="20"/>
          <w:lang w:eastAsia="en-GB"/>
        </w:rPr>
      </w:pPr>
    </w:p>
    <w:p w14:paraId="54DB89DF" w14:textId="43179754" w:rsidR="00962B70" w:rsidRPr="00051DB2" w:rsidRDefault="00962B70">
      <w:pPr>
        <w:numPr>
          <w:ilvl w:val="0"/>
          <w:numId w:val="15"/>
        </w:numPr>
        <w:tabs>
          <w:tab w:val="left" w:pos="-9"/>
          <w:tab w:val="left" w:pos="794"/>
        </w:tabs>
        <w:autoSpaceDE w:val="0"/>
        <w:autoSpaceDN w:val="0"/>
        <w:adjustRightInd w:val="0"/>
        <w:ind w:left="2160"/>
        <w:jc w:val="both"/>
        <w:rPr>
          <w:rFonts w:ascii="Arial" w:eastAsia="Times New Roman" w:hAnsi="Arial" w:cs="Arial"/>
          <w:sz w:val="20"/>
          <w:szCs w:val="20"/>
          <w:lang w:eastAsia="en-GB"/>
        </w:rPr>
      </w:pPr>
      <w:r w:rsidRPr="00051DB2">
        <w:rPr>
          <w:rFonts w:ascii="Arial" w:eastAsia="Times New Roman" w:hAnsi="Arial" w:cs="Arial"/>
          <w:sz w:val="20"/>
          <w:szCs w:val="20"/>
          <w:lang w:eastAsia="en-GB"/>
        </w:rPr>
        <w:t xml:space="preserve">Operation at the CATO Interface Point Capacity and maximum continuous leading Reactive Power for 60 minutes. </w:t>
      </w:r>
    </w:p>
    <w:p w14:paraId="05451671" w14:textId="77777777" w:rsidR="00962B70" w:rsidRPr="00051DB2" w:rsidRDefault="00962B70" w:rsidP="00962B70">
      <w:pPr>
        <w:tabs>
          <w:tab w:val="left" w:pos="-9"/>
          <w:tab w:val="left" w:pos="794"/>
        </w:tabs>
        <w:autoSpaceDE w:val="0"/>
        <w:autoSpaceDN w:val="0"/>
        <w:adjustRightInd w:val="0"/>
        <w:jc w:val="both"/>
        <w:rPr>
          <w:rFonts w:ascii="Arial" w:eastAsia="Times New Roman" w:hAnsi="Arial" w:cs="Arial"/>
          <w:sz w:val="20"/>
          <w:szCs w:val="20"/>
          <w:lang w:eastAsia="en-GB"/>
        </w:rPr>
      </w:pPr>
    </w:p>
    <w:p w14:paraId="467AAC24" w14:textId="176CF141" w:rsidR="00962B70" w:rsidRPr="00051DB2" w:rsidRDefault="00962B70">
      <w:pPr>
        <w:numPr>
          <w:ilvl w:val="0"/>
          <w:numId w:val="15"/>
        </w:numPr>
        <w:tabs>
          <w:tab w:val="left" w:pos="-9"/>
          <w:tab w:val="left" w:pos="794"/>
        </w:tabs>
        <w:autoSpaceDE w:val="0"/>
        <w:autoSpaceDN w:val="0"/>
        <w:adjustRightInd w:val="0"/>
        <w:ind w:left="2160"/>
        <w:jc w:val="both"/>
        <w:rPr>
          <w:rFonts w:ascii="Arial" w:eastAsia="Times New Roman" w:hAnsi="Arial" w:cs="Arial"/>
          <w:sz w:val="20"/>
          <w:szCs w:val="20"/>
          <w:lang w:eastAsia="en-GB"/>
        </w:rPr>
      </w:pPr>
      <w:r w:rsidRPr="00051DB2">
        <w:rPr>
          <w:rFonts w:ascii="Arial" w:eastAsia="Times New Roman" w:hAnsi="Arial" w:cs="Arial"/>
          <w:sz w:val="20"/>
          <w:szCs w:val="20"/>
          <w:lang w:eastAsia="en-GB"/>
        </w:rPr>
        <w:t xml:space="preserve">Operation at the CATO Interface Point Capacity and maximum continuous lagging Reactive Power for 60 minutes. </w:t>
      </w:r>
    </w:p>
    <w:p w14:paraId="6B2AB8AB" w14:textId="77777777" w:rsidR="00962B70" w:rsidRPr="00051DB2" w:rsidRDefault="00962B70" w:rsidP="00962B70">
      <w:pPr>
        <w:ind w:left="1440"/>
        <w:jc w:val="both"/>
        <w:rPr>
          <w:rFonts w:ascii="Arial" w:eastAsia="Times New Roman" w:hAnsi="Arial" w:cs="Arial"/>
          <w:snapToGrid w:val="0"/>
          <w:sz w:val="20"/>
          <w:szCs w:val="20"/>
        </w:rPr>
      </w:pPr>
    </w:p>
    <w:p w14:paraId="60FB5EEC" w14:textId="6CE5EC36" w:rsidR="00962B70" w:rsidRPr="00051DB2" w:rsidRDefault="00962B70" w:rsidP="00962B70">
      <w:pPr>
        <w:ind w:left="1440"/>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It is acknowledged that the above tests will need to vary depending upon the Reactive Capability specified in the </w:t>
      </w:r>
      <w:r w:rsidR="00CA154C">
        <w:rPr>
          <w:rFonts w:ascii="Arial" w:eastAsia="Times New Roman" w:hAnsi="Arial" w:cs="Arial"/>
          <w:snapToGrid w:val="0"/>
          <w:sz w:val="20"/>
          <w:szCs w:val="20"/>
        </w:rPr>
        <w:t>C</w:t>
      </w:r>
      <w:r w:rsidR="00963344">
        <w:rPr>
          <w:rFonts w:ascii="Arial" w:eastAsia="Times New Roman" w:hAnsi="Arial" w:cs="Arial"/>
          <w:snapToGrid w:val="0"/>
          <w:sz w:val="20"/>
          <w:szCs w:val="20"/>
        </w:rPr>
        <w:t>TISS</w:t>
      </w:r>
      <w:r w:rsidRPr="00051DB2">
        <w:rPr>
          <w:rFonts w:ascii="Arial" w:eastAsia="Times New Roman" w:hAnsi="Arial" w:cs="Arial"/>
          <w:snapToGrid w:val="0"/>
          <w:sz w:val="20"/>
          <w:szCs w:val="20"/>
        </w:rPr>
        <w:t xml:space="preserve"> and the practicality of undertaking the tests which shall be agreed between the CATO, The Company and the PTO.</w:t>
      </w:r>
    </w:p>
    <w:p w14:paraId="267565AB" w14:textId="77777777" w:rsidR="00962B70" w:rsidRPr="00051DB2" w:rsidRDefault="00962B70" w:rsidP="00962B70">
      <w:pPr>
        <w:jc w:val="both"/>
        <w:rPr>
          <w:rFonts w:ascii="Arial" w:eastAsia="Times New Roman" w:hAnsi="Arial" w:cs="Arial"/>
          <w:snapToGrid w:val="0"/>
          <w:sz w:val="20"/>
          <w:szCs w:val="20"/>
        </w:rPr>
      </w:pPr>
    </w:p>
    <w:p w14:paraId="00CA141C" w14:textId="1AD2D513" w:rsidR="00962B70" w:rsidRPr="00051DB2" w:rsidRDefault="00AF0D80" w:rsidP="00962B70">
      <w:pPr>
        <w:tabs>
          <w:tab w:val="left" w:pos="-9"/>
          <w:tab w:val="left" w:pos="794"/>
          <w:tab w:val="left" w:pos="1021"/>
        </w:tabs>
        <w:autoSpaceDE w:val="0"/>
        <w:autoSpaceDN w:val="0"/>
        <w:adjustRightInd w:val="0"/>
        <w:ind w:left="1440" w:hanging="1440"/>
        <w:jc w:val="both"/>
        <w:rPr>
          <w:rFonts w:ascii="Arial" w:eastAsia="Times New Roman" w:hAnsi="Arial" w:cs="Arial"/>
          <w:sz w:val="20"/>
          <w:szCs w:val="20"/>
          <w:lang w:eastAsia="en-GB"/>
        </w:rPr>
      </w:pPr>
      <w:r>
        <w:rPr>
          <w:rFonts w:ascii="Arial" w:eastAsia="Times New Roman" w:hAnsi="Arial" w:cs="Arial"/>
          <w:sz w:val="20"/>
          <w:szCs w:val="20"/>
          <w:lang w:eastAsia="en-GB"/>
        </w:rPr>
        <w:t>C</w:t>
      </w:r>
      <w:r w:rsidR="00962B70" w:rsidRPr="00051DB2">
        <w:rPr>
          <w:rFonts w:ascii="Arial" w:eastAsia="Times New Roman" w:hAnsi="Arial" w:cs="Arial"/>
          <w:sz w:val="20"/>
          <w:szCs w:val="20"/>
          <w:lang w:eastAsia="en-GB"/>
        </w:rPr>
        <w:t xml:space="preserve">CP.A.7.2.6    </w:t>
      </w:r>
      <w:r w:rsidR="00962B70" w:rsidRPr="00051DB2">
        <w:rPr>
          <w:rFonts w:ascii="Arial" w:eastAsia="Times New Roman" w:hAnsi="Arial" w:cs="Arial"/>
          <w:sz w:val="20"/>
          <w:szCs w:val="20"/>
          <w:lang w:eastAsia="en-GB"/>
        </w:rPr>
        <w:tab/>
        <w:t xml:space="preserve">For the avoidance of doubt, lagging Reactive Power is the export of Reactive Power from the CATO Plant and Apparatus to the Total System and leading Reactive Power is the import of Reactive Power from the Total System to the </w:t>
      </w:r>
      <w:r w:rsidR="00962B70" w:rsidRPr="00130832">
        <w:rPr>
          <w:rFonts w:ascii="Arial" w:eastAsia="Times New Roman" w:hAnsi="Arial" w:cs="Arial"/>
          <w:sz w:val="20"/>
          <w:szCs w:val="20"/>
          <w:lang w:eastAsia="en-GB"/>
        </w:rPr>
        <w:t>CATO Plant and Apparatus.</w:t>
      </w:r>
    </w:p>
    <w:p w14:paraId="6372387B" w14:textId="77777777" w:rsidR="00962B70" w:rsidRPr="00051DB2" w:rsidRDefault="00962B70" w:rsidP="00962B70">
      <w:pPr>
        <w:jc w:val="both"/>
        <w:rPr>
          <w:rFonts w:ascii="Arial" w:eastAsia="Times New Roman" w:hAnsi="Arial" w:cs="Arial"/>
          <w:snapToGrid w:val="0"/>
          <w:sz w:val="20"/>
          <w:szCs w:val="20"/>
        </w:rPr>
      </w:pPr>
    </w:p>
    <w:p w14:paraId="2FEDBD5F" w14:textId="02269E1B" w:rsidR="00962B70" w:rsidRPr="00051DB2" w:rsidRDefault="00AF0D80" w:rsidP="00962B70">
      <w:pPr>
        <w:ind w:left="1418" w:hanging="1418"/>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CP.A.7.3</w:t>
      </w:r>
      <w:r w:rsidR="00962B70" w:rsidRPr="00051DB2">
        <w:rPr>
          <w:rFonts w:ascii="Arial" w:eastAsia="Times New Roman" w:hAnsi="Arial" w:cs="Arial"/>
          <w:snapToGrid w:val="0"/>
          <w:sz w:val="20"/>
          <w:szCs w:val="20"/>
        </w:rPr>
        <w:tab/>
        <w:t xml:space="preserve">Not used       </w:t>
      </w:r>
    </w:p>
    <w:p w14:paraId="4E86C006" w14:textId="77777777" w:rsidR="00962B70" w:rsidRPr="00051DB2" w:rsidRDefault="00962B70" w:rsidP="00962B70">
      <w:pPr>
        <w:ind w:left="1418" w:hanging="1418"/>
        <w:jc w:val="both"/>
        <w:rPr>
          <w:rFonts w:ascii="Arial" w:eastAsia="Times New Roman" w:hAnsi="Arial" w:cs="Arial"/>
          <w:snapToGrid w:val="0"/>
          <w:sz w:val="20"/>
          <w:szCs w:val="20"/>
        </w:rPr>
      </w:pPr>
    </w:p>
    <w:p w14:paraId="22819035" w14:textId="77777777" w:rsidR="00962B70" w:rsidRPr="00051DB2" w:rsidRDefault="00962B70" w:rsidP="00962B70">
      <w:pPr>
        <w:rPr>
          <w:rFonts w:ascii="Arial" w:eastAsia="Times New Roman" w:hAnsi="Arial" w:cs="Arial"/>
          <w:snapToGrid w:val="0"/>
          <w:color w:val="0000FF"/>
          <w:sz w:val="20"/>
          <w:szCs w:val="20"/>
          <w:u w:val="double"/>
        </w:rPr>
      </w:pPr>
      <w:r w:rsidRPr="00051DB2">
        <w:rPr>
          <w:rFonts w:ascii="Arial" w:eastAsia="Times New Roman" w:hAnsi="Arial" w:cs="Arial"/>
          <w:snapToGrid w:val="0"/>
          <w:color w:val="0000FF"/>
          <w:sz w:val="20"/>
          <w:szCs w:val="20"/>
          <w:u w:val="double"/>
        </w:rPr>
        <w:br w:type="page"/>
      </w:r>
    </w:p>
    <w:p w14:paraId="5F85F58D" w14:textId="5D14CDBB" w:rsidR="00962B70" w:rsidRPr="00051DB2" w:rsidRDefault="00AF0D80" w:rsidP="00962B70">
      <w:pPr>
        <w:widowControl w:val="0"/>
        <w:tabs>
          <w:tab w:val="left" w:pos="1440"/>
        </w:tabs>
        <w:jc w:val="both"/>
        <w:rPr>
          <w:rFonts w:ascii="Arial" w:eastAsia="Times New Roman" w:hAnsi="Arial" w:cs="Arial"/>
          <w:snapToGrid w:val="0"/>
          <w:sz w:val="20"/>
          <w:szCs w:val="20"/>
        </w:rPr>
      </w:pPr>
      <w:r>
        <w:rPr>
          <w:rFonts w:ascii="Arial" w:eastAsia="Times New Roman" w:hAnsi="Arial" w:cs="Arial"/>
          <w:snapToGrid w:val="0"/>
          <w:sz w:val="20"/>
          <w:szCs w:val="20"/>
        </w:rPr>
        <w:lastRenderedPageBreak/>
        <w:t>C</w:t>
      </w:r>
      <w:r w:rsidR="00962B70" w:rsidRPr="00051DB2">
        <w:rPr>
          <w:rFonts w:ascii="Arial" w:eastAsia="Times New Roman" w:hAnsi="Arial" w:cs="Arial"/>
          <w:snapToGrid w:val="0"/>
          <w:sz w:val="20"/>
          <w:szCs w:val="20"/>
        </w:rPr>
        <w:t>CP.A.7.4       Voltage Control Tests</w:t>
      </w:r>
      <w:r w:rsidR="006A2534">
        <w:rPr>
          <w:rFonts w:ascii="Arial" w:eastAsia="Times New Roman" w:hAnsi="Arial" w:cs="Arial"/>
          <w:snapToGrid w:val="0"/>
          <w:sz w:val="20"/>
          <w:szCs w:val="20"/>
        </w:rPr>
        <w:t xml:space="preserve"> (as applicable)</w:t>
      </w:r>
    </w:p>
    <w:p w14:paraId="312A1A2F" w14:textId="77777777" w:rsidR="00962B70" w:rsidRPr="00051DB2" w:rsidRDefault="00962B70" w:rsidP="00962B70">
      <w:pPr>
        <w:jc w:val="both"/>
        <w:rPr>
          <w:rFonts w:ascii="Arial" w:eastAsia="Times New Roman" w:hAnsi="Arial" w:cs="Arial"/>
          <w:sz w:val="20"/>
          <w:szCs w:val="20"/>
        </w:rPr>
      </w:pPr>
    </w:p>
    <w:p w14:paraId="373B4F7F" w14:textId="497419CD" w:rsidR="00962B70" w:rsidRPr="00051DB2" w:rsidRDefault="00AF0D80" w:rsidP="00962B70">
      <w:pPr>
        <w:ind w:left="1440" w:hanging="1440"/>
        <w:jc w:val="both"/>
        <w:rPr>
          <w:rFonts w:ascii="Arial" w:eastAsia="Times New Roman" w:hAnsi="Arial" w:cs="Arial"/>
          <w:sz w:val="20"/>
          <w:szCs w:val="20"/>
        </w:rPr>
      </w:pPr>
      <w:r>
        <w:rPr>
          <w:rFonts w:ascii="Arial" w:eastAsia="Times New Roman" w:hAnsi="Arial" w:cs="Arial"/>
          <w:sz w:val="20"/>
          <w:szCs w:val="20"/>
        </w:rPr>
        <w:t>C</w:t>
      </w:r>
      <w:r w:rsidR="00962B70" w:rsidRPr="00051DB2">
        <w:rPr>
          <w:rFonts w:ascii="Arial" w:eastAsia="Times New Roman" w:hAnsi="Arial" w:cs="Arial"/>
          <w:sz w:val="20"/>
          <w:szCs w:val="20"/>
        </w:rPr>
        <w:t>CP.A.7.4.</w:t>
      </w:r>
      <w:proofErr w:type="gramStart"/>
      <w:r w:rsidR="00962B70" w:rsidRPr="00051DB2">
        <w:rPr>
          <w:rFonts w:ascii="Arial" w:eastAsia="Times New Roman" w:hAnsi="Arial" w:cs="Arial"/>
          <w:sz w:val="20"/>
          <w:szCs w:val="20"/>
        </w:rPr>
        <w:t xml:space="preserve">1  </w:t>
      </w:r>
      <w:r w:rsidR="00962B70" w:rsidRPr="00051DB2">
        <w:rPr>
          <w:rFonts w:ascii="Arial" w:eastAsia="Times New Roman" w:hAnsi="Arial" w:cs="Arial"/>
          <w:sz w:val="20"/>
          <w:szCs w:val="20"/>
        </w:rPr>
        <w:tab/>
      </w:r>
      <w:proofErr w:type="gramEnd"/>
      <w:r w:rsidR="00962B70" w:rsidRPr="00130832">
        <w:rPr>
          <w:rFonts w:ascii="Arial" w:eastAsia="Times New Roman" w:hAnsi="Arial" w:cs="Arial"/>
          <w:sz w:val="20"/>
          <w:szCs w:val="20"/>
        </w:rPr>
        <w:t>This section details the procedure for conducting voltage control tests on CATO Plant and Apparatus as applicable. These tests should be scheduled at a time when the CATO Plant and Apparatus is operating at the CATO Interface Point Capacity.</w:t>
      </w:r>
      <w:r w:rsidR="00962B70" w:rsidRPr="00051DB2" w:rsidDel="00301276">
        <w:rPr>
          <w:rFonts w:ascii="Arial" w:eastAsia="Times New Roman" w:hAnsi="Arial" w:cs="Arial"/>
          <w:sz w:val="20"/>
          <w:szCs w:val="20"/>
        </w:rPr>
        <w:t xml:space="preserve"> </w:t>
      </w:r>
    </w:p>
    <w:p w14:paraId="79658D7B" w14:textId="77777777" w:rsidR="00962B70" w:rsidRPr="00051DB2" w:rsidRDefault="00962B70" w:rsidP="00962B70">
      <w:pPr>
        <w:jc w:val="both"/>
        <w:rPr>
          <w:rFonts w:ascii="Arial" w:eastAsia="Times New Roman" w:hAnsi="Arial" w:cs="Arial"/>
          <w:sz w:val="20"/>
          <w:szCs w:val="20"/>
        </w:rPr>
      </w:pPr>
    </w:p>
    <w:p w14:paraId="47F1996D" w14:textId="7879C9EA" w:rsidR="00962B70" w:rsidRPr="00051DB2" w:rsidRDefault="00AF0D80"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CP.A.7.4.</w:t>
      </w:r>
      <w:proofErr w:type="gramStart"/>
      <w:r w:rsidR="00962B70" w:rsidRPr="00051DB2">
        <w:rPr>
          <w:rFonts w:ascii="Arial" w:eastAsia="Times New Roman" w:hAnsi="Arial" w:cs="Arial"/>
          <w:snapToGrid w:val="0"/>
          <w:sz w:val="20"/>
          <w:szCs w:val="20"/>
        </w:rPr>
        <w:t xml:space="preserve">2  </w:t>
      </w:r>
      <w:r w:rsidR="00962B70" w:rsidRPr="00051DB2">
        <w:rPr>
          <w:rFonts w:ascii="Arial" w:eastAsia="Times New Roman" w:hAnsi="Arial" w:cs="Arial"/>
          <w:snapToGrid w:val="0"/>
          <w:sz w:val="20"/>
          <w:szCs w:val="20"/>
        </w:rPr>
        <w:tab/>
      </w:r>
      <w:proofErr w:type="gramEnd"/>
      <w:r w:rsidR="00962B70" w:rsidRPr="00051DB2">
        <w:rPr>
          <w:rFonts w:ascii="Arial" w:eastAsia="Times New Roman" w:hAnsi="Arial" w:cs="Arial"/>
          <w:snapToGrid w:val="0"/>
          <w:sz w:val="20"/>
          <w:szCs w:val="20"/>
        </w:rPr>
        <w:t xml:space="preserve">The voltage control system shall be perturbed with a series of step injections to the voltage set point of the CATO Plant and Apparatus as </w:t>
      </w:r>
      <w:proofErr w:type="gramStart"/>
      <w:r w:rsidR="00962B70" w:rsidRPr="00051DB2">
        <w:rPr>
          <w:rFonts w:ascii="Arial" w:eastAsia="Times New Roman" w:hAnsi="Arial" w:cs="Arial"/>
          <w:snapToGrid w:val="0"/>
          <w:sz w:val="20"/>
          <w:szCs w:val="20"/>
        </w:rPr>
        <w:t>applicable .</w:t>
      </w:r>
      <w:proofErr w:type="gramEnd"/>
      <w:r w:rsidR="00962B70" w:rsidRPr="00051DB2">
        <w:rPr>
          <w:rFonts w:ascii="Arial" w:eastAsia="Times New Roman" w:hAnsi="Arial" w:cs="Arial"/>
          <w:snapToGrid w:val="0"/>
          <w:sz w:val="20"/>
          <w:szCs w:val="20"/>
        </w:rPr>
        <w:t xml:space="preserve"> </w:t>
      </w:r>
    </w:p>
    <w:p w14:paraId="1A97BA40" w14:textId="77777777" w:rsidR="00962B70" w:rsidRPr="00051DB2" w:rsidRDefault="00962B70" w:rsidP="00962B70">
      <w:pPr>
        <w:jc w:val="both"/>
        <w:rPr>
          <w:rFonts w:ascii="Arial" w:eastAsia="Times New Roman" w:hAnsi="Arial" w:cs="Arial"/>
          <w:sz w:val="20"/>
          <w:szCs w:val="20"/>
        </w:rPr>
      </w:pPr>
    </w:p>
    <w:p w14:paraId="49D0DFF3" w14:textId="4E9518F6" w:rsidR="00962B70" w:rsidRPr="00051DB2" w:rsidRDefault="00AF0D80" w:rsidP="00962B70">
      <w:pPr>
        <w:widowControl w:val="0"/>
        <w:ind w:left="1440" w:hanging="1440"/>
        <w:jc w:val="both"/>
        <w:rPr>
          <w:rFonts w:ascii="Arial" w:eastAsia="Times New Roman" w:hAnsi="Arial" w:cs="Arial"/>
          <w:i/>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CP.A.7.4.</w:t>
      </w:r>
      <w:proofErr w:type="gramStart"/>
      <w:r w:rsidR="00962B70" w:rsidRPr="00051DB2">
        <w:rPr>
          <w:rFonts w:ascii="Arial" w:eastAsia="Times New Roman" w:hAnsi="Arial" w:cs="Arial"/>
          <w:snapToGrid w:val="0"/>
          <w:sz w:val="20"/>
          <w:szCs w:val="20"/>
        </w:rPr>
        <w:t xml:space="preserve">3  </w:t>
      </w:r>
      <w:r w:rsidR="00962B70" w:rsidRPr="00051DB2">
        <w:rPr>
          <w:rFonts w:ascii="Arial" w:eastAsia="Times New Roman" w:hAnsi="Arial" w:cs="Arial"/>
          <w:snapToGrid w:val="0"/>
          <w:sz w:val="20"/>
          <w:szCs w:val="20"/>
        </w:rPr>
        <w:tab/>
      </w:r>
      <w:proofErr w:type="gramEnd"/>
      <w:r w:rsidR="00962B70" w:rsidRPr="00051DB2">
        <w:rPr>
          <w:rFonts w:ascii="Arial" w:eastAsia="Times New Roman" w:hAnsi="Arial" w:cs="Arial"/>
          <w:snapToGrid w:val="0"/>
          <w:sz w:val="20"/>
          <w:szCs w:val="20"/>
        </w:rPr>
        <w:t>For steps initiated using network tap changers</w:t>
      </w:r>
      <w:r w:rsidR="00A66429">
        <w:rPr>
          <w:rFonts w:ascii="Arial" w:eastAsia="Times New Roman" w:hAnsi="Arial" w:cs="Arial"/>
          <w:snapToGrid w:val="0"/>
          <w:sz w:val="20"/>
          <w:szCs w:val="20"/>
        </w:rPr>
        <w:t xml:space="preserve"> (as appropriate)</w:t>
      </w:r>
      <w:r w:rsidR="00962B70" w:rsidRPr="00051DB2">
        <w:rPr>
          <w:rFonts w:ascii="Arial" w:eastAsia="Times New Roman" w:hAnsi="Arial" w:cs="Arial"/>
          <w:snapToGrid w:val="0"/>
          <w:sz w:val="20"/>
          <w:szCs w:val="20"/>
        </w:rPr>
        <w:t xml:space="preserve"> the CATO will need to coordinate with The Company and PTO. The time between transformer taps shall be at least 10 seconds as per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CP.A.7.4 Figure 1.</w:t>
      </w:r>
    </w:p>
    <w:p w14:paraId="6D2C37AE" w14:textId="77777777" w:rsidR="00962B70" w:rsidRPr="00051DB2" w:rsidRDefault="00962B70" w:rsidP="00962B70">
      <w:pPr>
        <w:jc w:val="both"/>
        <w:rPr>
          <w:rFonts w:ascii="Arial" w:eastAsia="Times New Roman" w:hAnsi="Arial" w:cs="Arial"/>
          <w:sz w:val="20"/>
          <w:szCs w:val="20"/>
        </w:rPr>
      </w:pPr>
    </w:p>
    <w:p w14:paraId="5460F636" w14:textId="1BEFEB50" w:rsidR="00962B70" w:rsidRPr="00051DB2" w:rsidRDefault="00AF0D80"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CP.A.7.4.</w:t>
      </w:r>
      <w:proofErr w:type="gramStart"/>
      <w:r w:rsidR="00962B70" w:rsidRPr="00051DB2">
        <w:rPr>
          <w:rFonts w:ascii="Arial" w:eastAsia="Times New Roman" w:hAnsi="Arial" w:cs="Arial"/>
          <w:snapToGrid w:val="0"/>
          <w:sz w:val="20"/>
          <w:szCs w:val="20"/>
        </w:rPr>
        <w:t xml:space="preserve">4  </w:t>
      </w:r>
      <w:r w:rsidR="00962B70" w:rsidRPr="00051DB2">
        <w:rPr>
          <w:rFonts w:ascii="Arial" w:eastAsia="Times New Roman" w:hAnsi="Arial" w:cs="Arial"/>
          <w:snapToGrid w:val="0"/>
          <w:sz w:val="20"/>
          <w:szCs w:val="20"/>
        </w:rPr>
        <w:tab/>
      </w:r>
      <w:proofErr w:type="gramEnd"/>
      <w:r w:rsidR="00962B70" w:rsidRPr="00051DB2">
        <w:rPr>
          <w:rFonts w:ascii="Arial" w:eastAsia="Times New Roman" w:hAnsi="Arial" w:cs="Arial"/>
          <w:snapToGrid w:val="0"/>
          <w:sz w:val="20"/>
          <w:szCs w:val="20"/>
        </w:rPr>
        <w:t>For</w:t>
      </w:r>
      <w:r w:rsidR="00C57E27">
        <w:rPr>
          <w:rFonts w:ascii="Arial" w:eastAsia="Times New Roman" w:hAnsi="Arial" w:cs="Arial"/>
          <w:snapToGrid w:val="0"/>
          <w:sz w:val="20"/>
          <w:szCs w:val="20"/>
        </w:rPr>
        <w:t xml:space="preserve"> a</w:t>
      </w:r>
      <w:r w:rsidR="00962B70" w:rsidRPr="00051DB2">
        <w:rPr>
          <w:rFonts w:ascii="Arial" w:eastAsia="Times New Roman" w:hAnsi="Arial" w:cs="Arial"/>
          <w:snapToGrid w:val="0"/>
          <w:sz w:val="20"/>
          <w:szCs w:val="20"/>
        </w:rPr>
        <w:t xml:space="preserve"> step injection into the CATO Plant and Apparatus voltage setpoint, steps of ±1%, ±2% and ±4% shall be applied to the voltage control system setpoint summing junction as applicable. The injection shall be maintained for 10 seconds as per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CP.A.7.4 Figure 2.</w:t>
      </w:r>
    </w:p>
    <w:p w14:paraId="26D253F4" w14:textId="77777777" w:rsidR="00962B70" w:rsidRPr="00051DB2" w:rsidRDefault="00962B70" w:rsidP="00962B70">
      <w:pPr>
        <w:jc w:val="both"/>
        <w:rPr>
          <w:rFonts w:ascii="Arial" w:eastAsia="Times New Roman" w:hAnsi="Arial" w:cs="Arial"/>
          <w:sz w:val="20"/>
          <w:szCs w:val="20"/>
        </w:rPr>
      </w:pPr>
    </w:p>
    <w:p w14:paraId="6DEB856A" w14:textId="382107B8" w:rsidR="00962B70" w:rsidRPr="00051DB2" w:rsidRDefault="00AF0D80"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CP.A.7.4.</w:t>
      </w:r>
      <w:proofErr w:type="gramStart"/>
      <w:r w:rsidR="00962B70" w:rsidRPr="00051DB2">
        <w:rPr>
          <w:rFonts w:ascii="Arial" w:eastAsia="Times New Roman" w:hAnsi="Arial" w:cs="Arial"/>
          <w:snapToGrid w:val="0"/>
          <w:sz w:val="20"/>
          <w:szCs w:val="20"/>
        </w:rPr>
        <w:t xml:space="preserve">5  </w:t>
      </w:r>
      <w:r w:rsidR="00962B70" w:rsidRPr="00051DB2">
        <w:rPr>
          <w:rFonts w:ascii="Arial" w:eastAsia="Times New Roman" w:hAnsi="Arial" w:cs="Arial"/>
          <w:snapToGrid w:val="0"/>
          <w:sz w:val="20"/>
          <w:szCs w:val="20"/>
        </w:rPr>
        <w:tab/>
      </w:r>
      <w:proofErr w:type="gramEnd"/>
      <w:r w:rsidR="00962B70" w:rsidRPr="00051DB2">
        <w:rPr>
          <w:rFonts w:ascii="Arial" w:eastAsia="Times New Roman" w:hAnsi="Arial" w:cs="Arial"/>
          <w:snapToGrid w:val="0"/>
          <w:sz w:val="20"/>
          <w:szCs w:val="20"/>
        </w:rPr>
        <w:t xml:space="preserve">Where the voltage control system comprises of discretely switched plant and apparatus, additional tests will be required to demonstrate that its performance is in accordance with STC and </w:t>
      </w:r>
      <w:r w:rsidR="00637344">
        <w:rPr>
          <w:rFonts w:ascii="Arial" w:eastAsia="Times New Roman" w:hAnsi="Arial" w:cs="Arial"/>
          <w:snapToGrid w:val="0"/>
          <w:sz w:val="20"/>
          <w:szCs w:val="20"/>
        </w:rPr>
        <w:t>CTISS</w:t>
      </w:r>
      <w:r w:rsidR="00962B70" w:rsidRPr="00051DB2">
        <w:rPr>
          <w:rFonts w:ascii="Arial" w:eastAsia="Times New Roman" w:hAnsi="Arial" w:cs="Arial"/>
          <w:snapToGrid w:val="0"/>
          <w:sz w:val="20"/>
          <w:szCs w:val="20"/>
        </w:rPr>
        <w:t xml:space="preserve"> requirements.</w:t>
      </w:r>
    </w:p>
    <w:p w14:paraId="7F6A222C" w14:textId="77777777" w:rsidR="00962B70" w:rsidRPr="00051DB2" w:rsidRDefault="00962B70" w:rsidP="00962B70">
      <w:pPr>
        <w:widowControl w:val="0"/>
        <w:jc w:val="both"/>
        <w:rPr>
          <w:rFonts w:ascii="Arial" w:eastAsia="Times New Roman" w:hAnsi="Arial" w:cs="Arial"/>
          <w:b/>
          <w:snapToGrid w:val="0"/>
          <w:sz w:val="20"/>
          <w:szCs w:val="20"/>
        </w:rPr>
      </w:pPr>
    </w:p>
    <w:p w14:paraId="25ADFD21" w14:textId="5D44E4C7" w:rsidR="00962B70" w:rsidRPr="00051DB2" w:rsidRDefault="007C64B2" w:rsidP="00962B70">
      <w:pPr>
        <w:jc w:val="both"/>
        <w:rPr>
          <w:rFonts w:ascii="Arial" w:eastAsia="Times New Roman" w:hAnsi="Arial" w:cs="Arial"/>
          <w:sz w:val="20"/>
          <w:szCs w:val="20"/>
        </w:rPr>
      </w:pPr>
      <w:r>
        <w:rPr>
          <w:rFonts w:ascii="Arial" w:eastAsia="Times New Roman" w:hAnsi="Arial" w:cs="Arial"/>
          <w:sz w:val="20"/>
          <w:szCs w:val="20"/>
        </w:rPr>
        <w:t>C</w:t>
      </w:r>
      <w:r w:rsidR="00962B70" w:rsidRPr="00051DB2">
        <w:rPr>
          <w:rFonts w:ascii="Arial" w:eastAsia="Times New Roman" w:hAnsi="Arial" w:cs="Arial"/>
          <w:sz w:val="20"/>
          <w:szCs w:val="20"/>
        </w:rPr>
        <w:t>CP.A.7.4.6    Tests to be completed:</w:t>
      </w:r>
    </w:p>
    <w:p w14:paraId="1ED49A4E" w14:textId="77777777" w:rsidR="00962B70" w:rsidRPr="00051DB2" w:rsidRDefault="00962B70" w:rsidP="00962B70">
      <w:pPr>
        <w:jc w:val="both"/>
        <w:rPr>
          <w:rFonts w:ascii="Arial" w:eastAsia="Times New Roman" w:hAnsi="Arial" w:cs="Arial"/>
          <w:b/>
          <w:sz w:val="20"/>
          <w:szCs w:val="20"/>
        </w:rPr>
      </w:pPr>
    </w:p>
    <w:p w14:paraId="5D306878" w14:textId="51BCCC72" w:rsidR="00962B70" w:rsidRPr="00051DB2" w:rsidRDefault="00962B70" w:rsidP="00962B70">
      <w:pPr>
        <w:jc w:val="both"/>
        <w:rPr>
          <w:rFonts w:ascii="Arial" w:eastAsia="Times New Roman" w:hAnsi="Arial" w:cs="Arial"/>
          <w:sz w:val="20"/>
          <w:szCs w:val="20"/>
        </w:rPr>
      </w:pPr>
      <w:r w:rsidRPr="00051DB2">
        <w:rPr>
          <w:rFonts w:ascii="Arial" w:eastAsia="Times New Roman" w:hAnsi="Arial" w:cs="Arial"/>
          <w:sz w:val="20"/>
          <w:szCs w:val="20"/>
        </w:rPr>
        <w:tab/>
      </w:r>
    </w:p>
    <w:p w14:paraId="25249E09" w14:textId="77777777" w:rsidR="00962B70" w:rsidRPr="00051DB2" w:rsidRDefault="00962B70" w:rsidP="00962B70">
      <w:pPr>
        <w:jc w:val="both"/>
        <w:rPr>
          <w:rFonts w:ascii="Arial" w:eastAsia="Times New Roman" w:hAnsi="Arial" w:cs="Arial"/>
          <w:sz w:val="20"/>
          <w:szCs w:val="20"/>
        </w:rPr>
      </w:pPr>
    </w:p>
    <w:p w14:paraId="08CF7BF7" w14:textId="77777777" w:rsidR="00962B70" w:rsidRPr="00051DB2" w:rsidRDefault="00962B70" w:rsidP="00962B70">
      <w:pPr>
        <w:widowControl w:val="0"/>
        <w:jc w:val="both"/>
        <w:rPr>
          <w:rFonts w:ascii="Arial" w:eastAsia="Times New Roman" w:hAnsi="Arial" w:cs="Arial"/>
          <w:b/>
          <w:snapToGrid w:val="0"/>
          <w:sz w:val="20"/>
          <w:szCs w:val="20"/>
        </w:rPr>
      </w:pPr>
      <w:r w:rsidRPr="00D7638C">
        <w:rPr>
          <w:rFonts w:ascii="Arial" w:eastAsia="Times New Roman" w:hAnsi="Arial" w:cs="Arial"/>
          <w:noProof/>
          <w:snapToGrid w:val="0"/>
          <w:sz w:val="20"/>
          <w:szCs w:val="20"/>
          <w:lang w:eastAsia="en-GB"/>
        </w:rPr>
        <mc:AlternateContent>
          <mc:Choice Requires="wps">
            <w:drawing>
              <wp:anchor distT="0" distB="0" distL="114300" distR="114300" simplePos="0" relativeHeight="251658240" behindDoc="0" locked="0" layoutInCell="1" allowOverlap="1" wp14:anchorId="4C5FD050" wp14:editId="12C765DB">
                <wp:simplePos x="0" y="0"/>
                <wp:positionH relativeFrom="column">
                  <wp:posOffset>0</wp:posOffset>
                </wp:positionH>
                <wp:positionV relativeFrom="paragraph">
                  <wp:posOffset>27940</wp:posOffset>
                </wp:positionV>
                <wp:extent cx="76200" cy="208280"/>
                <wp:effectExtent l="0" t="0" r="0" b="1905"/>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D9ADF" w14:textId="77777777" w:rsidR="00962B70" w:rsidRPr="00051DB2" w:rsidRDefault="00962B70" w:rsidP="00962B7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5FD050" id="Rectangle 50" o:spid="_x0000_s1026" style="position:absolute;left:0;text-align:left;margin-left:0;margin-top:2.2pt;width:6pt;height:16.4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" filled="f" stroked="f">
                <v:textbox inset="0,0,0,0">
                  <w:txbxContent>
                    <w:p w14:paraId="608D9ADF" w14:textId="77777777" w:rsidR="00962B70" w:rsidRPr="00051DB2" w:rsidRDefault="00962B70" w:rsidP="00962B70"/>
                  </w:txbxContent>
                </v:textbox>
              </v:rect>
            </w:pict>
          </mc:Fallback>
        </mc:AlternateContent>
      </w:r>
      <w:r w:rsidRPr="00D7638C">
        <w:rPr>
          <w:rFonts w:ascii="Arial" w:eastAsia="Times New Roman" w:hAnsi="Arial" w:cs="Arial"/>
          <w:noProof/>
          <w:snapToGrid w:val="0"/>
          <w:sz w:val="20"/>
          <w:szCs w:val="20"/>
          <w:lang w:eastAsia="en-GB"/>
        </w:rPr>
        <mc:AlternateContent>
          <mc:Choice Requires="wps">
            <w:drawing>
              <wp:anchor distT="0" distB="0" distL="114300" distR="114300" simplePos="0" relativeHeight="251658241" behindDoc="0" locked="0" layoutInCell="1" allowOverlap="1" wp14:anchorId="069B3F67" wp14:editId="0CDC18C7">
                <wp:simplePos x="0" y="0"/>
                <wp:positionH relativeFrom="column">
                  <wp:posOffset>102235</wp:posOffset>
                </wp:positionH>
                <wp:positionV relativeFrom="paragraph">
                  <wp:posOffset>61595</wp:posOffset>
                </wp:positionV>
                <wp:extent cx="76200" cy="340995"/>
                <wp:effectExtent l="0" t="4445" r="2540" b="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B51C0" w14:textId="77777777" w:rsidR="00962B70" w:rsidRPr="00051DB2" w:rsidRDefault="00962B70" w:rsidP="00962B7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9B3F67" id="Rectangle 49" o:spid="_x0000_s1027" style="position:absolute;left:0;text-align:left;margin-left:8.05pt;margin-top:4.85pt;width:6pt;height:26.8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" filled="f" stroked="f">
                <v:textbox inset="0,0,0,0">
                  <w:txbxContent>
                    <w:p w14:paraId="337B51C0" w14:textId="77777777" w:rsidR="00962B70" w:rsidRPr="00051DB2" w:rsidRDefault="00962B70" w:rsidP="00962B70"/>
                  </w:txbxContent>
                </v:textbox>
              </v:rect>
            </w:pict>
          </mc:Fallback>
        </mc:AlternateContent>
      </w:r>
      <w:r w:rsidRPr="00D7638C">
        <w:rPr>
          <w:rFonts w:ascii="Arial" w:eastAsia="Times New Roman" w:hAnsi="Arial" w:cs="Arial"/>
          <w:noProof/>
          <w:snapToGrid w:val="0"/>
          <w:sz w:val="20"/>
          <w:szCs w:val="20"/>
          <w:lang w:eastAsia="en-GB"/>
        </w:rPr>
        <mc:AlternateContent>
          <mc:Choice Requires="wps">
            <w:drawing>
              <wp:anchor distT="0" distB="0" distL="114300" distR="114300" simplePos="0" relativeHeight="251658243" behindDoc="0" locked="0" layoutInCell="1" allowOverlap="1" wp14:anchorId="72AF5345" wp14:editId="4B1A7B1F">
                <wp:simplePos x="0" y="0"/>
                <wp:positionH relativeFrom="column">
                  <wp:posOffset>1924050</wp:posOffset>
                </wp:positionH>
                <wp:positionV relativeFrom="paragraph">
                  <wp:posOffset>14605</wp:posOffset>
                </wp:positionV>
                <wp:extent cx="76200" cy="593090"/>
                <wp:effectExtent l="0" t="0" r="0" b="1905"/>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FC0C71" w14:textId="77777777" w:rsidR="00962B70" w:rsidRPr="00051DB2" w:rsidRDefault="00962B70" w:rsidP="00962B7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AF5345" id="Rectangle 48" o:spid="_x0000_s1028" style="position:absolute;left:0;text-align:left;margin-left:151.5pt;margin-top:1.15pt;width:6pt;height:46.7pt;z-index:251658243;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" filled="f" stroked="f">
                <v:textbox inset="0,0,0,0">
                  <w:txbxContent>
                    <w:p w14:paraId="1CFC0C71" w14:textId="77777777" w:rsidR="00962B70" w:rsidRPr="00051DB2" w:rsidRDefault="00962B70" w:rsidP="00962B70"/>
                  </w:txbxContent>
                </v:textbox>
              </v:rect>
            </w:pict>
          </mc:Fallback>
        </mc:AlternateContent>
      </w:r>
      <w:r w:rsidRPr="00D7638C">
        <w:rPr>
          <w:rFonts w:ascii="Arial" w:eastAsia="Times New Roman" w:hAnsi="Arial" w:cs="Arial"/>
          <w:noProof/>
          <w:snapToGrid w:val="0"/>
          <w:sz w:val="20"/>
          <w:szCs w:val="20"/>
          <w:lang w:eastAsia="en-GB"/>
        </w:rPr>
        <mc:AlternateContent>
          <mc:Choice Requires="wps">
            <w:drawing>
              <wp:anchor distT="0" distB="0" distL="114300" distR="114300" simplePos="0" relativeHeight="251658244" behindDoc="0" locked="0" layoutInCell="1" allowOverlap="1" wp14:anchorId="51F2343E" wp14:editId="53CB2283">
                <wp:simplePos x="0" y="0"/>
                <wp:positionH relativeFrom="column">
                  <wp:posOffset>2050415</wp:posOffset>
                </wp:positionH>
                <wp:positionV relativeFrom="paragraph">
                  <wp:posOffset>127000</wp:posOffset>
                </wp:positionV>
                <wp:extent cx="114300" cy="299085"/>
                <wp:effectExtent l="2540" t="3175" r="0" b="254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760ECA" w14:textId="77777777" w:rsidR="00962B70" w:rsidRPr="00051DB2" w:rsidRDefault="00962B70" w:rsidP="00962B7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F2343E" id="Rectangle 47" o:spid="_x0000_s1029" style="position:absolute;left:0;text-align:left;margin-left:161.45pt;margin-top:10pt;width:9pt;height:2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" filled="f" stroked="f">
                <v:textbox inset="0,0,0,0">
                  <w:txbxContent>
                    <w:p w14:paraId="0C760ECA" w14:textId="77777777" w:rsidR="00962B70" w:rsidRPr="00051DB2" w:rsidRDefault="00962B70" w:rsidP="00962B70"/>
                  </w:txbxContent>
                </v:textbox>
              </v:rect>
            </w:pict>
          </mc:Fallback>
        </mc:AlternateContent>
      </w:r>
      <w:r w:rsidRPr="00D7638C">
        <w:rPr>
          <w:rFonts w:ascii="Arial" w:eastAsia="Times New Roman" w:hAnsi="Arial" w:cs="Arial"/>
          <w:noProof/>
          <w:snapToGrid w:val="0"/>
          <w:sz w:val="20"/>
          <w:szCs w:val="20"/>
          <w:lang w:eastAsia="en-GB"/>
        </w:rPr>
        <mc:AlternateContent>
          <mc:Choice Requires="wps">
            <w:drawing>
              <wp:anchor distT="0" distB="0" distL="114300" distR="114300" simplePos="0" relativeHeight="251658242" behindDoc="0" locked="0" layoutInCell="1" allowOverlap="1" wp14:anchorId="32F7DC53" wp14:editId="69CC22BC">
                <wp:simplePos x="0" y="0"/>
                <wp:positionH relativeFrom="column">
                  <wp:posOffset>532765</wp:posOffset>
                </wp:positionH>
                <wp:positionV relativeFrom="paragraph">
                  <wp:posOffset>61595</wp:posOffset>
                </wp:positionV>
                <wp:extent cx="76200" cy="208280"/>
                <wp:effectExtent l="0" t="4445" r="635" b="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2216A7" w14:textId="77777777" w:rsidR="00962B70" w:rsidRPr="00051DB2" w:rsidRDefault="00962B70" w:rsidP="00962B7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F7DC53" id="Rectangle 46" o:spid="_x0000_s1030" style="position:absolute;left:0;text-align:left;margin-left:41.95pt;margin-top:4.85pt;width:6pt;height:16.4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" filled="f" stroked="f">
                <v:textbox inset="0,0,0,0">
                  <w:txbxContent>
                    <w:p w14:paraId="282216A7" w14:textId="77777777" w:rsidR="00962B70" w:rsidRPr="00051DB2" w:rsidRDefault="00962B70" w:rsidP="00962B70"/>
                  </w:txbxContent>
                </v:textbox>
              </v:rect>
            </w:pict>
          </mc:Fallback>
        </mc:AlternateContent>
      </w:r>
    </w:p>
    <w:p w14:paraId="1AD36B27" w14:textId="77777777" w:rsidR="00962B70" w:rsidRPr="00051DB2" w:rsidRDefault="00962B70" w:rsidP="00962B70">
      <w:pPr>
        <w:widowControl w:val="0"/>
        <w:tabs>
          <w:tab w:val="left" w:pos="1440"/>
        </w:tabs>
        <w:jc w:val="both"/>
        <w:rPr>
          <w:rFonts w:ascii="Arial" w:eastAsia="Times New Roman" w:hAnsi="Arial" w:cs="Arial"/>
          <w:snapToGrid w:val="0"/>
          <w:sz w:val="20"/>
          <w:szCs w:val="20"/>
        </w:rPr>
      </w:pPr>
    </w:p>
    <w:p w14:paraId="3BC28864" w14:textId="77777777" w:rsidR="00962B70" w:rsidRPr="00051DB2" w:rsidRDefault="00962B70" w:rsidP="00962B70">
      <w:pPr>
        <w:widowControl w:val="0"/>
        <w:tabs>
          <w:tab w:val="left" w:pos="1440"/>
        </w:tabs>
        <w:jc w:val="center"/>
        <w:rPr>
          <w:rFonts w:ascii="Arial" w:eastAsia="Times New Roman" w:hAnsi="Arial" w:cs="Arial"/>
          <w:snapToGrid w:val="0"/>
          <w:color w:val="0000FF"/>
          <w:szCs w:val="20"/>
          <w:u w:val="double"/>
        </w:rPr>
      </w:pPr>
      <w:r w:rsidRPr="00D7638C">
        <w:rPr>
          <w:rFonts w:ascii="Arial" w:eastAsia="Times New Roman" w:hAnsi="Arial" w:cs="Arial"/>
          <w:noProof/>
          <w:snapToGrid w:val="0"/>
          <w:sz w:val="20"/>
          <w:szCs w:val="20"/>
          <w:lang w:eastAsia="en-GB"/>
        </w:rPr>
        <mc:AlternateContent>
          <mc:Choice Requires="wpg">
            <w:drawing>
              <wp:inline distT="0" distB="0" distL="0" distR="0" wp14:anchorId="575D642E" wp14:editId="34D92967">
                <wp:extent cx="3219450" cy="1901190"/>
                <wp:effectExtent l="0" t="0" r="0" b="3810"/>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19450" cy="1901190"/>
                          <a:chOff x="1282" y="8100"/>
                          <a:chExt cx="5070" cy="1980"/>
                        </a:xfrm>
                      </wpg:grpSpPr>
                      <wps:wsp>
                        <wps:cNvPr id="51" name="AutoShape 3"/>
                        <wps:cNvSpPr>
                          <a:spLocks noChangeAspect="1" noChangeArrowheads="1"/>
                        </wps:cNvSpPr>
                        <wps:spPr bwMode="auto">
                          <a:xfrm>
                            <a:off x="1282" y="8100"/>
                            <a:ext cx="5070" cy="183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Rectangle 4"/>
                        <wps:cNvSpPr>
                          <a:spLocks noChangeArrowheads="1"/>
                        </wps:cNvSpPr>
                        <wps:spPr bwMode="auto">
                          <a:xfrm>
                            <a:off x="1282" y="8100"/>
                            <a:ext cx="6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BD225" w14:textId="77777777" w:rsidR="00962B70" w:rsidRPr="00051DB2" w:rsidRDefault="00962B70" w:rsidP="00962B70">
                              <w:pPr>
                                <w:pStyle w:val="DeltaViewTableBody"/>
                                <w:jc w:val="both"/>
                                <w:rPr>
                                  <w:sz w:val="22"/>
                                  <w:szCs w:val="22"/>
                                </w:rPr>
                              </w:pPr>
                              <w:r w:rsidRPr="00051DB2">
                                <w:rPr>
                                  <w:sz w:val="22"/>
                                  <w:szCs w:val="22"/>
                                </w:rPr>
                                <w:t xml:space="preserve"> </w:t>
                              </w:r>
                            </w:p>
                          </w:txbxContent>
                        </wps:txbx>
                        <wps:bodyPr rot="0" vert="horz" wrap="none" lIns="0" tIns="0" rIns="0" bIns="0" anchor="t" anchorCtr="0" upright="1">
                          <a:noAutofit/>
                        </wps:bodyPr>
                      </wps:wsp>
                      <wps:wsp>
                        <wps:cNvPr id="53" name="Line 5"/>
                        <wps:cNvCnPr/>
                        <wps:spPr bwMode="auto">
                          <a:xfrm>
                            <a:off x="2214" y="8164"/>
                            <a:ext cx="1" cy="84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54" name="Line 6"/>
                        <wps:cNvCnPr/>
                        <wps:spPr bwMode="auto">
                          <a:xfrm>
                            <a:off x="1808" y="8541"/>
                            <a:ext cx="4209" cy="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55" name="Line 7"/>
                        <wps:cNvCnPr/>
                        <wps:spPr bwMode="auto">
                          <a:xfrm flipV="1">
                            <a:off x="2456" y="8389"/>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6" name="Line 8"/>
                        <wps:cNvCnPr/>
                        <wps:spPr bwMode="auto">
                          <a:xfrm>
                            <a:off x="2456" y="8389"/>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7" name="Line 9"/>
                        <wps:cNvCnPr/>
                        <wps:spPr bwMode="auto">
                          <a:xfrm>
                            <a:off x="3612" y="8541"/>
                            <a:ext cx="361"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8" name="Line 10"/>
                        <wps:cNvCnPr/>
                        <wps:spPr bwMode="auto">
                          <a:xfrm flipV="1">
                            <a:off x="2845" y="8236"/>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9" name="Line 11"/>
                        <wps:cNvCnPr/>
                        <wps:spPr bwMode="auto">
                          <a:xfrm>
                            <a:off x="2845" y="8236"/>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0" name="Line 12"/>
                        <wps:cNvCnPr/>
                        <wps:spPr bwMode="auto">
                          <a:xfrm flipV="1">
                            <a:off x="3222" y="8237"/>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1" name="Line 13"/>
                        <wps:cNvCnPr/>
                        <wps:spPr bwMode="auto">
                          <a:xfrm>
                            <a:off x="3222" y="8389"/>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2" name="Line 14"/>
                        <wps:cNvCnPr/>
                        <wps:spPr bwMode="auto">
                          <a:xfrm flipV="1">
                            <a:off x="3613" y="8389"/>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3" name="Line 15"/>
                        <wps:cNvCnPr/>
                        <wps:spPr bwMode="auto">
                          <a:xfrm>
                            <a:off x="3613" y="8541"/>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4" name="Line 16"/>
                        <wps:cNvCnPr/>
                        <wps:spPr bwMode="auto">
                          <a:xfrm flipV="1">
                            <a:off x="3989" y="8541"/>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5" name="Line 17"/>
                        <wps:cNvCnPr/>
                        <wps:spPr bwMode="auto">
                          <a:xfrm>
                            <a:off x="3989" y="8693"/>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6" name="Line 18"/>
                        <wps:cNvCnPr/>
                        <wps:spPr bwMode="auto">
                          <a:xfrm flipV="1">
                            <a:off x="4365" y="8685"/>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7" name="Line 19"/>
                        <wps:cNvCnPr/>
                        <wps:spPr bwMode="auto">
                          <a:xfrm>
                            <a:off x="4365" y="8837"/>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8" name="Line 20"/>
                        <wps:cNvCnPr/>
                        <wps:spPr bwMode="auto">
                          <a:xfrm flipV="1">
                            <a:off x="4726" y="8685"/>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9" name="Line 21"/>
                        <wps:cNvCnPr/>
                        <wps:spPr bwMode="auto">
                          <a:xfrm>
                            <a:off x="4726" y="8685"/>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0" name="Line 22"/>
                        <wps:cNvCnPr/>
                        <wps:spPr bwMode="auto">
                          <a:xfrm flipV="1">
                            <a:off x="5101" y="8533"/>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1" name="Line 23"/>
                        <wps:cNvCnPr/>
                        <wps:spPr bwMode="auto">
                          <a:xfrm>
                            <a:off x="5101" y="8533"/>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2" name="Rectangle 24"/>
                        <wps:cNvSpPr>
                          <a:spLocks noChangeArrowheads="1"/>
                        </wps:cNvSpPr>
                        <wps:spPr bwMode="auto">
                          <a:xfrm>
                            <a:off x="5531" y="8597"/>
                            <a:ext cx="61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9A83D" w14:textId="77777777" w:rsidR="00962B70" w:rsidRPr="00051DB2" w:rsidRDefault="00962B70" w:rsidP="00962B70">
                              <w:pPr>
                                <w:pStyle w:val="DeltaViewTableBody"/>
                                <w:jc w:val="both"/>
                                <w:rPr>
                                  <w:sz w:val="22"/>
                                  <w:szCs w:val="18"/>
                                </w:rPr>
                              </w:pPr>
                              <w:r w:rsidRPr="00051DB2">
                                <w:rPr>
                                  <w:rFonts w:cs="Arial"/>
                                  <w:sz w:val="18"/>
                                  <w:szCs w:val="18"/>
                                </w:rPr>
                                <w:t>Time</w:t>
                              </w:r>
                            </w:p>
                          </w:txbxContent>
                        </wps:txbx>
                        <wps:bodyPr rot="0" vert="horz" wrap="square" lIns="0" tIns="0" rIns="0" bIns="0" anchor="t" anchorCtr="0" upright="1">
                          <a:noAutofit/>
                        </wps:bodyPr>
                      </wps:wsp>
                      <wps:wsp>
                        <wps:cNvPr id="73" name="Rectangle 25"/>
                        <wps:cNvSpPr>
                          <a:spLocks noChangeArrowheads="1"/>
                        </wps:cNvSpPr>
                        <wps:spPr bwMode="auto">
                          <a:xfrm>
                            <a:off x="5979" y="8597"/>
                            <a:ext cx="5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C7FAFD" w14:textId="77777777" w:rsidR="00962B70" w:rsidRPr="00051DB2" w:rsidRDefault="00962B70" w:rsidP="00962B70">
                              <w:pPr>
                                <w:pStyle w:val="DeltaViewTableBody"/>
                                <w:jc w:val="both"/>
                                <w:rPr>
                                  <w:sz w:val="22"/>
                                  <w:szCs w:val="18"/>
                                </w:rPr>
                              </w:pPr>
                              <w:r w:rsidRPr="00051DB2">
                                <w:rPr>
                                  <w:rFonts w:cs="Arial"/>
                                  <w:sz w:val="18"/>
                                  <w:szCs w:val="18"/>
                                </w:rPr>
                                <w:t xml:space="preserve"> </w:t>
                              </w:r>
                            </w:p>
                          </w:txbxContent>
                        </wps:txbx>
                        <wps:bodyPr rot="0" vert="horz" wrap="none" lIns="0" tIns="0" rIns="0" bIns="0" anchor="t" anchorCtr="0" upright="1">
                          <a:noAutofit/>
                        </wps:bodyPr>
                      </wps:wsp>
                      <wps:wsp>
                        <wps:cNvPr id="74" name="Rectangle 26"/>
                        <wps:cNvSpPr>
                          <a:spLocks noChangeArrowheads="1"/>
                        </wps:cNvSpPr>
                        <wps:spPr bwMode="auto">
                          <a:xfrm>
                            <a:off x="1443" y="8141"/>
                            <a:ext cx="611"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F472AF" w14:textId="77777777" w:rsidR="00962B70" w:rsidRPr="00051DB2" w:rsidRDefault="00962B70" w:rsidP="00962B70">
                              <w:pPr>
                                <w:pStyle w:val="DeltaViewTableBody"/>
                                <w:jc w:val="both"/>
                                <w:rPr>
                                  <w:sz w:val="22"/>
                                  <w:szCs w:val="18"/>
                                </w:rPr>
                              </w:pPr>
                              <w:r w:rsidRPr="00051DB2">
                                <w:rPr>
                                  <w:rFonts w:cs="Arial"/>
                                  <w:sz w:val="18"/>
                                  <w:szCs w:val="18"/>
                                </w:rPr>
                                <w:t>Voltage</w:t>
                              </w:r>
                            </w:p>
                          </w:txbxContent>
                        </wps:txbx>
                        <wps:bodyPr rot="0" vert="horz" wrap="none" lIns="0" tIns="0" rIns="0" bIns="0" anchor="t" anchorCtr="0" upright="1">
                          <a:noAutofit/>
                        </wps:bodyPr>
                      </wps:wsp>
                      <wps:wsp>
                        <wps:cNvPr id="75" name="Rectangle 27"/>
                        <wps:cNvSpPr>
                          <a:spLocks noChangeArrowheads="1"/>
                        </wps:cNvSpPr>
                        <wps:spPr bwMode="auto">
                          <a:xfrm>
                            <a:off x="2121" y="8141"/>
                            <a:ext cx="5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074F2" w14:textId="77777777" w:rsidR="00962B70" w:rsidRPr="00051DB2" w:rsidRDefault="00962B70" w:rsidP="00962B70">
                              <w:pPr>
                                <w:pStyle w:val="DeltaViewTableBody"/>
                                <w:jc w:val="both"/>
                                <w:rPr>
                                  <w:sz w:val="22"/>
                                  <w:szCs w:val="18"/>
                                </w:rPr>
                              </w:pPr>
                              <w:r w:rsidRPr="00051DB2">
                                <w:rPr>
                                  <w:rFonts w:cs="Arial"/>
                                  <w:sz w:val="18"/>
                                  <w:szCs w:val="18"/>
                                </w:rPr>
                                <w:t xml:space="preserve"> </w:t>
                              </w:r>
                            </w:p>
                          </w:txbxContent>
                        </wps:txbx>
                        <wps:bodyPr rot="0" vert="horz" wrap="none" lIns="0" tIns="0" rIns="0" bIns="0" anchor="t" anchorCtr="0" upright="1">
                          <a:noAutofit/>
                        </wps:bodyPr>
                      </wps:wsp>
                      <wps:wsp>
                        <wps:cNvPr id="76" name="Rectangle 28"/>
                        <wps:cNvSpPr>
                          <a:spLocks noChangeArrowheads="1"/>
                        </wps:cNvSpPr>
                        <wps:spPr bwMode="auto">
                          <a:xfrm>
                            <a:off x="4312" y="9360"/>
                            <a:ext cx="893"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34BCB" w14:textId="77777777" w:rsidR="00962B70" w:rsidRPr="00051DB2" w:rsidRDefault="00962B70" w:rsidP="00962B70">
                              <w:pPr>
                                <w:pStyle w:val="DeltaViewTableBody"/>
                                <w:rPr>
                                  <w:rFonts w:cs="Arial"/>
                                  <w:sz w:val="22"/>
                                  <w:szCs w:val="22"/>
                                </w:rPr>
                              </w:pPr>
                              <w:r w:rsidRPr="00051DB2">
                                <w:rPr>
                                  <w:rFonts w:cs="Arial"/>
                                  <w:sz w:val="22"/>
                                  <w:szCs w:val="22"/>
                                </w:rPr>
                                <w:t>10s</w:t>
                              </w:r>
                            </w:p>
                            <w:p w14:paraId="4FAF8974" w14:textId="77777777" w:rsidR="00962B70" w:rsidRPr="00051DB2" w:rsidRDefault="00962B70" w:rsidP="00962B70">
                              <w:pPr>
                                <w:pStyle w:val="DeltaViewTableBody"/>
                                <w:rPr>
                                  <w:sz w:val="22"/>
                                  <w:szCs w:val="22"/>
                                </w:rPr>
                              </w:pPr>
                              <w:r w:rsidRPr="00051DB2">
                                <w:rPr>
                                  <w:rFonts w:cs="Arial"/>
                                  <w:sz w:val="22"/>
                                  <w:szCs w:val="22"/>
                                </w:rPr>
                                <w:t>minimum</w:t>
                              </w:r>
                            </w:p>
                          </w:txbxContent>
                        </wps:txbx>
                        <wps:bodyPr rot="0" vert="horz" wrap="none" lIns="0" tIns="0" rIns="0" bIns="0" anchor="t" anchorCtr="0" upright="1">
                          <a:noAutofit/>
                        </wps:bodyPr>
                      </wps:wsp>
                      <wps:wsp>
                        <wps:cNvPr id="77" name="Rectangle 29"/>
                        <wps:cNvSpPr>
                          <a:spLocks noChangeArrowheads="1"/>
                        </wps:cNvSpPr>
                        <wps:spPr bwMode="auto">
                          <a:xfrm>
                            <a:off x="4511" y="9000"/>
                            <a:ext cx="180"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3917C3" w14:textId="77777777" w:rsidR="00962B70" w:rsidRPr="00051DB2" w:rsidRDefault="00962B70" w:rsidP="00962B70">
                              <w:pPr>
                                <w:pStyle w:val="DeltaViewTableBody"/>
                                <w:jc w:val="center"/>
                                <w:rPr>
                                  <w:sz w:val="22"/>
                                </w:rPr>
                              </w:pPr>
                            </w:p>
                          </w:txbxContent>
                        </wps:txbx>
                        <wps:bodyPr rot="0" vert="horz" wrap="square" lIns="0" tIns="0" rIns="0" bIns="0" anchor="t" anchorCtr="0" upright="1">
                          <a:noAutofit/>
                        </wps:bodyPr>
                      </wps:wsp>
                      <wps:wsp>
                        <wps:cNvPr id="78" name="Freeform 30"/>
                        <wps:cNvSpPr>
                          <a:spLocks noEditPoints="1"/>
                        </wps:cNvSpPr>
                        <wps:spPr bwMode="auto">
                          <a:xfrm>
                            <a:off x="4342" y="9000"/>
                            <a:ext cx="376" cy="194"/>
                          </a:xfrm>
                          <a:custGeom>
                            <a:avLst/>
                            <a:gdLst>
                              <a:gd name="T0" fmla="*/ 666 w 2500"/>
                              <a:gd name="T1" fmla="*/ 333 h 800"/>
                              <a:gd name="T2" fmla="*/ 1833 w 2500"/>
                              <a:gd name="T3" fmla="*/ 333 h 800"/>
                              <a:gd name="T4" fmla="*/ 1900 w 2500"/>
                              <a:gd name="T5" fmla="*/ 400 h 800"/>
                              <a:gd name="T6" fmla="*/ 1833 w 2500"/>
                              <a:gd name="T7" fmla="*/ 466 h 800"/>
                              <a:gd name="T8" fmla="*/ 666 w 2500"/>
                              <a:gd name="T9" fmla="*/ 466 h 800"/>
                              <a:gd name="T10" fmla="*/ 600 w 2500"/>
                              <a:gd name="T11" fmla="*/ 400 h 800"/>
                              <a:gd name="T12" fmla="*/ 666 w 2500"/>
                              <a:gd name="T13" fmla="*/ 333 h 800"/>
                              <a:gd name="T14" fmla="*/ 800 w 2500"/>
                              <a:gd name="T15" fmla="*/ 800 h 800"/>
                              <a:gd name="T16" fmla="*/ 0 w 2500"/>
                              <a:gd name="T17" fmla="*/ 400 h 800"/>
                              <a:gd name="T18" fmla="*/ 800 w 2500"/>
                              <a:gd name="T19" fmla="*/ 0 h 800"/>
                              <a:gd name="T20" fmla="*/ 800 w 2500"/>
                              <a:gd name="T21" fmla="*/ 800 h 800"/>
                              <a:gd name="T22" fmla="*/ 1700 w 2500"/>
                              <a:gd name="T23" fmla="*/ 0 h 800"/>
                              <a:gd name="T24" fmla="*/ 2500 w 2500"/>
                              <a:gd name="T25" fmla="*/ 400 h 800"/>
                              <a:gd name="T26" fmla="*/ 1700 w 2500"/>
                              <a:gd name="T27" fmla="*/ 800 h 800"/>
                              <a:gd name="T28" fmla="*/ 1700 w 2500"/>
                              <a:gd name="T29"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500" h="800">
                                <a:moveTo>
                                  <a:pt x="666" y="333"/>
                                </a:moveTo>
                                <a:lnTo>
                                  <a:pt x="1833" y="333"/>
                                </a:lnTo>
                                <a:cubicBezTo>
                                  <a:pt x="1870" y="333"/>
                                  <a:pt x="1900" y="363"/>
                                  <a:pt x="1900" y="400"/>
                                </a:cubicBezTo>
                                <a:cubicBezTo>
                                  <a:pt x="1900" y="437"/>
                                  <a:pt x="1870" y="466"/>
                                  <a:pt x="1833" y="466"/>
                                </a:cubicBezTo>
                                <a:lnTo>
                                  <a:pt x="666" y="466"/>
                                </a:lnTo>
                                <a:cubicBezTo>
                                  <a:pt x="630" y="466"/>
                                  <a:pt x="600" y="437"/>
                                  <a:pt x="600" y="400"/>
                                </a:cubicBezTo>
                                <a:cubicBezTo>
                                  <a:pt x="600" y="363"/>
                                  <a:pt x="630" y="333"/>
                                  <a:pt x="666" y="333"/>
                                </a:cubicBezTo>
                                <a:close/>
                                <a:moveTo>
                                  <a:pt x="800" y="800"/>
                                </a:moveTo>
                                <a:lnTo>
                                  <a:pt x="0" y="400"/>
                                </a:lnTo>
                                <a:lnTo>
                                  <a:pt x="800" y="0"/>
                                </a:lnTo>
                                <a:lnTo>
                                  <a:pt x="800" y="800"/>
                                </a:lnTo>
                                <a:close/>
                                <a:moveTo>
                                  <a:pt x="1700" y="0"/>
                                </a:moveTo>
                                <a:lnTo>
                                  <a:pt x="2500" y="400"/>
                                </a:lnTo>
                                <a:lnTo>
                                  <a:pt x="1700" y="800"/>
                                </a:lnTo>
                                <a:lnTo>
                                  <a:pt x="170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9" name="Freeform 31"/>
                        <wps:cNvSpPr>
                          <a:spLocks noEditPoints="1"/>
                        </wps:cNvSpPr>
                        <wps:spPr bwMode="auto">
                          <a:xfrm>
                            <a:off x="3622" y="8640"/>
                            <a:ext cx="180" cy="226"/>
                          </a:xfrm>
                          <a:custGeom>
                            <a:avLst/>
                            <a:gdLst>
                              <a:gd name="T0" fmla="*/ 466 w 800"/>
                              <a:gd name="T1" fmla="*/ 666 h 2200"/>
                              <a:gd name="T2" fmla="*/ 466 w 800"/>
                              <a:gd name="T3" fmla="*/ 1533 h 2200"/>
                              <a:gd name="T4" fmla="*/ 400 w 800"/>
                              <a:gd name="T5" fmla="*/ 1600 h 2200"/>
                              <a:gd name="T6" fmla="*/ 333 w 800"/>
                              <a:gd name="T7" fmla="*/ 1533 h 2200"/>
                              <a:gd name="T8" fmla="*/ 333 w 800"/>
                              <a:gd name="T9" fmla="*/ 666 h 2200"/>
                              <a:gd name="T10" fmla="*/ 400 w 800"/>
                              <a:gd name="T11" fmla="*/ 600 h 2200"/>
                              <a:gd name="T12" fmla="*/ 466 w 800"/>
                              <a:gd name="T13" fmla="*/ 666 h 2200"/>
                              <a:gd name="T14" fmla="*/ 0 w 800"/>
                              <a:gd name="T15" fmla="*/ 800 h 2200"/>
                              <a:gd name="T16" fmla="*/ 400 w 800"/>
                              <a:gd name="T17" fmla="*/ 0 h 2200"/>
                              <a:gd name="T18" fmla="*/ 800 w 800"/>
                              <a:gd name="T19" fmla="*/ 800 h 2200"/>
                              <a:gd name="T20" fmla="*/ 0 w 800"/>
                              <a:gd name="T21" fmla="*/ 800 h 2200"/>
                              <a:gd name="T22" fmla="*/ 800 w 800"/>
                              <a:gd name="T23" fmla="*/ 1400 h 2200"/>
                              <a:gd name="T24" fmla="*/ 400 w 800"/>
                              <a:gd name="T25" fmla="*/ 2200 h 2200"/>
                              <a:gd name="T26" fmla="*/ 0 w 800"/>
                              <a:gd name="T27" fmla="*/ 1400 h 2200"/>
                              <a:gd name="T28" fmla="*/ 800 w 800"/>
                              <a:gd name="T29" fmla="*/ 1400 h 2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00" h="2200">
                                <a:moveTo>
                                  <a:pt x="466" y="666"/>
                                </a:moveTo>
                                <a:lnTo>
                                  <a:pt x="466" y="1533"/>
                                </a:lnTo>
                                <a:cubicBezTo>
                                  <a:pt x="466" y="1570"/>
                                  <a:pt x="437" y="1600"/>
                                  <a:pt x="400" y="1600"/>
                                </a:cubicBezTo>
                                <a:cubicBezTo>
                                  <a:pt x="363" y="1600"/>
                                  <a:pt x="333" y="1570"/>
                                  <a:pt x="333" y="1533"/>
                                </a:cubicBezTo>
                                <a:lnTo>
                                  <a:pt x="333" y="666"/>
                                </a:lnTo>
                                <a:cubicBezTo>
                                  <a:pt x="333" y="630"/>
                                  <a:pt x="363" y="600"/>
                                  <a:pt x="400" y="600"/>
                                </a:cubicBezTo>
                                <a:cubicBezTo>
                                  <a:pt x="437" y="600"/>
                                  <a:pt x="466" y="630"/>
                                  <a:pt x="466" y="666"/>
                                </a:cubicBezTo>
                                <a:close/>
                                <a:moveTo>
                                  <a:pt x="0" y="800"/>
                                </a:moveTo>
                                <a:lnTo>
                                  <a:pt x="400" y="0"/>
                                </a:lnTo>
                                <a:lnTo>
                                  <a:pt x="800" y="800"/>
                                </a:lnTo>
                                <a:lnTo>
                                  <a:pt x="0" y="800"/>
                                </a:lnTo>
                                <a:close/>
                                <a:moveTo>
                                  <a:pt x="800" y="1400"/>
                                </a:moveTo>
                                <a:lnTo>
                                  <a:pt x="400" y="2200"/>
                                </a:lnTo>
                                <a:lnTo>
                                  <a:pt x="0" y="1400"/>
                                </a:lnTo>
                                <a:lnTo>
                                  <a:pt x="800" y="1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0" name="Rectangle 32"/>
                        <wps:cNvSpPr>
                          <a:spLocks noChangeArrowheads="1"/>
                        </wps:cNvSpPr>
                        <wps:spPr bwMode="auto">
                          <a:xfrm>
                            <a:off x="3066" y="8720"/>
                            <a:ext cx="490" cy="5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1478A" w14:textId="77777777" w:rsidR="00962B70" w:rsidRPr="00051DB2" w:rsidRDefault="00962B70" w:rsidP="00962B70">
                              <w:pPr>
                                <w:pStyle w:val="DeltaViewTableBody"/>
                                <w:jc w:val="both"/>
                                <w:rPr>
                                  <w:sz w:val="22"/>
                                  <w:szCs w:val="22"/>
                                </w:rPr>
                              </w:pPr>
                              <w:r w:rsidRPr="00051DB2">
                                <w:rPr>
                                  <w:rFonts w:cs="Arial"/>
                                  <w:sz w:val="22"/>
                                  <w:szCs w:val="22"/>
                                </w:rPr>
                                <w:t>1 tap</w:t>
                              </w:r>
                            </w:p>
                          </w:txbxContent>
                        </wps:txbx>
                        <wps:bodyPr rot="0" vert="horz" wrap="none" lIns="0" tIns="0" rIns="0" bIns="0" anchor="t" anchorCtr="0" upright="1">
                          <a:noAutofit/>
                        </wps:bodyPr>
                      </wps:wsp>
                      <wps:wsp>
                        <wps:cNvPr id="81" name="Rectangle 33"/>
                        <wps:cNvSpPr>
                          <a:spLocks noChangeArrowheads="1"/>
                        </wps:cNvSpPr>
                        <wps:spPr bwMode="auto">
                          <a:xfrm>
                            <a:off x="3603" y="8719"/>
                            <a:ext cx="6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325FB6" w14:textId="77777777" w:rsidR="00962B70" w:rsidRPr="00051DB2" w:rsidRDefault="00962B70" w:rsidP="00962B70">
                              <w:pPr>
                                <w:pStyle w:val="DeltaViewTableBody"/>
                                <w:jc w:val="both"/>
                                <w:rPr>
                                  <w:sz w:val="22"/>
                                  <w:szCs w:val="22"/>
                                </w:rPr>
                              </w:pPr>
                              <w:r w:rsidRPr="00051DB2">
                                <w:rPr>
                                  <w:rFonts w:cs="Arial"/>
                                  <w:sz w:val="22"/>
                                  <w:szCs w:val="22"/>
                                </w:rPr>
                                <w:t xml:space="preserve"> </w:t>
                              </w:r>
                            </w:p>
                          </w:txbxContent>
                        </wps:txbx>
                        <wps:bodyPr rot="0" vert="horz" wrap="none" lIns="0" tIns="0" rIns="0" bIns="0" anchor="t" anchorCtr="0" upright="1">
                          <a:noAutofit/>
                        </wps:bodyPr>
                      </wps:wsp>
                      <wps:wsp>
                        <wps:cNvPr id="82" name="Line 34"/>
                        <wps:cNvCnPr/>
                        <wps:spPr bwMode="auto">
                          <a:xfrm>
                            <a:off x="3622" y="8640"/>
                            <a:ext cx="226" cy="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83" name="Line 35"/>
                        <wps:cNvCnPr/>
                        <wps:spPr bwMode="auto">
                          <a:xfrm>
                            <a:off x="4364" y="8869"/>
                            <a:ext cx="1" cy="65"/>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84" name="Line 36"/>
                        <wps:cNvCnPr/>
                        <wps:spPr bwMode="auto">
                          <a:xfrm>
                            <a:off x="4725" y="8869"/>
                            <a:ext cx="1" cy="72"/>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85" name="Line 37"/>
                        <wps:cNvCnPr/>
                        <wps:spPr bwMode="auto">
                          <a:xfrm>
                            <a:off x="3702" y="8861"/>
                            <a:ext cx="511" cy="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75D642E" id="Group 45" o:spid="_x0000_s1031" style="width:253.5pt;height:149.7pt;mso-position-horizontal-relative:char;mso-position-vertical-relative:line" coordorigin="1282,8100" coordsize="507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">
                <v:rect id="AutoShape 3" o:spid="_x0000_s1032" style="position:absolute;left:1282;top:8100;width:5070;height:1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" filled="f" stroked="f">
                  <o:lock v:ext="edit" aspectratio="t"/>
                </v:rect>
                <v:rect id="Rectangle 4" o:spid="_x0000_s1033" style="position:absolute;left:1282;top:8100;width:62;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" filled="f" stroked="f">
                  <v:textbox inset="0,0,0,0">
                    <w:txbxContent>
                      <w:p w14:paraId="3ECBD225" w14:textId="77777777" w:rsidR="00962B70" w:rsidRPr="00051DB2" w:rsidRDefault="00962B70" w:rsidP="00962B70">
                        <w:pPr>
                          <w:pStyle w:val="DeltaViewTableBody"/>
                          <w:jc w:val="both"/>
                          <w:rPr>
                            <w:sz w:val="22"/>
                            <w:szCs w:val="22"/>
                          </w:rPr>
                        </w:pPr>
                        <w:r w:rsidRPr="00051DB2">
                          <w:rPr>
                            <w:sz w:val="22"/>
                            <w:szCs w:val="22"/>
                          </w:rPr>
                          <w:t xml:space="preserve"> </w:t>
                        </w:r>
                      </w:p>
                    </w:txbxContent>
                  </v:textbox>
                </v:rect>
                <v:line id="Line 5" o:spid="_x0000_s1034" style="position:absolute;visibility:visible;mso-wrap-style:square" from="2214,8164" to="2215,9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">
                  <v:stroke endcap="round"/>
                </v:line>
                <v:line id="Line 6" o:spid="_x0000_s1035" style="position:absolute;visibility:visible;mso-wrap-style:square" from="1808,8541" to="6017,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">
                  <v:stroke endcap="round"/>
                </v:line>
                <v:line id="Line 7" o:spid="_x0000_s1036" style="position:absolute;flip:y;visibility:visible;mso-wrap-style:square" from="2456,8389" to="2457,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" strokeweight="2.25pt"/>
                <v:line id="Line 8" o:spid="_x0000_s1037" style="position:absolute;visibility:visible;mso-wrap-style:square" from="2456,8389" to="2831,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" strokeweight="2.25pt"/>
                <v:line id="Line 9" o:spid="_x0000_s1038" style="position:absolute;visibility:visible;mso-wrap-style:square" from="3612,8541" to="3973,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" strokeweight="2.25pt"/>
                <v:line id="Line 10" o:spid="_x0000_s1039" style="position:absolute;flip:y;visibility:visible;mso-wrap-style:square" from="2845,8236" to="2846,8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" strokeweight="2.25pt"/>
                <v:line id="Line 11" o:spid="_x0000_s1040" style="position:absolute;visibility:visible;mso-wrap-style:square" from="2845,8236" to="3221,8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" strokeweight="2.25pt"/>
                <v:line id="Line 12" o:spid="_x0000_s1041" style="position:absolute;flip:y;visibility:visible;mso-wrap-style:square" from="3222,8237" to="3223,8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" strokeweight="2.25pt"/>
                <v:line id="Line 13" o:spid="_x0000_s1042" style="position:absolute;visibility:visible;mso-wrap-style:square" from="3222,8389" to="3598,8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" strokeweight="2.25pt"/>
                <v:line id="Line 14" o:spid="_x0000_s1043" style="position:absolute;flip:y;visibility:visible;mso-wrap-style:square" from="3613,8389" to="3614,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" strokeweight="2.25pt"/>
                <v:line id="Line 15" o:spid="_x0000_s1044" style="position:absolute;visibility:visible;mso-wrap-style:square" from="3613,8541" to="3989,8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" strokeweight="2.25pt"/>
                <v:line id="Line 16" o:spid="_x0000_s1045" style="position:absolute;flip:y;visibility:visible;mso-wrap-style:square" from="3989,8541" to="3990,8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" strokeweight="2.25pt"/>
                <v:line id="Line 17" o:spid="_x0000_s1046" style="position:absolute;visibility:visible;mso-wrap-style:square" from="3989,8693" to="4365,8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" strokeweight="2.25pt"/>
                <v:line id="Line 18" o:spid="_x0000_s1047" style="position:absolute;flip:y;visibility:visible;mso-wrap-style:square" from="4365,8685" to="4366,8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" strokeweight="2.25pt"/>
                <v:line id="Line 19" o:spid="_x0000_s1048" style="position:absolute;visibility:visible;mso-wrap-style:square" from="4365,8837" to="4741,8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" strokeweight="2.25pt"/>
                <v:line id="Line 20" o:spid="_x0000_s1049" style="position:absolute;flip:y;visibility:visible;mso-wrap-style:square" from="4726,8685" to="4727,8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" strokeweight="2.25pt"/>
                <v:line id="Line 21" o:spid="_x0000_s1050" style="position:absolute;visibility:visible;mso-wrap-style:square" from="4726,8685" to="5101,8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" strokeweight="2.25pt"/>
                <v:line id="Line 22" o:spid="_x0000_s1051" style="position:absolute;flip:y;visibility:visible;mso-wrap-style:square" from="5101,8533" to="5102,8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" strokeweight="2.25pt"/>
                <v:line id="Line 23" o:spid="_x0000_s1052" style="position:absolute;visibility:visible;mso-wrap-style:square" from="5101,8533" to="5476,8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" strokeweight="2.25pt"/>
                <v:rect id="Rectangle 24" o:spid="_x0000_s1053" style="position:absolute;left:5531;top:8597;width:611;height: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" filled="f" stroked="f">
                  <v:textbox inset="0,0,0,0">
                    <w:txbxContent>
                      <w:p w14:paraId="2C49A83D" w14:textId="77777777" w:rsidR="00962B70" w:rsidRPr="00051DB2" w:rsidRDefault="00962B70" w:rsidP="00962B70">
                        <w:pPr>
                          <w:pStyle w:val="DeltaViewTableBody"/>
                          <w:jc w:val="both"/>
                          <w:rPr>
                            <w:sz w:val="22"/>
                            <w:szCs w:val="18"/>
                          </w:rPr>
                        </w:pPr>
                        <w:r w:rsidRPr="00051DB2">
                          <w:rPr>
                            <w:rFonts w:cs="Arial"/>
                            <w:sz w:val="18"/>
                            <w:szCs w:val="18"/>
                          </w:rPr>
                          <w:t>Time</w:t>
                        </w:r>
                      </w:p>
                    </w:txbxContent>
                  </v:textbox>
                </v:rect>
                <v:rect id="Rectangle 25" o:spid="_x0000_s1054" style="position:absolute;left:5979;top:8597;width:51;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" filled="f" stroked="f">
                  <v:textbox inset="0,0,0,0">
                    <w:txbxContent>
                      <w:p w14:paraId="20C7FAFD" w14:textId="77777777" w:rsidR="00962B70" w:rsidRPr="00051DB2" w:rsidRDefault="00962B70" w:rsidP="00962B70">
                        <w:pPr>
                          <w:pStyle w:val="DeltaViewTableBody"/>
                          <w:jc w:val="both"/>
                          <w:rPr>
                            <w:sz w:val="22"/>
                            <w:szCs w:val="18"/>
                          </w:rPr>
                        </w:pPr>
                        <w:r w:rsidRPr="00051DB2">
                          <w:rPr>
                            <w:rFonts w:cs="Arial"/>
                            <w:sz w:val="18"/>
                            <w:szCs w:val="18"/>
                          </w:rPr>
                          <w:t xml:space="preserve"> </w:t>
                        </w:r>
                      </w:p>
                    </w:txbxContent>
                  </v:textbox>
                </v:rect>
                <v:rect id="Rectangle 26" o:spid="_x0000_s1055" style="position:absolute;left:1443;top:8141;width:611;height:4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" filled="f" stroked="f">
                  <v:textbox inset="0,0,0,0">
                    <w:txbxContent>
                      <w:p w14:paraId="32F472AF" w14:textId="77777777" w:rsidR="00962B70" w:rsidRPr="00051DB2" w:rsidRDefault="00962B70" w:rsidP="00962B70">
                        <w:pPr>
                          <w:pStyle w:val="DeltaViewTableBody"/>
                          <w:jc w:val="both"/>
                          <w:rPr>
                            <w:sz w:val="22"/>
                            <w:szCs w:val="18"/>
                          </w:rPr>
                        </w:pPr>
                        <w:r w:rsidRPr="00051DB2">
                          <w:rPr>
                            <w:rFonts w:cs="Arial"/>
                            <w:sz w:val="18"/>
                            <w:szCs w:val="18"/>
                          </w:rPr>
                          <w:t>Voltage</w:t>
                        </w:r>
                      </w:p>
                    </w:txbxContent>
                  </v:textbox>
                </v:rect>
                <v:rect id="Rectangle 27" o:spid="_x0000_s1056" style="position:absolute;left:2121;top:8141;width:51;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" filled="f" stroked="f">
                  <v:textbox inset="0,0,0,0">
                    <w:txbxContent>
                      <w:p w14:paraId="66E074F2" w14:textId="77777777" w:rsidR="00962B70" w:rsidRPr="00051DB2" w:rsidRDefault="00962B70" w:rsidP="00962B70">
                        <w:pPr>
                          <w:pStyle w:val="DeltaViewTableBody"/>
                          <w:jc w:val="both"/>
                          <w:rPr>
                            <w:sz w:val="22"/>
                            <w:szCs w:val="18"/>
                          </w:rPr>
                        </w:pPr>
                        <w:r w:rsidRPr="00051DB2">
                          <w:rPr>
                            <w:rFonts w:cs="Arial"/>
                            <w:sz w:val="18"/>
                            <w:szCs w:val="18"/>
                          </w:rPr>
                          <w:t xml:space="preserve"> </w:t>
                        </w:r>
                      </w:p>
                    </w:txbxContent>
                  </v:textbox>
                </v:rect>
                <v:rect id="Rectangle 28" o:spid="_x0000_s1057" style="position:absolute;left:4312;top:9360;width:893;height:7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" filled="f" stroked="f">
                  <v:textbox inset="0,0,0,0">
                    <w:txbxContent>
                      <w:p w14:paraId="4BF34BCB" w14:textId="77777777" w:rsidR="00962B70" w:rsidRPr="00051DB2" w:rsidRDefault="00962B70" w:rsidP="00962B70">
                        <w:pPr>
                          <w:pStyle w:val="DeltaViewTableBody"/>
                          <w:rPr>
                            <w:rFonts w:cs="Arial"/>
                            <w:sz w:val="22"/>
                            <w:szCs w:val="22"/>
                          </w:rPr>
                        </w:pPr>
                        <w:r w:rsidRPr="00051DB2">
                          <w:rPr>
                            <w:rFonts w:cs="Arial"/>
                            <w:sz w:val="22"/>
                            <w:szCs w:val="22"/>
                          </w:rPr>
                          <w:t>10s</w:t>
                        </w:r>
                      </w:p>
                      <w:p w14:paraId="4FAF8974" w14:textId="77777777" w:rsidR="00962B70" w:rsidRPr="00051DB2" w:rsidRDefault="00962B70" w:rsidP="00962B70">
                        <w:pPr>
                          <w:pStyle w:val="DeltaViewTableBody"/>
                          <w:rPr>
                            <w:sz w:val="22"/>
                            <w:szCs w:val="22"/>
                          </w:rPr>
                        </w:pPr>
                        <w:r w:rsidRPr="00051DB2">
                          <w:rPr>
                            <w:rFonts w:cs="Arial"/>
                            <w:sz w:val="22"/>
                            <w:szCs w:val="22"/>
                          </w:rPr>
                          <w:t>minimum</w:t>
                        </w:r>
                      </w:p>
                    </w:txbxContent>
                  </v:textbox>
                </v:rect>
                <v:rect id="Rectangle 29" o:spid="_x0000_s1058" style="position:absolute;left:4511;top:9000;width:180;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" filled="f" stroked="f">
                  <v:textbox inset="0,0,0,0">
                    <w:txbxContent>
                      <w:p w14:paraId="1C3917C3" w14:textId="77777777" w:rsidR="00962B70" w:rsidRPr="00051DB2" w:rsidRDefault="00962B70" w:rsidP="00962B70">
                        <w:pPr>
                          <w:pStyle w:val="DeltaViewTableBody"/>
                          <w:jc w:val="center"/>
                          <w:rPr>
                            <w:sz w:val="22"/>
                          </w:rPr>
                        </w:pPr>
                      </w:p>
                    </w:txbxContent>
                  </v:textbox>
                </v:rect>
                <v:shape id="Freeform 30" o:spid="_x0000_s1059" style="position:absolute;left:4342;top:9000;width:376;height:194;visibility:visible;mso-wrap-style:square;v-text-anchor:top" coordsize="25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" path="m666,333r1167,c1870,333,1900,363,1900,400v,37,-30,66,-67,66l666,466v-36,,-66,-29,-66,-66c600,363,630,333,666,333xm800,800l,400,800,r,800xm1700,r800,400l1700,800,1700,xe" fillcolor="black" strokeweight=".1pt">
                  <v:stroke joinstyle="bevel"/>
                  <v:path arrowok="t" o:connecttype="custom" o:connectlocs="100,81;276,81;286,97;276,113;100,113;90,97;100,81;120,194;0,97;120,0;120,194;256,0;376,97;256,194;256,0" o:connectangles="0,0,0,0,0,0,0,0,0,0,0,0,0,0,0"/>
                  <o:lock v:ext="edit" verticies="t"/>
                </v:shape>
                <v:shape id="Freeform 31" o:spid="_x0000_s1060" style="position:absolute;left:3622;top:8640;width:180;height:226;visibility:visible;mso-wrap-style:square;v-text-anchor:top" coordsize="800,2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" path="m466,666r,867c466,1570,437,1600,400,1600v-37,,-67,-30,-67,-67l333,666v,-36,30,-66,67,-66c437,600,466,630,466,666xm,800l400,,800,800,,800xm800,1400l400,2200,,1400r800,xe" fillcolor="black" strokeweight=".1pt">
                  <v:stroke joinstyle="bevel"/>
                  <v:path arrowok="t" o:connecttype="custom" o:connectlocs="105,68;105,157;90,164;75,157;75,68;90,62;105,68;0,82;90,0;180,82;0,82;180,144;90,226;0,144;180,144" o:connectangles="0,0,0,0,0,0,0,0,0,0,0,0,0,0,0"/>
                  <o:lock v:ext="edit" verticies="t"/>
                </v:shape>
                <v:rect id="Rectangle 32" o:spid="_x0000_s1061" style="position:absolute;left:3066;top:8720;width:490;height:5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" filled="f" stroked="f">
                  <v:textbox inset="0,0,0,0">
                    <w:txbxContent>
                      <w:p w14:paraId="5551478A" w14:textId="77777777" w:rsidR="00962B70" w:rsidRPr="00051DB2" w:rsidRDefault="00962B70" w:rsidP="00962B70">
                        <w:pPr>
                          <w:pStyle w:val="DeltaViewTableBody"/>
                          <w:jc w:val="both"/>
                          <w:rPr>
                            <w:sz w:val="22"/>
                            <w:szCs w:val="22"/>
                          </w:rPr>
                        </w:pPr>
                        <w:r w:rsidRPr="00051DB2">
                          <w:rPr>
                            <w:rFonts w:cs="Arial"/>
                            <w:sz w:val="22"/>
                            <w:szCs w:val="22"/>
                          </w:rPr>
                          <w:t>1 tap</w:t>
                        </w:r>
                      </w:p>
                    </w:txbxContent>
                  </v:textbox>
                </v:rect>
                <v:rect id="Rectangle 33" o:spid="_x0000_s1062" style="position:absolute;left:3603;top:8719;width:62;height:2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" filled="f" stroked="f">
                  <v:textbox inset="0,0,0,0">
                    <w:txbxContent>
                      <w:p w14:paraId="2A325FB6" w14:textId="77777777" w:rsidR="00962B70" w:rsidRPr="00051DB2" w:rsidRDefault="00962B70" w:rsidP="00962B70">
                        <w:pPr>
                          <w:pStyle w:val="DeltaViewTableBody"/>
                          <w:jc w:val="both"/>
                          <w:rPr>
                            <w:sz w:val="22"/>
                            <w:szCs w:val="22"/>
                          </w:rPr>
                        </w:pPr>
                        <w:r w:rsidRPr="00051DB2">
                          <w:rPr>
                            <w:rFonts w:cs="Arial"/>
                            <w:sz w:val="22"/>
                            <w:szCs w:val="22"/>
                          </w:rPr>
                          <w:t xml:space="preserve"> </w:t>
                        </w:r>
                      </w:p>
                    </w:txbxContent>
                  </v:textbox>
                </v:rect>
                <v:line id="Line 34" o:spid="_x0000_s1063" style="position:absolute;visibility:visible;mso-wrap-style:square" from="3622,8640" to="3848,8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">
                  <v:stroke endcap="round"/>
                </v:line>
                <v:line id="Line 35" o:spid="_x0000_s1064" style="position:absolute;visibility:visible;mso-wrap-style:square" from="4364,8869" to="4365,8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">
                  <v:stroke endcap="round"/>
                </v:line>
                <v:line id="Line 36" o:spid="_x0000_s1065" style="position:absolute;visibility:visible;mso-wrap-style:square" from="4725,8869" to="4726,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">
                  <v:stroke endcap="round"/>
                </v:line>
                <v:line id="Line 37" o:spid="_x0000_s1066" style="position:absolute;visibility:visible;mso-wrap-style:square" from="3702,8861" to="4213,8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">
                  <v:stroke endcap="round"/>
                </v:line>
                <w10:anchorlock/>
              </v:group>
            </w:pict>
          </mc:Fallback>
        </mc:AlternateContent>
      </w:r>
    </w:p>
    <w:p w14:paraId="30F73A46" w14:textId="37099005" w:rsidR="00962B70" w:rsidRPr="00051DB2" w:rsidRDefault="007C64B2" w:rsidP="00962B70">
      <w:pPr>
        <w:widowControl w:val="0"/>
        <w:tabs>
          <w:tab w:val="left" w:pos="1440"/>
        </w:tabs>
        <w:jc w:val="center"/>
        <w:rPr>
          <w:rFonts w:ascii="Arial" w:eastAsia="Times New Roman" w:hAnsi="Arial" w:cs="Arial"/>
          <w:snapToGrid w:val="0"/>
          <w:sz w:val="20"/>
          <w:szCs w:val="20"/>
        </w:rPr>
      </w:pPr>
      <w:r>
        <w:rPr>
          <w:rFonts w:ascii="Arial" w:eastAsia="Times New Roman" w:hAnsi="Arial" w:cs="Arial"/>
          <w:snapToGrid w:val="0"/>
          <w:szCs w:val="20"/>
        </w:rPr>
        <w:t>C</w:t>
      </w:r>
      <w:r w:rsidR="00962B70" w:rsidRPr="00051DB2">
        <w:rPr>
          <w:rFonts w:ascii="Arial" w:eastAsia="Times New Roman" w:hAnsi="Arial" w:cs="Arial"/>
          <w:snapToGrid w:val="0"/>
          <w:szCs w:val="20"/>
        </w:rPr>
        <w:t xml:space="preserve">CP.A.7.4 Figure 1 – Transformer tap sequence for voltage control </w:t>
      </w:r>
      <w:r w:rsidR="00C53013" w:rsidRPr="00051DB2">
        <w:rPr>
          <w:rFonts w:ascii="Arial" w:eastAsia="Times New Roman" w:hAnsi="Arial" w:cs="Arial"/>
          <w:snapToGrid w:val="0"/>
          <w:szCs w:val="20"/>
        </w:rPr>
        <w:t>tests.</w:t>
      </w:r>
    </w:p>
    <w:p w14:paraId="17835005" w14:textId="77777777" w:rsidR="00962B70" w:rsidRPr="00051DB2" w:rsidRDefault="00962B70" w:rsidP="00962B70">
      <w:pPr>
        <w:keepNext/>
        <w:widowControl w:val="0"/>
        <w:tabs>
          <w:tab w:val="left" w:pos="720"/>
          <w:tab w:val="left" w:pos="1440"/>
        </w:tabs>
        <w:jc w:val="both"/>
        <w:rPr>
          <w:rFonts w:ascii="Arial" w:eastAsia="Times New Roman" w:hAnsi="Arial" w:cs="Arial"/>
          <w:snapToGrid w:val="0"/>
          <w:sz w:val="20"/>
          <w:szCs w:val="20"/>
        </w:rPr>
      </w:pPr>
    </w:p>
    <w:p w14:paraId="23A19953" w14:textId="77777777" w:rsidR="00962B70" w:rsidRPr="00051DB2" w:rsidRDefault="00962B70" w:rsidP="00962B70">
      <w:pPr>
        <w:keepNext/>
        <w:widowControl w:val="0"/>
        <w:tabs>
          <w:tab w:val="left" w:pos="720"/>
          <w:tab w:val="left" w:pos="1440"/>
        </w:tabs>
        <w:jc w:val="both"/>
        <w:rPr>
          <w:rFonts w:ascii="Arial" w:eastAsia="Times New Roman" w:hAnsi="Arial" w:cs="Arial"/>
          <w:snapToGrid w:val="0"/>
          <w:sz w:val="20"/>
          <w:szCs w:val="20"/>
        </w:rPr>
      </w:pPr>
      <w:r w:rsidRPr="00051DB2">
        <w:rPr>
          <w:rFonts w:ascii="Arial" w:eastAsia="Times New Roman" w:hAnsi="Arial" w:cs="Arial"/>
          <w:snapToGrid w:val="0"/>
          <w:sz w:val="20"/>
          <w:szCs w:val="20"/>
        </w:rPr>
        <w:tab/>
        <w:t>(ii)</w:t>
      </w:r>
      <w:r w:rsidRPr="00051DB2">
        <w:rPr>
          <w:rFonts w:ascii="Arial" w:eastAsia="Times New Roman" w:hAnsi="Arial" w:cs="Arial"/>
          <w:snapToGrid w:val="0"/>
          <w:sz w:val="20"/>
          <w:szCs w:val="20"/>
        </w:rPr>
        <w:tab/>
      </w:r>
    </w:p>
    <w:p w14:paraId="0983BFE6" w14:textId="77777777" w:rsidR="00962B70" w:rsidRPr="00051DB2" w:rsidRDefault="00962B70" w:rsidP="00962B70">
      <w:pPr>
        <w:keepNext/>
        <w:widowControl w:val="0"/>
        <w:tabs>
          <w:tab w:val="left" w:pos="1440"/>
        </w:tabs>
        <w:jc w:val="both"/>
        <w:rPr>
          <w:rFonts w:ascii="Arial" w:eastAsia="Times New Roman" w:hAnsi="Arial" w:cs="Arial"/>
          <w:snapToGrid w:val="0"/>
          <w:sz w:val="20"/>
          <w:szCs w:val="20"/>
        </w:rPr>
      </w:pPr>
    </w:p>
    <w:p w14:paraId="1E659D9E" w14:textId="77777777" w:rsidR="00962B70" w:rsidRPr="00051DB2" w:rsidRDefault="00962B70" w:rsidP="00962B70">
      <w:pPr>
        <w:keepNext/>
        <w:widowControl w:val="0"/>
        <w:tabs>
          <w:tab w:val="left" w:pos="1440"/>
        </w:tabs>
        <w:jc w:val="center"/>
        <w:rPr>
          <w:rFonts w:ascii="Arial" w:eastAsia="Times New Roman" w:hAnsi="Arial" w:cs="Arial"/>
          <w:snapToGrid w:val="0"/>
          <w:sz w:val="20"/>
          <w:szCs w:val="20"/>
        </w:rPr>
      </w:pPr>
    </w:p>
    <w:p w14:paraId="3B5C7FAE" w14:textId="77777777" w:rsidR="00962B70" w:rsidRPr="00051DB2" w:rsidRDefault="00962B70" w:rsidP="00962B70">
      <w:pPr>
        <w:keepNext/>
        <w:widowControl w:val="0"/>
        <w:tabs>
          <w:tab w:val="left" w:pos="1440"/>
        </w:tabs>
        <w:jc w:val="both"/>
        <w:rPr>
          <w:rFonts w:ascii="Arial" w:eastAsia="Times New Roman" w:hAnsi="Arial" w:cs="Arial"/>
          <w:snapToGrid w:val="0"/>
          <w:color w:val="0000FF"/>
          <w:sz w:val="20"/>
          <w:szCs w:val="20"/>
          <w:u w:val="double"/>
        </w:rPr>
      </w:pPr>
      <w:r w:rsidRPr="00051DB2">
        <w:rPr>
          <w:rFonts w:ascii="Arial" w:eastAsia="Times New Roman" w:hAnsi="Arial" w:cs="Arial"/>
          <w:snapToGrid w:val="0"/>
          <w:color w:val="0000FF"/>
          <w:sz w:val="20"/>
          <w:szCs w:val="20"/>
          <w:u w:val="double"/>
        </w:rPr>
        <w:tab/>
      </w:r>
      <w:r w:rsidRPr="00051DB2">
        <w:rPr>
          <w:rFonts w:ascii="Arial" w:eastAsia="Times New Roman" w:hAnsi="Arial"/>
          <w:snapToGrid w:val="0"/>
          <w:szCs w:val="20"/>
        </w:rPr>
        <w:object w:dxaOrig="6817" w:dyaOrig="2866" w14:anchorId="339119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6pt;height:2in" o:ole="">
            <v:imagedata r:id="rId18" o:title=""/>
          </v:shape>
          <o:OLEObject Type="Embed" ProgID="Word.Picture.8" ShapeID="_x0000_i1025" DrawAspect="Content" ObjectID="_1830412617" r:id="rId19"/>
        </w:object>
      </w:r>
    </w:p>
    <w:p w14:paraId="669B0269" w14:textId="77777777" w:rsidR="00962B70" w:rsidRPr="00051DB2" w:rsidRDefault="00962B70" w:rsidP="00962B70">
      <w:pPr>
        <w:keepNext/>
        <w:widowControl w:val="0"/>
        <w:tabs>
          <w:tab w:val="left" w:pos="1440"/>
        </w:tabs>
        <w:jc w:val="both"/>
        <w:rPr>
          <w:rFonts w:ascii="Arial" w:eastAsia="Times New Roman" w:hAnsi="Arial" w:cs="Arial"/>
          <w:snapToGrid w:val="0"/>
          <w:sz w:val="20"/>
          <w:szCs w:val="20"/>
        </w:rPr>
      </w:pPr>
    </w:p>
    <w:p w14:paraId="63B86BEE" w14:textId="62707CD6" w:rsidR="00962B70" w:rsidRPr="00051DB2" w:rsidRDefault="00962B70" w:rsidP="00962B70">
      <w:pPr>
        <w:keepNext/>
        <w:widowControl w:val="0"/>
        <w:tabs>
          <w:tab w:val="left" w:pos="1440"/>
        </w:tabs>
        <w:jc w:val="both"/>
        <w:rPr>
          <w:rFonts w:ascii="Arial" w:eastAsia="Times New Roman" w:hAnsi="Arial" w:cs="Arial"/>
          <w:snapToGrid w:val="0"/>
          <w:sz w:val="20"/>
          <w:szCs w:val="20"/>
        </w:rPr>
      </w:pPr>
      <w:r w:rsidRPr="00051DB2">
        <w:rPr>
          <w:rFonts w:ascii="Arial" w:eastAsia="Times New Roman" w:hAnsi="Arial" w:cs="Arial"/>
          <w:snapToGrid w:val="0"/>
          <w:sz w:val="20"/>
          <w:szCs w:val="20"/>
        </w:rPr>
        <w:tab/>
      </w:r>
      <w:r w:rsidR="00BA5B3D">
        <w:rPr>
          <w:rFonts w:ascii="Arial" w:eastAsia="Times New Roman" w:hAnsi="Arial" w:cs="Arial"/>
          <w:snapToGrid w:val="0"/>
          <w:sz w:val="20"/>
          <w:szCs w:val="20"/>
        </w:rPr>
        <w:t>C</w:t>
      </w:r>
      <w:r w:rsidRPr="00051DB2">
        <w:rPr>
          <w:rFonts w:ascii="Arial" w:eastAsia="Times New Roman" w:hAnsi="Arial" w:cs="Arial"/>
          <w:snapToGrid w:val="0"/>
          <w:sz w:val="20"/>
          <w:szCs w:val="20"/>
        </w:rPr>
        <w:t>CP.A.7.4 Figure 2 – Step injection sequence for voltage control tests</w:t>
      </w:r>
    </w:p>
    <w:p w14:paraId="351177FB" w14:textId="77777777" w:rsidR="00962B70" w:rsidRPr="00051DB2" w:rsidRDefault="00962B70" w:rsidP="00962B70">
      <w:pPr>
        <w:widowControl w:val="0"/>
        <w:tabs>
          <w:tab w:val="left" w:pos="1440"/>
        </w:tabs>
        <w:jc w:val="both"/>
        <w:rPr>
          <w:rFonts w:ascii="Arial" w:eastAsia="Times New Roman" w:hAnsi="Arial" w:cs="Arial"/>
          <w:snapToGrid w:val="0"/>
          <w:sz w:val="20"/>
          <w:szCs w:val="20"/>
        </w:rPr>
      </w:pPr>
    </w:p>
    <w:p w14:paraId="7A34AEF3" w14:textId="77777777" w:rsidR="00962B70" w:rsidRPr="00051DB2" w:rsidRDefault="00962B70" w:rsidP="00962B70">
      <w:pPr>
        <w:keepNext/>
        <w:jc w:val="center"/>
        <w:outlineLvl w:val="0"/>
        <w:rPr>
          <w:rFonts w:ascii="Arial" w:eastAsia="Times New Roman" w:hAnsi="Arial"/>
          <w:snapToGrid w:val="0"/>
          <w:sz w:val="20"/>
          <w:szCs w:val="20"/>
        </w:rPr>
      </w:pPr>
      <w:bookmarkStart w:id="242" w:name="_Toc511041311"/>
      <w:bookmarkStart w:id="243" w:name="_Toc123822840"/>
      <w:r w:rsidRPr="00051DB2">
        <w:rPr>
          <w:rFonts w:ascii="Arial" w:eastAsia="Times New Roman" w:hAnsi="Arial"/>
          <w:b/>
          <w:snapToGrid w:val="0"/>
          <w:sz w:val="20"/>
          <w:szCs w:val="20"/>
        </w:rPr>
        <w:lastRenderedPageBreak/>
        <w:t>APPENDIX 8</w:t>
      </w:r>
      <w:bookmarkEnd w:id="242"/>
      <w:bookmarkEnd w:id="243"/>
    </w:p>
    <w:p w14:paraId="52288727" w14:textId="77777777" w:rsidR="00962B70" w:rsidRPr="00051DB2" w:rsidRDefault="00962B70" w:rsidP="00962B70">
      <w:pPr>
        <w:keepNext/>
        <w:jc w:val="center"/>
        <w:outlineLvl w:val="0"/>
        <w:rPr>
          <w:rFonts w:ascii="Arial" w:eastAsia="Times New Roman" w:hAnsi="Arial"/>
          <w:snapToGrid w:val="0"/>
          <w:sz w:val="20"/>
          <w:szCs w:val="20"/>
        </w:rPr>
      </w:pPr>
      <w:bookmarkStart w:id="244" w:name="_Toc511041312"/>
      <w:bookmarkStart w:id="245" w:name="_Toc123822841"/>
      <w:r w:rsidRPr="00051DB2">
        <w:rPr>
          <w:rFonts w:ascii="Arial" w:eastAsia="Times New Roman" w:hAnsi="Arial"/>
          <w:snapToGrid w:val="0"/>
          <w:sz w:val="20"/>
          <w:szCs w:val="20"/>
        </w:rPr>
        <w:t>ADDITIONAL SIMULATION STUDIES AND COMPLIANCE TESTING FOR HVAC CATO PLANT AND APPARATUS</w:t>
      </w:r>
      <w:bookmarkEnd w:id="244"/>
      <w:bookmarkEnd w:id="245"/>
    </w:p>
    <w:p w14:paraId="77D5CC24" w14:textId="77777777" w:rsidR="00962B70" w:rsidRPr="00051DB2" w:rsidRDefault="00962B70" w:rsidP="00962B70">
      <w:pPr>
        <w:jc w:val="both"/>
        <w:rPr>
          <w:rFonts w:ascii="Arial" w:eastAsia="Times New Roman" w:hAnsi="Arial"/>
          <w:snapToGrid w:val="0"/>
          <w:sz w:val="20"/>
          <w:szCs w:val="20"/>
        </w:rPr>
      </w:pPr>
    </w:p>
    <w:p w14:paraId="60056D46" w14:textId="59192AFC" w:rsidR="00962B70" w:rsidRPr="00051DB2" w:rsidRDefault="00213BC1" w:rsidP="00962B70">
      <w:pPr>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CP.A.8.1</w:t>
      </w:r>
      <w:r w:rsidR="00962B70" w:rsidRPr="00051DB2">
        <w:rPr>
          <w:rFonts w:ascii="Arial" w:eastAsia="Times New Roman" w:hAnsi="Arial" w:cs="Arial"/>
          <w:snapToGrid w:val="0"/>
          <w:sz w:val="20"/>
          <w:szCs w:val="20"/>
        </w:rPr>
        <w:tab/>
      </w:r>
      <w:r w:rsidR="00962B70" w:rsidRPr="00802F84">
        <w:rPr>
          <w:rFonts w:ascii="Arial" w:eastAsia="Times New Roman" w:hAnsi="Arial" w:cs="Arial"/>
          <w:snapToGrid w:val="0"/>
          <w:sz w:val="20"/>
          <w:szCs w:val="20"/>
        </w:rPr>
        <w:t>Compliance testing for disconnection and reconnection of HVAC CATO’s Plant and Apparatus</w:t>
      </w:r>
      <w:r w:rsidR="00962B70" w:rsidRPr="00051DB2">
        <w:rPr>
          <w:rFonts w:ascii="Arial" w:eastAsia="Times New Roman" w:hAnsi="Arial" w:cs="Arial"/>
          <w:snapToGrid w:val="0"/>
          <w:sz w:val="20"/>
          <w:szCs w:val="20"/>
        </w:rPr>
        <w:t xml:space="preserve"> </w:t>
      </w:r>
    </w:p>
    <w:p w14:paraId="4B3DFB5C" w14:textId="77777777" w:rsidR="00962B70" w:rsidRPr="00051DB2" w:rsidRDefault="00962B70" w:rsidP="00962B70">
      <w:pPr>
        <w:jc w:val="both"/>
        <w:rPr>
          <w:rFonts w:ascii="Arial" w:eastAsia="Times New Roman" w:hAnsi="Arial" w:cs="Arial"/>
          <w:snapToGrid w:val="0"/>
          <w:sz w:val="20"/>
          <w:szCs w:val="20"/>
        </w:rPr>
      </w:pPr>
    </w:p>
    <w:p w14:paraId="23E0C59A" w14:textId="4E923942" w:rsidR="00962B70" w:rsidRPr="00051DB2" w:rsidRDefault="00213BC1" w:rsidP="00962B70">
      <w:pPr>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CP.A.8.1.1</w:t>
      </w:r>
      <w:r w:rsidR="00962B70" w:rsidRPr="00051DB2">
        <w:rPr>
          <w:rFonts w:ascii="Arial" w:eastAsia="Times New Roman" w:hAnsi="Arial" w:cs="Arial"/>
          <w:snapToGrid w:val="0"/>
          <w:sz w:val="20"/>
          <w:szCs w:val="20"/>
        </w:rPr>
        <w:tab/>
      </w:r>
      <w:r w:rsidR="00962B70" w:rsidRPr="00051DB2">
        <w:rPr>
          <w:rFonts w:ascii="Arial" w:eastAsia="Times New Roman" w:hAnsi="Arial" w:cs="Arial"/>
          <w:bCs/>
          <w:snapToGrid w:val="0"/>
          <w:sz w:val="20"/>
          <w:szCs w:val="20"/>
        </w:rPr>
        <w:t xml:space="preserve">CATOs are required to comply with </w:t>
      </w:r>
      <w:r w:rsidR="006A40E9">
        <w:rPr>
          <w:rFonts w:ascii="Arial" w:eastAsia="Times New Roman" w:hAnsi="Arial" w:cs="Arial"/>
          <w:bCs/>
          <w:snapToGrid w:val="0"/>
          <w:sz w:val="20"/>
          <w:szCs w:val="20"/>
        </w:rPr>
        <w:t xml:space="preserve">applicable </w:t>
      </w:r>
      <w:proofErr w:type="spellStart"/>
      <w:r w:rsidR="00962B70" w:rsidRPr="00051DB2">
        <w:rPr>
          <w:rFonts w:ascii="Arial" w:eastAsia="Times New Roman" w:hAnsi="Arial" w:cs="Arial"/>
          <w:bCs/>
          <w:snapToGrid w:val="0"/>
          <w:sz w:val="20"/>
          <w:szCs w:val="20"/>
        </w:rPr>
        <w:t>sychronising</w:t>
      </w:r>
      <w:proofErr w:type="spellEnd"/>
      <w:r w:rsidR="00962B70" w:rsidRPr="00051DB2">
        <w:rPr>
          <w:rFonts w:ascii="Arial" w:eastAsia="Times New Roman" w:hAnsi="Arial" w:cs="Arial"/>
          <w:bCs/>
          <w:snapToGrid w:val="0"/>
          <w:sz w:val="20"/>
          <w:szCs w:val="20"/>
        </w:rPr>
        <w:t xml:space="preserve"> requirements at the CATO Interface Point</w:t>
      </w:r>
      <w:r w:rsidR="00962B70" w:rsidRPr="00051DB2">
        <w:rPr>
          <w:rFonts w:ascii="Arial" w:eastAsia="Times New Roman" w:hAnsi="Arial" w:cs="Arial"/>
          <w:snapToGrid w:val="0"/>
          <w:sz w:val="20"/>
          <w:szCs w:val="20"/>
        </w:rPr>
        <w:t xml:space="preserve"> </w:t>
      </w:r>
      <w:r w:rsidR="006A40E9">
        <w:rPr>
          <w:rFonts w:ascii="Arial" w:eastAsia="Times New Roman" w:hAnsi="Arial" w:cs="Arial"/>
          <w:snapToGrid w:val="0"/>
          <w:sz w:val="20"/>
          <w:szCs w:val="20"/>
        </w:rPr>
        <w:t>in accordance with the requirements of the CTISS.</w:t>
      </w:r>
    </w:p>
    <w:p w14:paraId="01095BDF" w14:textId="77777777" w:rsidR="00962B70" w:rsidRPr="00051DB2" w:rsidRDefault="00962B70" w:rsidP="00962B70">
      <w:pPr>
        <w:ind w:left="1440" w:hanging="1440"/>
        <w:jc w:val="both"/>
        <w:rPr>
          <w:rFonts w:ascii="Arial" w:eastAsia="Times New Roman" w:hAnsi="Arial" w:cs="Arial"/>
          <w:snapToGrid w:val="0"/>
          <w:sz w:val="20"/>
          <w:szCs w:val="20"/>
        </w:rPr>
      </w:pPr>
    </w:p>
    <w:p w14:paraId="5F1632F5" w14:textId="77777777" w:rsidR="00962B70" w:rsidRPr="00051DB2" w:rsidRDefault="00962B70" w:rsidP="00962B70">
      <w:pPr>
        <w:ind w:left="1440" w:hanging="1440"/>
        <w:jc w:val="both"/>
        <w:rPr>
          <w:rFonts w:ascii="Arial" w:eastAsia="Times New Roman" w:hAnsi="Arial" w:cs="Arial"/>
          <w:snapToGrid w:val="0"/>
          <w:sz w:val="20"/>
          <w:szCs w:val="20"/>
        </w:rPr>
      </w:pPr>
    </w:p>
    <w:p w14:paraId="1FD24FD4" w14:textId="4511BA98" w:rsidR="00962B70" w:rsidRPr="00051DB2" w:rsidRDefault="00213BC1" w:rsidP="00504D7F">
      <w:pPr>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CP.A.8.1.</w:t>
      </w:r>
      <w:r w:rsidR="00293FE7">
        <w:rPr>
          <w:rFonts w:ascii="Arial" w:eastAsia="Times New Roman" w:hAnsi="Arial" w:cs="Arial"/>
          <w:snapToGrid w:val="0"/>
          <w:sz w:val="20"/>
          <w:szCs w:val="20"/>
        </w:rPr>
        <w:t>2</w:t>
      </w:r>
      <w:r w:rsidR="00962B70" w:rsidRPr="00051DB2">
        <w:rPr>
          <w:rFonts w:ascii="Arial" w:eastAsia="Times New Roman" w:hAnsi="Arial" w:cs="Arial"/>
          <w:snapToGrid w:val="0"/>
          <w:sz w:val="20"/>
          <w:szCs w:val="20"/>
        </w:rPr>
        <w:tab/>
        <w:t xml:space="preserve">The requirements for synchronising (where applicable) shall be pursuant to the requirements of the </w:t>
      </w:r>
      <w:r w:rsidR="00962B70" w:rsidRPr="00214AB8">
        <w:rPr>
          <w:rFonts w:ascii="Arial" w:eastAsia="Times New Roman" w:hAnsi="Arial" w:cs="Arial"/>
          <w:snapToGrid w:val="0"/>
          <w:sz w:val="20"/>
          <w:szCs w:val="20"/>
        </w:rPr>
        <w:t>CATO Connection Schedule</w:t>
      </w:r>
      <w:r w:rsidR="00973FC8">
        <w:rPr>
          <w:rFonts w:ascii="Arial" w:eastAsia="Times New Roman" w:hAnsi="Arial" w:cs="Arial"/>
          <w:snapToGrid w:val="0"/>
          <w:sz w:val="20"/>
          <w:szCs w:val="20"/>
        </w:rPr>
        <w:t xml:space="preserve"> (CTISS)</w:t>
      </w:r>
      <w:r w:rsidR="00962B70" w:rsidRPr="00214AB8">
        <w:rPr>
          <w:rFonts w:ascii="Arial" w:eastAsia="Times New Roman" w:hAnsi="Arial" w:cs="Arial"/>
          <w:snapToGrid w:val="0"/>
          <w:sz w:val="20"/>
          <w:szCs w:val="20"/>
        </w:rPr>
        <w:t xml:space="preserve"> </w:t>
      </w:r>
      <w:r w:rsidR="00962B70" w:rsidRPr="00051DB2">
        <w:rPr>
          <w:rFonts w:ascii="Arial" w:eastAsia="Times New Roman" w:hAnsi="Arial" w:cs="Arial"/>
          <w:snapToGrid w:val="0"/>
          <w:sz w:val="20"/>
          <w:szCs w:val="20"/>
        </w:rPr>
        <w:t xml:space="preserve">and ECC.6.2.3.10. Any requirements for testing (as applicable) shall be agreed with the </w:t>
      </w:r>
      <w:r w:rsidR="00962B70" w:rsidRPr="00214AB8">
        <w:rPr>
          <w:rFonts w:ascii="Arial" w:eastAsia="Times New Roman" w:hAnsi="Arial" w:cs="Arial"/>
          <w:snapToGrid w:val="0"/>
          <w:sz w:val="20"/>
          <w:szCs w:val="20"/>
        </w:rPr>
        <w:t xml:space="preserve">CATO </w:t>
      </w:r>
      <w:r w:rsidR="00962B70" w:rsidRPr="00051DB2">
        <w:rPr>
          <w:rFonts w:ascii="Arial" w:eastAsia="Times New Roman" w:hAnsi="Arial" w:cs="Arial"/>
          <w:snapToGrid w:val="0"/>
          <w:sz w:val="20"/>
          <w:szCs w:val="20"/>
        </w:rPr>
        <w:t>and carried out during the commissioning process</w:t>
      </w:r>
      <w:r w:rsidR="00504D7F" w:rsidRPr="00051DB2">
        <w:rPr>
          <w:rFonts w:ascii="Arial" w:eastAsia="Times New Roman" w:hAnsi="Arial" w:cs="Arial"/>
          <w:snapToGrid w:val="0"/>
          <w:sz w:val="20"/>
          <w:szCs w:val="20"/>
        </w:rPr>
        <w:t>.</w:t>
      </w:r>
    </w:p>
    <w:p w14:paraId="624D4ACF" w14:textId="77777777" w:rsidR="00962B70" w:rsidRPr="00051DB2" w:rsidRDefault="00962B70" w:rsidP="00962B70">
      <w:pPr>
        <w:ind w:left="1440" w:hanging="1440"/>
        <w:jc w:val="both"/>
        <w:rPr>
          <w:rFonts w:ascii="Arial" w:eastAsia="Times New Roman" w:hAnsi="Arial" w:cs="Arial"/>
          <w:snapToGrid w:val="0"/>
          <w:sz w:val="20"/>
          <w:szCs w:val="20"/>
        </w:rPr>
      </w:pPr>
    </w:p>
    <w:p w14:paraId="4A3BDC63" w14:textId="77777777" w:rsidR="00962B70" w:rsidRPr="00051DB2" w:rsidRDefault="00962B70" w:rsidP="00962B70">
      <w:pPr>
        <w:jc w:val="both"/>
        <w:rPr>
          <w:rFonts w:ascii="Arial" w:eastAsia="Times New Roman" w:hAnsi="Arial" w:cs="Arial"/>
          <w:snapToGrid w:val="0"/>
          <w:sz w:val="20"/>
          <w:szCs w:val="20"/>
        </w:rPr>
      </w:pPr>
    </w:p>
    <w:p w14:paraId="75829F19" w14:textId="2D82B170" w:rsidR="00962B70" w:rsidRPr="00051DB2" w:rsidRDefault="00213BC1" w:rsidP="00962B70">
      <w:pPr>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CP.A.8.2 </w:t>
      </w:r>
      <w:r w:rsidR="00962B70" w:rsidRPr="00051DB2">
        <w:rPr>
          <w:rFonts w:ascii="Arial" w:eastAsia="Times New Roman" w:hAnsi="Arial" w:cs="Arial"/>
          <w:snapToGrid w:val="0"/>
          <w:sz w:val="20"/>
          <w:szCs w:val="20"/>
        </w:rPr>
        <w:tab/>
        <w:t>Compliance testing for operational metering at CATO Interface Points</w:t>
      </w:r>
    </w:p>
    <w:p w14:paraId="2F1E79D2" w14:textId="77777777" w:rsidR="00962B70" w:rsidRPr="00051DB2" w:rsidRDefault="00962B70" w:rsidP="00962B70">
      <w:pPr>
        <w:jc w:val="both"/>
        <w:rPr>
          <w:rFonts w:ascii="Arial" w:eastAsia="Times New Roman" w:hAnsi="Arial" w:cs="Arial"/>
          <w:snapToGrid w:val="0"/>
          <w:sz w:val="20"/>
          <w:szCs w:val="20"/>
        </w:rPr>
      </w:pPr>
    </w:p>
    <w:p w14:paraId="3DE19B01" w14:textId="5A367128" w:rsidR="00962B70" w:rsidRPr="00051DB2" w:rsidRDefault="00213BC1" w:rsidP="00504D7F">
      <w:pPr>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CP.A.8.2.1</w:t>
      </w:r>
      <w:r w:rsidR="00962B70" w:rsidRPr="00051DB2">
        <w:rPr>
          <w:rFonts w:ascii="Arial" w:eastAsia="Times New Roman" w:hAnsi="Arial" w:cs="Arial"/>
          <w:snapToGrid w:val="0"/>
          <w:sz w:val="20"/>
          <w:szCs w:val="20"/>
        </w:rPr>
        <w:tab/>
        <w:t xml:space="preserve">The requirements for operational metering shall be pursuant to the requirements of the </w:t>
      </w:r>
      <w:r w:rsidR="00962B70" w:rsidRPr="00051DB2">
        <w:rPr>
          <w:rFonts w:ascii="Arial" w:eastAsia="Times New Roman" w:hAnsi="Arial" w:cs="Arial"/>
          <w:bCs/>
          <w:snapToGrid w:val="0"/>
          <w:sz w:val="20"/>
          <w:szCs w:val="20"/>
        </w:rPr>
        <w:t>STCP04-1, STCP04-2</w:t>
      </w:r>
      <w:r w:rsidR="00CB5B29">
        <w:rPr>
          <w:rFonts w:ascii="Arial" w:eastAsia="Times New Roman" w:hAnsi="Arial" w:cs="Arial"/>
          <w:bCs/>
          <w:snapToGrid w:val="0"/>
          <w:sz w:val="20"/>
          <w:szCs w:val="20"/>
        </w:rPr>
        <w:t xml:space="preserve"> </w:t>
      </w:r>
      <w:r w:rsidR="007143CA">
        <w:rPr>
          <w:rFonts w:ascii="Arial" w:eastAsia="Times New Roman" w:hAnsi="Arial" w:cs="Arial"/>
          <w:bCs/>
          <w:snapToGrid w:val="0"/>
          <w:sz w:val="20"/>
          <w:szCs w:val="20"/>
        </w:rPr>
        <w:t xml:space="preserve">and </w:t>
      </w:r>
      <w:r w:rsidR="00962B70" w:rsidRPr="00051DB2">
        <w:rPr>
          <w:rFonts w:ascii="Arial" w:eastAsia="Times New Roman" w:hAnsi="Arial" w:cs="Arial"/>
          <w:bCs/>
          <w:snapToGrid w:val="0"/>
          <w:sz w:val="20"/>
          <w:szCs w:val="20"/>
        </w:rPr>
        <w:t>STCP 04-</w:t>
      </w:r>
      <w:proofErr w:type="gramStart"/>
      <w:r w:rsidR="00962B70" w:rsidRPr="00051DB2">
        <w:rPr>
          <w:rFonts w:ascii="Arial" w:eastAsia="Times New Roman" w:hAnsi="Arial" w:cs="Arial"/>
          <w:bCs/>
          <w:snapToGrid w:val="0"/>
          <w:sz w:val="20"/>
          <w:szCs w:val="20"/>
        </w:rPr>
        <w:t>3,</w:t>
      </w:r>
      <w:r w:rsidR="00962B70" w:rsidRPr="00051DB2">
        <w:rPr>
          <w:rFonts w:ascii="Arial" w:eastAsia="Times New Roman" w:hAnsi="Arial" w:cs="Arial"/>
          <w:snapToGrid w:val="0"/>
          <w:sz w:val="20"/>
          <w:szCs w:val="20"/>
        </w:rPr>
        <w:t>.</w:t>
      </w:r>
      <w:proofErr w:type="gramEnd"/>
      <w:r w:rsidR="00962B70" w:rsidRPr="00051DB2">
        <w:rPr>
          <w:rFonts w:ascii="Arial" w:eastAsia="Times New Roman" w:hAnsi="Arial" w:cs="Arial"/>
          <w:snapToGrid w:val="0"/>
          <w:sz w:val="20"/>
          <w:szCs w:val="20"/>
        </w:rPr>
        <w:t xml:space="preserve"> Any applicable requirements for testing shall be agreed with the </w:t>
      </w:r>
      <w:r w:rsidR="00962B70" w:rsidRPr="00214AB8">
        <w:rPr>
          <w:rFonts w:ascii="Arial" w:eastAsia="Times New Roman" w:hAnsi="Arial" w:cs="Arial"/>
          <w:snapToGrid w:val="0"/>
          <w:sz w:val="20"/>
          <w:szCs w:val="20"/>
        </w:rPr>
        <w:t xml:space="preserve">CATO </w:t>
      </w:r>
      <w:r w:rsidR="00962B70" w:rsidRPr="00051DB2">
        <w:rPr>
          <w:rFonts w:ascii="Arial" w:eastAsia="Times New Roman" w:hAnsi="Arial" w:cs="Arial"/>
          <w:snapToGrid w:val="0"/>
          <w:sz w:val="20"/>
          <w:szCs w:val="20"/>
        </w:rPr>
        <w:t>and carried out during the commissioning process.</w:t>
      </w:r>
    </w:p>
    <w:p w14:paraId="130454E6" w14:textId="77777777" w:rsidR="00962B70" w:rsidRPr="00051DB2" w:rsidRDefault="00962B70" w:rsidP="00962B70">
      <w:pPr>
        <w:tabs>
          <w:tab w:val="left" w:pos="1296"/>
          <w:tab w:val="left" w:pos="2016"/>
          <w:tab w:val="left" w:pos="2736"/>
        </w:tabs>
        <w:jc w:val="both"/>
        <w:rPr>
          <w:rFonts w:ascii="Arial" w:eastAsia="Times New Roman" w:hAnsi="Arial" w:cs="Arial"/>
          <w:snapToGrid w:val="0"/>
          <w:sz w:val="20"/>
          <w:szCs w:val="20"/>
        </w:rPr>
      </w:pPr>
    </w:p>
    <w:p w14:paraId="2839C5BC" w14:textId="7015B58C" w:rsidR="00962B70" w:rsidRPr="00051DB2" w:rsidRDefault="00213BC1" w:rsidP="00962B70">
      <w:pPr>
        <w:tabs>
          <w:tab w:val="left" w:pos="1296"/>
          <w:tab w:val="left" w:pos="2016"/>
          <w:tab w:val="left" w:pos="2736"/>
        </w:tabs>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w:t>
      </w:r>
      <w:r w:rsidR="00C23414">
        <w:rPr>
          <w:rFonts w:ascii="Arial" w:eastAsia="Times New Roman" w:hAnsi="Arial" w:cs="Arial"/>
          <w:snapToGrid w:val="0"/>
          <w:sz w:val="20"/>
          <w:szCs w:val="20"/>
        </w:rPr>
        <w:t>3</w:t>
      </w:r>
      <w:r w:rsidR="00962B70" w:rsidRPr="00051DB2">
        <w:rPr>
          <w:rFonts w:ascii="Arial" w:eastAsia="Times New Roman" w:hAnsi="Arial" w:cs="Arial"/>
          <w:snapToGrid w:val="0"/>
          <w:sz w:val="20"/>
          <w:szCs w:val="20"/>
        </w:rPr>
        <w:tab/>
        <w:t>Common Provisions on Compliance Simulations</w:t>
      </w:r>
    </w:p>
    <w:p w14:paraId="4B639064" w14:textId="77777777" w:rsidR="00962B70" w:rsidRPr="00051DB2" w:rsidRDefault="00962B70" w:rsidP="00962B70">
      <w:pPr>
        <w:tabs>
          <w:tab w:val="left" w:pos="1296"/>
          <w:tab w:val="left" w:pos="2016"/>
          <w:tab w:val="left" w:pos="2736"/>
        </w:tabs>
        <w:ind w:left="1296" w:hanging="1296"/>
        <w:jc w:val="both"/>
        <w:rPr>
          <w:rFonts w:ascii="Arial" w:eastAsia="Times New Roman" w:hAnsi="Arial" w:cs="Arial"/>
          <w:snapToGrid w:val="0"/>
          <w:sz w:val="20"/>
          <w:szCs w:val="20"/>
        </w:rPr>
      </w:pPr>
    </w:p>
    <w:p w14:paraId="45A73707" w14:textId="77777777" w:rsidR="00962B70" w:rsidRPr="00051DB2" w:rsidRDefault="00962B70" w:rsidP="009E2EFF">
      <w:pPr>
        <w:ind w:left="1296"/>
        <w:jc w:val="both"/>
        <w:rPr>
          <w:rFonts w:ascii="Arial" w:eastAsia="Times New Roman" w:hAnsi="Arial" w:cs="Arial"/>
          <w:snapToGrid w:val="0"/>
          <w:sz w:val="20"/>
          <w:szCs w:val="20"/>
        </w:rPr>
      </w:pPr>
    </w:p>
    <w:p w14:paraId="3AF6D432" w14:textId="77777777" w:rsidR="00962B70" w:rsidRPr="00051DB2" w:rsidRDefault="00962B70" w:rsidP="00962B70">
      <w:pPr>
        <w:tabs>
          <w:tab w:val="left" w:pos="1296"/>
          <w:tab w:val="left" w:pos="2016"/>
          <w:tab w:val="left" w:pos="2736"/>
        </w:tabs>
        <w:ind w:left="1296" w:hanging="1296"/>
        <w:jc w:val="both"/>
        <w:rPr>
          <w:rFonts w:ascii="Arial" w:eastAsia="Times New Roman" w:hAnsi="Arial" w:cs="Arial"/>
          <w:snapToGrid w:val="0"/>
          <w:sz w:val="20"/>
          <w:szCs w:val="20"/>
        </w:rPr>
      </w:pPr>
    </w:p>
    <w:p w14:paraId="2A375509" w14:textId="0C3423EF" w:rsidR="00962B70" w:rsidRPr="00051DB2" w:rsidRDefault="00213BC1" w:rsidP="00962B70">
      <w:pPr>
        <w:tabs>
          <w:tab w:val="left" w:pos="1296"/>
          <w:tab w:val="left" w:pos="2016"/>
          <w:tab w:val="left" w:pos="2736"/>
        </w:tabs>
        <w:ind w:left="1296" w:hanging="1296"/>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w:t>
      </w:r>
      <w:r w:rsidR="00C23414">
        <w:rPr>
          <w:rFonts w:ascii="Arial" w:eastAsia="Times New Roman" w:hAnsi="Arial" w:cs="Arial"/>
          <w:snapToGrid w:val="0"/>
          <w:sz w:val="20"/>
          <w:szCs w:val="20"/>
        </w:rPr>
        <w:t>3</w:t>
      </w:r>
      <w:r w:rsidR="00962B70" w:rsidRPr="00051DB2">
        <w:rPr>
          <w:rFonts w:ascii="Arial" w:eastAsia="Times New Roman" w:hAnsi="Arial" w:cs="Arial"/>
          <w:snapToGrid w:val="0"/>
          <w:sz w:val="20"/>
          <w:szCs w:val="20"/>
        </w:rPr>
        <w:t>.</w:t>
      </w:r>
      <w:r w:rsidR="00C23414">
        <w:rPr>
          <w:rFonts w:ascii="Arial" w:eastAsia="Times New Roman" w:hAnsi="Arial" w:cs="Arial"/>
          <w:snapToGrid w:val="0"/>
          <w:sz w:val="20"/>
          <w:szCs w:val="20"/>
        </w:rPr>
        <w:t>1</w:t>
      </w:r>
      <w:r w:rsidR="00962B70" w:rsidRPr="00051DB2">
        <w:rPr>
          <w:rFonts w:ascii="Arial" w:eastAsia="Times New Roman" w:hAnsi="Arial" w:cs="Arial"/>
          <w:snapToGrid w:val="0"/>
          <w:sz w:val="20"/>
          <w:szCs w:val="20"/>
        </w:rPr>
        <w:tab/>
      </w:r>
      <w:r w:rsidR="00962B70" w:rsidRPr="00214AB8">
        <w:rPr>
          <w:rFonts w:ascii="Arial" w:eastAsia="Times New Roman" w:hAnsi="Arial" w:cs="Arial"/>
          <w:snapToGrid w:val="0"/>
          <w:sz w:val="20"/>
          <w:szCs w:val="20"/>
        </w:rPr>
        <w:t xml:space="preserve">The Company and PTO </w:t>
      </w:r>
      <w:r w:rsidR="00962B70" w:rsidRPr="00051DB2">
        <w:rPr>
          <w:rFonts w:ascii="Arial" w:eastAsia="Times New Roman" w:hAnsi="Arial" w:cs="Arial"/>
          <w:snapToGrid w:val="0"/>
          <w:sz w:val="20"/>
          <w:szCs w:val="20"/>
        </w:rPr>
        <w:t xml:space="preserve">shall be entitled </w:t>
      </w:r>
      <w:proofErr w:type="gramStart"/>
      <w:r w:rsidR="00962B70" w:rsidRPr="00051DB2">
        <w:rPr>
          <w:rFonts w:ascii="Arial" w:eastAsia="Times New Roman" w:hAnsi="Arial" w:cs="Arial"/>
          <w:snapToGrid w:val="0"/>
          <w:sz w:val="20"/>
          <w:szCs w:val="20"/>
        </w:rPr>
        <w:t>to:-</w:t>
      </w:r>
      <w:proofErr w:type="gramEnd"/>
    </w:p>
    <w:p w14:paraId="27C61010" w14:textId="77777777" w:rsidR="00962B70" w:rsidRPr="00051DB2" w:rsidRDefault="00962B70" w:rsidP="00962B70">
      <w:pPr>
        <w:tabs>
          <w:tab w:val="left" w:pos="1296"/>
          <w:tab w:val="left" w:pos="2016"/>
          <w:tab w:val="left" w:pos="2736"/>
        </w:tabs>
        <w:ind w:left="1296" w:hanging="1296"/>
        <w:jc w:val="both"/>
        <w:rPr>
          <w:rFonts w:ascii="Arial" w:eastAsia="Times New Roman" w:hAnsi="Arial" w:cs="Arial"/>
          <w:snapToGrid w:val="0"/>
          <w:sz w:val="20"/>
          <w:szCs w:val="20"/>
        </w:rPr>
      </w:pPr>
    </w:p>
    <w:p w14:paraId="74630ED3" w14:textId="77777777" w:rsidR="00962B70" w:rsidRPr="00051DB2" w:rsidRDefault="00962B70">
      <w:pPr>
        <w:widowControl w:val="0"/>
        <w:numPr>
          <w:ilvl w:val="0"/>
          <w:numId w:val="18"/>
        </w:numPr>
        <w:tabs>
          <w:tab w:val="left" w:pos="1296"/>
          <w:tab w:val="left" w:pos="1701"/>
          <w:tab w:val="left" w:pos="2736"/>
        </w:tabs>
        <w:snapToGrid w:val="0"/>
        <w:spacing w:line="264" w:lineRule="auto"/>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Allow the </w:t>
      </w:r>
      <w:r w:rsidRPr="00214AB8">
        <w:rPr>
          <w:rFonts w:ascii="Arial" w:eastAsia="Times New Roman" w:hAnsi="Arial" w:cs="Arial"/>
          <w:snapToGrid w:val="0"/>
          <w:sz w:val="20"/>
          <w:szCs w:val="20"/>
        </w:rPr>
        <w:t>CATO</w:t>
      </w:r>
      <w:r w:rsidRPr="00051DB2">
        <w:rPr>
          <w:rFonts w:ascii="Arial" w:eastAsia="Times New Roman" w:hAnsi="Arial" w:cs="Arial"/>
          <w:snapToGrid w:val="0"/>
          <w:sz w:val="20"/>
          <w:szCs w:val="20"/>
        </w:rPr>
        <w:t xml:space="preserve"> to carry out an alternative set of simulations (or equivalent information) </w:t>
      </w:r>
      <w:proofErr w:type="gramStart"/>
      <w:r w:rsidRPr="00051DB2">
        <w:rPr>
          <w:rFonts w:ascii="Arial" w:eastAsia="Times New Roman" w:hAnsi="Arial" w:cs="Arial"/>
          <w:snapToGrid w:val="0"/>
          <w:sz w:val="20"/>
          <w:szCs w:val="20"/>
        </w:rPr>
        <w:t>provided that</w:t>
      </w:r>
      <w:proofErr w:type="gramEnd"/>
      <w:r w:rsidRPr="00051DB2">
        <w:rPr>
          <w:rFonts w:ascii="Arial" w:eastAsia="Times New Roman" w:hAnsi="Arial" w:cs="Arial"/>
          <w:snapToGrid w:val="0"/>
          <w:sz w:val="20"/>
          <w:szCs w:val="20"/>
        </w:rPr>
        <w:t xml:space="preserve"> they demonstrate that the </w:t>
      </w:r>
      <w:r w:rsidRPr="00214AB8">
        <w:rPr>
          <w:rFonts w:ascii="Arial" w:eastAsia="Times New Roman" w:hAnsi="Arial" w:cs="Arial"/>
          <w:snapToGrid w:val="0"/>
          <w:sz w:val="20"/>
          <w:szCs w:val="20"/>
        </w:rPr>
        <w:t>CATO’s Plant</w:t>
      </w:r>
      <w:r w:rsidRPr="00051DB2">
        <w:rPr>
          <w:rFonts w:ascii="Arial" w:eastAsia="Times New Roman" w:hAnsi="Arial" w:cs="Arial"/>
          <w:snapToGrid w:val="0"/>
          <w:sz w:val="20"/>
          <w:szCs w:val="20"/>
        </w:rPr>
        <w:t xml:space="preserve"> and </w:t>
      </w:r>
      <w:r w:rsidRPr="00214AB8">
        <w:rPr>
          <w:rFonts w:ascii="Arial" w:eastAsia="Times New Roman" w:hAnsi="Arial" w:cs="Arial"/>
          <w:snapToGrid w:val="0"/>
          <w:sz w:val="20"/>
          <w:szCs w:val="20"/>
        </w:rPr>
        <w:t>Apparatus</w:t>
      </w:r>
      <w:r w:rsidRPr="00051DB2">
        <w:rPr>
          <w:rFonts w:ascii="Arial" w:eastAsia="Times New Roman" w:hAnsi="Arial" w:cs="Arial"/>
          <w:snapToGrid w:val="0"/>
          <w:sz w:val="20"/>
          <w:szCs w:val="20"/>
        </w:rPr>
        <w:t xml:space="preserve"> </w:t>
      </w:r>
      <w:proofErr w:type="gramStart"/>
      <w:r w:rsidRPr="00051DB2">
        <w:rPr>
          <w:rFonts w:ascii="Arial" w:eastAsia="Times New Roman" w:hAnsi="Arial" w:cs="Arial"/>
          <w:snapToGrid w:val="0"/>
          <w:sz w:val="20"/>
          <w:szCs w:val="20"/>
        </w:rPr>
        <w:t>is capable of satisfying</w:t>
      </w:r>
      <w:proofErr w:type="gramEnd"/>
      <w:r w:rsidRPr="00051DB2">
        <w:rPr>
          <w:rFonts w:ascii="Arial" w:eastAsia="Times New Roman" w:hAnsi="Arial" w:cs="Arial"/>
          <w:snapToGrid w:val="0"/>
          <w:sz w:val="20"/>
          <w:szCs w:val="20"/>
        </w:rPr>
        <w:t xml:space="preserve"> the applicable requirements of the </w:t>
      </w:r>
      <w:r w:rsidRPr="00214AB8">
        <w:rPr>
          <w:rFonts w:ascii="Arial" w:eastAsia="Times New Roman" w:hAnsi="Arial" w:cs="Arial"/>
          <w:snapToGrid w:val="0"/>
          <w:sz w:val="20"/>
          <w:szCs w:val="20"/>
        </w:rPr>
        <w:t>STC</w:t>
      </w:r>
      <w:r w:rsidRPr="00051DB2">
        <w:rPr>
          <w:rFonts w:ascii="Arial" w:eastAsia="Times New Roman" w:hAnsi="Arial" w:cs="Arial"/>
          <w:snapToGrid w:val="0"/>
          <w:sz w:val="20"/>
          <w:szCs w:val="20"/>
        </w:rPr>
        <w:t>.</w:t>
      </w:r>
    </w:p>
    <w:p w14:paraId="173CACC4" w14:textId="77777777" w:rsidR="00962B70" w:rsidRPr="00051DB2" w:rsidRDefault="00962B70" w:rsidP="00962B70">
      <w:pPr>
        <w:tabs>
          <w:tab w:val="left" w:pos="1296"/>
          <w:tab w:val="left" w:pos="1701"/>
          <w:tab w:val="left" w:pos="2736"/>
        </w:tabs>
        <w:ind w:left="1650"/>
        <w:jc w:val="both"/>
        <w:rPr>
          <w:rFonts w:ascii="Arial" w:eastAsia="Times New Roman" w:hAnsi="Arial" w:cs="Arial"/>
          <w:snapToGrid w:val="0"/>
          <w:sz w:val="20"/>
          <w:szCs w:val="20"/>
        </w:rPr>
      </w:pPr>
    </w:p>
    <w:p w14:paraId="0DBC9547" w14:textId="368B6175" w:rsidR="00962B70" w:rsidRPr="00051DB2" w:rsidRDefault="00962B70">
      <w:pPr>
        <w:widowControl w:val="0"/>
        <w:numPr>
          <w:ilvl w:val="0"/>
          <w:numId w:val="18"/>
        </w:numPr>
        <w:tabs>
          <w:tab w:val="left" w:pos="1296"/>
          <w:tab w:val="left" w:pos="1701"/>
          <w:tab w:val="left" w:pos="2736"/>
        </w:tabs>
        <w:snapToGrid w:val="0"/>
        <w:spacing w:line="264" w:lineRule="auto"/>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Require the </w:t>
      </w:r>
      <w:r w:rsidRPr="00214AB8">
        <w:rPr>
          <w:rFonts w:ascii="Arial" w:eastAsia="Times New Roman" w:hAnsi="Arial" w:cs="Arial"/>
          <w:snapToGrid w:val="0"/>
          <w:sz w:val="20"/>
          <w:szCs w:val="20"/>
        </w:rPr>
        <w:t>CATO</w:t>
      </w:r>
      <w:r w:rsidRPr="00051DB2">
        <w:rPr>
          <w:rFonts w:ascii="Arial" w:eastAsia="Times New Roman" w:hAnsi="Arial" w:cs="Arial"/>
          <w:snapToGrid w:val="0"/>
          <w:sz w:val="20"/>
          <w:szCs w:val="20"/>
        </w:rPr>
        <w:t xml:space="preserve"> to carry out additional or alternative simulations (or equivalent information) to those specified in </w:t>
      </w:r>
      <w:r w:rsidR="00BA5B3D">
        <w:rPr>
          <w:rFonts w:ascii="Arial" w:eastAsia="Times New Roman" w:hAnsi="Arial" w:cs="Arial"/>
          <w:snapToGrid w:val="0"/>
          <w:sz w:val="20"/>
          <w:szCs w:val="20"/>
        </w:rPr>
        <w:t>C</w:t>
      </w:r>
      <w:r w:rsidRPr="00051DB2">
        <w:rPr>
          <w:rFonts w:ascii="Arial" w:eastAsia="Times New Roman" w:hAnsi="Arial" w:cs="Arial"/>
          <w:snapToGrid w:val="0"/>
          <w:sz w:val="20"/>
          <w:szCs w:val="20"/>
        </w:rPr>
        <w:t xml:space="preserve">CP.A.8.5.1 where they would otherwise be insufficient to demonstrate compliance. </w:t>
      </w:r>
    </w:p>
    <w:p w14:paraId="16B76F81" w14:textId="77777777" w:rsidR="00962B70" w:rsidRPr="00051DB2" w:rsidRDefault="00962B70" w:rsidP="00962B70">
      <w:pPr>
        <w:tabs>
          <w:tab w:val="left" w:pos="1296"/>
          <w:tab w:val="left" w:pos="1701"/>
          <w:tab w:val="left" w:pos="2736"/>
        </w:tabs>
        <w:jc w:val="both"/>
        <w:rPr>
          <w:rFonts w:ascii="Arial" w:eastAsia="Times New Roman" w:hAnsi="Arial" w:cs="Arial"/>
          <w:snapToGrid w:val="0"/>
          <w:sz w:val="20"/>
          <w:szCs w:val="20"/>
        </w:rPr>
      </w:pPr>
    </w:p>
    <w:p w14:paraId="163D6FDF" w14:textId="77777777" w:rsidR="00962B70" w:rsidRPr="00051DB2" w:rsidRDefault="00962B70">
      <w:pPr>
        <w:widowControl w:val="0"/>
        <w:numPr>
          <w:ilvl w:val="0"/>
          <w:numId w:val="18"/>
        </w:numPr>
        <w:tabs>
          <w:tab w:val="left" w:pos="1296"/>
          <w:tab w:val="left" w:pos="1701"/>
          <w:tab w:val="left" w:pos="2736"/>
        </w:tabs>
        <w:snapToGrid w:val="0"/>
        <w:spacing w:line="264" w:lineRule="auto"/>
        <w:jc w:val="both"/>
        <w:rPr>
          <w:rFonts w:ascii="Arial" w:eastAsia="Times New Roman" w:hAnsi="Arial" w:cs="Arial"/>
          <w:snapToGrid w:val="0"/>
          <w:sz w:val="20"/>
          <w:szCs w:val="20"/>
        </w:rPr>
      </w:pPr>
      <w:r w:rsidRPr="00214AB8">
        <w:rPr>
          <w:rFonts w:ascii="Arial" w:eastAsia="Times New Roman" w:hAnsi="Arial" w:cs="Arial"/>
          <w:snapToGrid w:val="0"/>
          <w:sz w:val="20"/>
          <w:szCs w:val="20"/>
        </w:rPr>
        <w:t>The Company and PTO</w:t>
      </w:r>
      <w:r w:rsidRPr="00051DB2">
        <w:rPr>
          <w:rFonts w:ascii="Arial" w:eastAsia="Times New Roman" w:hAnsi="Arial" w:cs="Arial"/>
          <w:snapToGrid w:val="0"/>
          <w:sz w:val="20"/>
          <w:szCs w:val="20"/>
        </w:rPr>
        <w:t xml:space="preserve"> may check that the </w:t>
      </w:r>
      <w:r w:rsidRPr="00214AB8">
        <w:rPr>
          <w:rFonts w:ascii="Arial" w:eastAsia="Times New Roman" w:hAnsi="Arial" w:cs="Arial"/>
          <w:snapToGrid w:val="0"/>
          <w:sz w:val="20"/>
          <w:szCs w:val="20"/>
        </w:rPr>
        <w:t>CATO</w:t>
      </w:r>
      <w:r w:rsidRPr="00051DB2">
        <w:rPr>
          <w:rFonts w:ascii="Arial" w:eastAsia="Times New Roman" w:hAnsi="Arial" w:cs="Arial"/>
          <w:snapToGrid w:val="0"/>
          <w:sz w:val="20"/>
          <w:szCs w:val="20"/>
        </w:rPr>
        <w:t xml:space="preserve"> complies with the requirements of the </w:t>
      </w:r>
      <w:r w:rsidRPr="00214AB8">
        <w:rPr>
          <w:rFonts w:ascii="Arial" w:eastAsia="Times New Roman" w:hAnsi="Arial" w:cs="Arial"/>
          <w:snapToGrid w:val="0"/>
          <w:sz w:val="20"/>
          <w:szCs w:val="20"/>
        </w:rPr>
        <w:t>STC</w:t>
      </w:r>
      <w:r w:rsidRPr="00051DB2">
        <w:rPr>
          <w:rFonts w:ascii="Arial" w:eastAsia="Times New Roman" w:hAnsi="Arial" w:cs="Arial"/>
          <w:snapToGrid w:val="0"/>
          <w:sz w:val="20"/>
          <w:szCs w:val="20"/>
        </w:rPr>
        <w:t xml:space="preserve"> by carrying out its own compliance simulations based on the simulation reports, models and test measurements submitted under the</w:t>
      </w:r>
      <w:r w:rsidRPr="00214AB8">
        <w:rPr>
          <w:rFonts w:ascii="Arial" w:eastAsia="Times New Roman" w:hAnsi="Arial" w:cs="Arial"/>
          <w:snapToGrid w:val="0"/>
          <w:sz w:val="20"/>
          <w:szCs w:val="20"/>
        </w:rPr>
        <w:t xml:space="preserve"> STC</w:t>
      </w:r>
      <w:r w:rsidRPr="00051DB2">
        <w:rPr>
          <w:rFonts w:ascii="Arial" w:eastAsia="Times New Roman" w:hAnsi="Arial" w:cs="Arial"/>
          <w:snapToGrid w:val="0"/>
          <w:sz w:val="20"/>
          <w:szCs w:val="20"/>
        </w:rPr>
        <w:t>.</w:t>
      </w:r>
    </w:p>
    <w:p w14:paraId="4DF986D7" w14:textId="77777777" w:rsidR="00962B70" w:rsidRPr="00051DB2" w:rsidRDefault="00962B70" w:rsidP="00962B70">
      <w:pPr>
        <w:tabs>
          <w:tab w:val="left" w:pos="1296"/>
          <w:tab w:val="left" w:pos="1701"/>
          <w:tab w:val="left" w:pos="2736"/>
        </w:tabs>
        <w:ind w:left="1290" w:hanging="1290"/>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 .</w:t>
      </w:r>
    </w:p>
    <w:p w14:paraId="78B6D539" w14:textId="77777777" w:rsidR="00962B70" w:rsidRPr="00051DB2" w:rsidRDefault="00962B70" w:rsidP="00962B70">
      <w:pPr>
        <w:tabs>
          <w:tab w:val="left" w:pos="1296"/>
          <w:tab w:val="left" w:pos="1701"/>
          <w:tab w:val="left" w:pos="2736"/>
        </w:tabs>
        <w:ind w:left="1290" w:hanging="1290"/>
        <w:jc w:val="both"/>
        <w:rPr>
          <w:rFonts w:ascii="Arial" w:eastAsia="Times New Roman" w:hAnsi="Arial" w:cs="Arial"/>
          <w:snapToGrid w:val="0"/>
          <w:sz w:val="20"/>
          <w:szCs w:val="20"/>
        </w:rPr>
      </w:pPr>
    </w:p>
    <w:p w14:paraId="191ED3DC" w14:textId="67BEC30D" w:rsidR="00962B70" w:rsidRPr="00051DB2" w:rsidRDefault="00213BC1" w:rsidP="00962B70">
      <w:pPr>
        <w:tabs>
          <w:tab w:val="left" w:pos="1296"/>
          <w:tab w:val="left" w:pos="1418"/>
          <w:tab w:val="left" w:pos="2736"/>
        </w:tabs>
        <w:ind w:left="1418" w:hanging="1418"/>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w:t>
      </w:r>
      <w:r w:rsidR="00E3482D">
        <w:rPr>
          <w:rFonts w:ascii="Arial" w:eastAsia="Times New Roman" w:hAnsi="Arial" w:cs="Arial"/>
          <w:snapToGrid w:val="0"/>
          <w:sz w:val="20"/>
          <w:szCs w:val="20"/>
        </w:rPr>
        <w:t>3</w:t>
      </w:r>
      <w:r w:rsidR="00962B70" w:rsidRPr="00051DB2">
        <w:rPr>
          <w:rFonts w:ascii="Arial" w:eastAsia="Times New Roman" w:hAnsi="Arial" w:cs="Arial"/>
          <w:snapToGrid w:val="0"/>
          <w:sz w:val="20"/>
          <w:szCs w:val="20"/>
        </w:rPr>
        <w:t>.</w:t>
      </w:r>
      <w:r w:rsidR="00E3482D">
        <w:rPr>
          <w:rFonts w:ascii="Arial" w:eastAsia="Times New Roman" w:hAnsi="Arial" w:cs="Arial"/>
          <w:snapToGrid w:val="0"/>
          <w:sz w:val="20"/>
          <w:szCs w:val="20"/>
        </w:rPr>
        <w:t>2</w:t>
      </w:r>
      <w:r w:rsidR="00962B70" w:rsidRPr="00051DB2">
        <w:rPr>
          <w:rFonts w:ascii="Arial" w:eastAsia="Times New Roman" w:hAnsi="Arial" w:cs="Arial"/>
          <w:snapToGrid w:val="0"/>
          <w:sz w:val="20"/>
          <w:szCs w:val="20"/>
        </w:rPr>
        <w:tab/>
      </w:r>
      <w:r w:rsidR="00962B70" w:rsidRPr="00051DB2">
        <w:rPr>
          <w:rFonts w:ascii="Arial" w:eastAsia="Times New Roman" w:hAnsi="Arial" w:cs="Arial"/>
          <w:snapToGrid w:val="0"/>
          <w:sz w:val="20"/>
          <w:szCs w:val="20"/>
        </w:rPr>
        <w:tab/>
      </w:r>
      <w:r w:rsidR="00962B70" w:rsidRPr="00214AB8">
        <w:rPr>
          <w:rFonts w:ascii="Arial" w:eastAsia="Times New Roman" w:hAnsi="Arial" w:cs="Arial"/>
          <w:snapToGrid w:val="0"/>
          <w:sz w:val="20"/>
          <w:szCs w:val="20"/>
        </w:rPr>
        <w:t>The Company</w:t>
      </w:r>
      <w:r w:rsidR="00962B70" w:rsidRPr="00051DB2">
        <w:rPr>
          <w:rFonts w:ascii="Arial" w:eastAsia="Times New Roman" w:hAnsi="Arial" w:cs="Arial"/>
          <w:snapToGrid w:val="0"/>
          <w:sz w:val="20"/>
          <w:szCs w:val="20"/>
        </w:rPr>
        <w:t xml:space="preserve"> and / or PTO will supply upon request to the </w:t>
      </w:r>
      <w:r w:rsidR="00962B70" w:rsidRPr="00214AB8">
        <w:rPr>
          <w:rFonts w:ascii="Arial" w:eastAsia="Times New Roman" w:hAnsi="Arial" w:cs="Arial"/>
          <w:snapToGrid w:val="0"/>
          <w:sz w:val="20"/>
          <w:szCs w:val="20"/>
        </w:rPr>
        <w:t>CATO</w:t>
      </w:r>
      <w:r w:rsidR="00962B70" w:rsidRPr="00051DB2">
        <w:rPr>
          <w:rFonts w:ascii="Arial" w:eastAsia="Times New Roman" w:hAnsi="Arial" w:cs="Arial"/>
          <w:snapToGrid w:val="0"/>
          <w:sz w:val="20"/>
          <w:szCs w:val="20"/>
        </w:rPr>
        <w:t xml:space="preserve">, data to enable the </w:t>
      </w:r>
      <w:r w:rsidR="00962B70" w:rsidRPr="00214AB8">
        <w:rPr>
          <w:rFonts w:ascii="Arial" w:eastAsia="Times New Roman" w:hAnsi="Arial" w:cs="Arial"/>
          <w:snapToGrid w:val="0"/>
          <w:sz w:val="20"/>
          <w:szCs w:val="20"/>
        </w:rPr>
        <w:t>CATO</w:t>
      </w:r>
      <w:r w:rsidR="00962B70" w:rsidRPr="00051DB2">
        <w:rPr>
          <w:rFonts w:ascii="Arial" w:eastAsia="Times New Roman" w:hAnsi="Arial" w:cs="Arial"/>
          <w:snapToGrid w:val="0"/>
          <w:sz w:val="20"/>
          <w:szCs w:val="20"/>
        </w:rPr>
        <w:t xml:space="preserve"> to carry out the required simulations or supply the equivalent information required under the </w:t>
      </w:r>
      <w:r w:rsidR="00962B70" w:rsidRPr="00214AB8">
        <w:rPr>
          <w:rFonts w:ascii="Arial" w:eastAsia="Times New Roman" w:hAnsi="Arial" w:cs="Arial"/>
          <w:snapToGrid w:val="0"/>
          <w:sz w:val="20"/>
          <w:szCs w:val="20"/>
        </w:rPr>
        <w:t>STC</w:t>
      </w:r>
      <w:r w:rsidR="00962B70" w:rsidRPr="00051DB2">
        <w:rPr>
          <w:rFonts w:ascii="Arial" w:eastAsia="Times New Roman" w:hAnsi="Arial" w:cs="Arial"/>
          <w:snapToGrid w:val="0"/>
          <w:sz w:val="20"/>
          <w:szCs w:val="20"/>
        </w:rPr>
        <w:t>.</w:t>
      </w:r>
    </w:p>
    <w:p w14:paraId="4EB264FB" w14:textId="77777777" w:rsidR="00962B70" w:rsidRPr="00051DB2" w:rsidRDefault="00962B70" w:rsidP="00962B70">
      <w:pPr>
        <w:ind w:left="1440" w:hanging="1440"/>
        <w:jc w:val="both"/>
        <w:rPr>
          <w:rFonts w:ascii="Arial" w:eastAsia="Times New Roman" w:hAnsi="Arial" w:cs="Arial"/>
          <w:snapToGrid w:val="0"/>
          <w:sz w:val="20"/>
          <w:szCs w:val="20"/>
        </w:rPr>
      </w:pPr>
    </w:p>
    <w:p w14:paraId="140839E2" w14:textId="77777777" w:rsidR="00962B70" w:rsidRPr="00051DB2" w:rsidRDefault="00962B70" w:rsidP="00EE4B2E">
      <w:pPr>
        <w:tabs>
          <w:tab w:val="left" w:pos="0"/>
        </w:tabs>
        <w:jc w:val="both"/>
        <w:rPr>
          <w:rFonts w:ascii="Arial" w:eastAsia="Times New Roman" w:hAnsi="Arial" w:cs="Arial"/>
          <w:snapToGrid w:val="0"/>
          <w:sz w:val="20"/>
          <w:szCs w:val="20"/>
        </w:rPr>
      </w:pPr>
    </w:p>
    <w:p w14:paraId="1AA1417C" w14:textId="77777777" w:rsidR="00962B70" w:rsidRPr="00051DB2" w:rsidRDefault="00962B70" w:rsidP="00962B70">
      <w:pPr>
        <w:jc w:val="both"/>
        <w:rPr>
          <w:rFonts w:ascii="Arial" w:eastAsia="Times New Roman" w:hAnsi="Arial" w:cs="Arial"/>
          <w:snapToGrid w:val="0"/>
          <w:sz w:val="20"/>
          <w:szCs w:val="20"/>
        </w:rPr>
      </w:pPr>
    </w:p>
    <w:p w14:paraId="3759F63C" w14:textId="30B2516C" w:rsidR="00962B70" w:rsidRPr="00051DB2" w:rsidRDefault="00213BC1" w:rsidP="00962B70">
      <w:pPr>
        <w:tabs>
          <w:tab w:val="left" w:pos="0"/>
        </w:tabs>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w:t>
      </w:r>
      <w:r w:rsidR="00E3482D">
        <w:rPr>
          <w:rFonts w:ascii="Arial" w:eastAsia="Times New Roman" w:hAnsi="Arial" w:cs="Arial"/>
          <w:snapToGrid w:val="0"/>
          <w:sz w:val="20"/>
          <w:szCs w:val="20"/>
        </w:rPr>
        <w:t>6</w:t>
      </w:r>
      <w:r w:rsidR="00962B70" w:rsidRPr="00051DB2">
        <w:rPr>
          <w:rFonts w:ascii="Arial" w:eastAsia="Times New Roman" w:hAnsi="Arial" w:cs="Arial"/>
          <w:snapToGrid w:val="0"/>
          <w:sz w:val="20"/>
          <w:szCs w:val="20"/>
        </w:rPr>
        <w:tab/>
        <w:t>Compliance monitoring at the CATO Interface Point</w:t>
      </w:r>
    </w:p>
    <w:p w14:paraId="11481A84" w14:textId="77777777" w:rsidR="00962B70" w:rsidRPr="00051DB2" w:rsidRDefault="00962B70" w:rsidP="00962B70">
      <w:pPr>
        <w:jc w:val="both"/>
        <w:rPr>
          <w:rFonts w:ascii="Arial" w:eastAsia="Times New Roman" w:hAnsi="Arial" w:cs="Arial"/>
          <w:snapToGrid w:val="0"/>
          <w:sz w:val="20"/>
          <w:szCs w:val="20"/>
        </w:rPr>
      </w:pPr>
    </w:p>
    <w:p w14:paraId="162DEEB5" w14:textId="4087624E" w:rsidR="00962B70" w:rsidRPr="00051DB2" w:rsidRDefault="00213BC1" w:rsidP="00962B70">
      <w:pPr>
        <w:tabs>
          <w:tab w:val="left" w:pos="0"/>
        </w:tabs>
        <w:ind w:left="1418" w:hanging="1418"/>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w:t>
      </w:r>
      <w:r w:rsidR="00E3482D">
        <w:rPr>
          <w:rFonts w:ascii="Arial" w:eastAsia="Times New Roman" w:hAnsi="Arial" w:cs="Arial"/>
          <w:snapToGrid w:val="0"/>
          <w:sz w:val="20"/>
          <w:szCs w:val="20"/>
        </w:rPr>
        <w:t>6</w:t>
      </w:r>
      <w:r w:rsidR="00962B70" w:rsidRPr="00051DB2">
        <w:rPr>
          <w:rFonts w:ascii="Arial" w:eastAsia="Times New Roman" w:hAnsi="Arial" w:cs="Arial"/>
          <w:snapToGrid w:val="0"/>
          <w:sz w:val="20"/>
          <w:szCs w:val="20"/>
        </w:rPr>
        <w:t>.1</w:t>
      </w:r>
      <w:r w:rsidR="00962B70" w:rsidRPr="00051DB2">
        <w:rPr>
          <w:rFonts w:ascii="Arial" w:eastAsia="Times New Roman" w:hAnsi="Arial" w:cs="Arial"/>
          <w:snapToGrid w:val="0"/>
          <w:sz w:val="20"/>
          <w:szCs w:val="20"/>
        </w:rPr>
        <w:tab/>
        <w:t xml:space="preserve">To satisfy the requirements of the STC, CATOs shall ensure their </w:t>
      </w:r>
      <w:r w:rsidR="00962B70" w:rsidRPr="00214AB8">
        <w:rPr>
          <w:rFonts w:ascii="Arial" w:eastAsia="Times New Roman" w:hAnsi="Arial" w:cs="Arial"/>
          <w:snapToGrid w:val="0"/>
          <w:sz w:val="20"/>
          <w:szCs w:val="20"/>
        </w:rPr>
        <w:t>Plant</w:t>
      </w:r>
      <w:r w:rsidR="00962B70" w:rsidRPr="00051DB2">
        <w:rPr>
          <w:rFonts w:ascii="Arial" w:eastAsia="Times New Roman" w:hAnsi="Arial" w:cs="Arial"/>
          <w:snapToGrid w:val="0"/>
          <w:sz w:val="20"/>
          <w:szCs w:val="20"/>
        </w:rPr>
        <w:t xml:space="preserve"> and </w:t>
      </w:r>
      <w:r w:rsidR="00962B70" w:rsidRPr="00214AB8">
        <w:rPr>
          <w:rFonts w:ascii="Arial" w:eastAsia="Times New Roman" w:hAnsi="Arial" w:cs="Arial"/>
          <w:snapToGrid w:val="0"/>
          <w:sz w:val="20"/>
          <w:szCs w:val="20"/>
        </w:rPr>
        <w:t>Apparatus</w:t>
      </w:r>
      <w:r w:rsidR="00962B70" w:rsidRPr="00051DB2">
        <w:rPr>
          <w:rFonts w:ascii="Arial" w:eastAsia="Times New Roman" w:hAnsi="Arial" w:cs="Arial"/>
          <w:snapToGrid w:val="0"/>
          <w:sz w:val="20"/>
          <w:szCs w:val="20"/>
        </w:rPr>
        <w:t xml:space="preserve"> is equipped (where applicable), with the necessary equipment to measure the </w:t>
      </w:r>
      <w:r w:rsidR="00962B70" w:rsidRPr="00214AB8">
        <w:rPr>
          <w:rFonts w:ascii="Arial" w:eastAsia="Times New Roman" w:hAnsi="Arial" w:cs="Arial"/>
          <w:snapToGrid w:val="0"/>
          <w:sz w:val="20"/>
          <w:szCs w:val="20"/>
        </w:rPr>
        <w:t>Active Power</w:t>
      </w:r>
      <w:r w:rsidR="00962B70" w:rsidRPr="00051DB2">
        <w:rPr>
          <w:rFonts w:ascii="Arial" w:eastAsia="Times New Roman" w:hAnsi="Arial" w:cs="Arial"/>
          <w:snapToGrid w:val="0"/>
          <w:sz w:val="20"/>
          <w:szCs w:val="20"/>
        </w:rPr>
        <w:t xml:space="preserve"> and </w:t>
      </w:r>
      <w:r w:rsidR="00962B70" w:rsidRPr="00214AB8">
        <w:rPr>
          <w:rFonts w:ascii="Arial" w:eastAsia="Times New Roman" w:hAnsi="Arial" w:cs="Arial"/>
          <w:snapToGrid w:val="0"/>
          <w:sz w:val="20"/>
          <w:szCs w:val="20"/>
        </w:rPr>
        <w:t>Reactive Power</w:t>
      </w:r>
      <w:r w:rsidR="00962B70" w:rsidRPr="00051DB2">
        <w:rPr>
          <w:rFonts w:ascii="Arial" w:eastAsia="Times New Roman" w:hAnsi="Arial" w:cs="Arial"/>
          <w:snapToGrid w:val="0"/>
          <w:sz w:val="20"/>
          <w:szCs w:val="20"/>
        </w:rPr>
        <w:t>,</w:t>
      </w:r>
      <w:r w:rsidR="00962B70" w:rsidRPr="00051DB2" w:rsidDel="00355F55">
        <w:rPr>
          <w:rFonts w:ascii="Arial" w:eastAsia="Times New Roman" w:hAnsi="Arial" w:cs="Arial"/>
          <w:snapToGrid w:val="0"/>
          <w:sz w:val="20"/>
          <w:szCs w:val="16"/>
        </w:rPr>
        <w:t xml:space="preserve"> </w:t>
      </w:r>
      <w:r w:rsidR="00962B70" w:rsidRPr="00051DB2">
        <w:rPr>
          <w:rFonts w:ascii="Arial" w:eastAsia="Times New Roman" w:hAnsi="Arial" w:cs="Arial"/>
          <w:snapToGrid w:val="0"/>
          <w:sz w:val="20"/>
          <w:szCs w:val="20"/>
        </w:rPr>
        <w:t xml:space="preserve">at each CATO Interface Point. The requirement for and time frame for compliance monitoring shall be agreed between </w:t>
      </w:r>
      <w:r w:rsidR="00962B70" w:rsidRPr="00214AB8">
        <w:rPr>
          <w:rFonts w:ascii="Arial" w:eastAsia="Times New Roman" w:hAnsi="Arial" w:cs="Arial"/>
          <w:snapToGrid w:val="0"/>
          <w:sz w:val="20"/>
          <w:szCs w:val="20"/>
        </w:rPr>
        <w:t>The Company</w:t>
      </w:r>
      <w:r w:rsidR="00962B70" w:rsidRPr="00051DB2">
        <w:rPr>
          <w:rFonts w:ascii="Arial" w:eastAsia="Times New Roman" w:hAnsi="Arial" w:cs="Arial"/>
          <w:snapToGrid w:val="0"/>
          <w:sz w:val="20"/>
          <w:szCs w:val="20"/>
        </w:rPr>
        <w:t xml:space="preserve"> and PTO and the </w:t>
      </w:r>
      <w:r w:rsidR="00962B70" w:rsidRPr="00214AB8">
        <w:rPr>
          <w:rFonts w:ascii="Arial" w:eastAsia="Times New Roman" w:hAnsi="Arial" w:cs="Arial"/>
          <w:snapToGrid w:val="0"/>
          <w:sz w:val="20"/>
          <w:szCs w:val="20"/>
        </w:rPr>
        <w:t>CATO</w:t>
      </w:r>
      <w:r w:rsidR="00962B70" w:rsidRPr="00051DB2">
        <w:rPr>
          <w:rFonts w:ascii="Arial" w:eastAsia="Times New Roman" w:hAnsi="Arial" w:cs="Arial"/>
          <w:snapToGrid w:val="0"/>
          <w:sz w:val="20"/>
          <w:szCs w:val="20"/>
        </w:rPr>
        <w:t xml:space="preserve"> for each </w:t>
      </w:r>
      <w:r w:rsidR="00962B70" w:rsidRPr="00214AB8">
        <w:rPr>
          <w:rFonts w:ascii="Arial" w:eastAsia="Times New Roman" w:hAnsi="Arial" w:cs="Arial"/>
          <w:snapToGrid w:val="0"/>
          <w:sz w:val="20"/>
          <w:szCs w:val="20"/>
        </w:rPr>
        <w:t>CATO Interface Point</w:t>
      </w:r>
      <w:r w:rsidR="00962B70" w:rsidRPr="00051DB2">
        <w:rPr>
          <w:rFonts w:ascii="Arial" w:eastAsia="Times New Roman" w:hAnsi="Arial" w:cs="Arial"/>
          <w:snapToGrid w:val="0"/>
          <w:sz w:val="20"/>
          <w:szCs w:val="20"/>
        </w:rPr>
        <w:t>.</w:t>
      </w:r>
    </w:p>
    <w:p w14:paraId="72569945" w14:textId="77777777" w:rsidR="00962B70" w:rsidRPr="00051DB2" w:rsidRDefault="00962B70" w:rsidP="00962B70">
      <w:pPr>
        <w:jc w:val="center"/>
        <w:rPr>
          <w:rFonts w:ascii="Arial" w:eastAsia="Times New Roman" w:hAnsi="Arial" w:cs="Arial"/>
          <w:snapToGrid w:val="0"/>
          <w:sz w:val="20"/>
          <w:szCs w:val="20"/>
        </w:rPr>
      </w:pPr>
    </w:p>
    <w:p w14:paraId="7F42D6B0" w14:textId="77777777" w:rsidR="00962B70" w:rsidRPr="00051DB2" w:rsidRDefault="00962B70" w:rsidP="00962B70">
      <w:pPr>
        <w:jc w:val="both"/>
        <w:rPr>
          <w:rFonts w:eastAsia="Times New Roman"/>
          <w:b/>
          <w:bCs/>
          <w:color w:val="FF0000"/>
          <w:sz w:val="20"/>
          <w:szCs w:val="20"/>
          <w:u w:val="single"/>
        </w:rPr>
      </w:pPr>
    </w:p>
    <w:p w14:paraId="0071AE41" w14:textId="77777777" w:rsidR="00962B70" w:rsidRPr="00051DB2" w:rsidRDefault="00962B70">
      <w:pPr>
        <w:rPr>
          <w:rFonts w:ascii="Arial" w:eastAsia="Times New Roman" w:hAnsi="Arial" w:cs="Arial"/>
          <w:snapToGrid w:val="0"/>
          <w:sz w:val="20"/>
          <w:szCs w:val="20"/>
        </w:rPr>
      </w:pPr>
    </w:p>
    <w:p w14:paraId="0870B224" w14:textId="363B85DF" w:rsidR="00133235" w:rsidRPr="00051DB2" w:rsidRDefault="007048FC" w:rsidP="00133235">
      <w:pPr>
        <w:rPr>
          <w:rFonts w:ascii="Arial" w:eastAsia="Arial" w:hAnsi="Arial"/>
          <w:b/>
          <w:color w:val="000000"/>
          <w:sz w:val="24"/>
        </w:rPr>
      </w:pPr>
      <w:r w:rsidRPr="00051DB2">
        <w:rPr>
          <w:rFonts w:ascii="Arial" w:eastAsia="Arial" w:hAnsi="Arial"/>
          <w:b/>
          <w:color w:val="000000"/>
          <w:sz w:val="24"/>
        </w:rPr>
        <w:br w:type="page"/>
      </w:r>
    </w:p>
    <w:p w14:paraId="495F6B1D" w14:textId="77777777" w:rsidR="00133235" w:rsidRPr="00051DB2" w:rsidRDefault="00133235" w:rsidP="00133235">
      <w:pPr>
        <w:tabs>
          <w:tab w:val="left" w:pos="792"/>
        </w:tabs>
        <w:spacing w:before="182" w:line="274" w:lineRule="exact"/>
        <w:textAlignment w:val="baseline"/>
        <w:rPr>
          <w:rFonts w:ascii="Arial" w:eastAsia="Arial" w:hAnsi="Arial"/>
          <w:b/>
          <w:color w:val="000000"/>
          <w:sz w:val="24"/>
        </w:rPr>
      </w:pPr>
      <w:r w:rsidRPr="00051DB2">
        <w:rPr>
          <w:rFonts w:ascii="Arial" w:eastAsia="Arial" w:hAnsi="Arial"/>
          <w:b/>
          <w:color w:val="000000"/>
          <w:sz w:val="24"/>
        </w:rPr>
        <w:lastRenderedPageBreak/>
        <w:t>A1:</w:t>
      </w:r>
      <w:r w:rsidRPr="00051DB2">
        <w:rPr>
          <w:rFonts w:ascii="Arial" w:eastAsia="Arial" w:hAnsi="Arial"/>
          <w:b/>
          <w:color w:val="000000"/>
          <w:sz w:val="24"/>
        </w:rPr>
        <w:tab/>
        <w:t>EXAMPLE OF COMPLIANCE MONITORING STATEMENT</w:t>
      </w:r>
    </w:p>
    <w:p w14:paraId="6C9D09A7" w14:textId="77777777" w:rsidR="00133235" w:rsidRPr="00051DB2" w:rsidRDefault="00133235" w:rsidP="00133235">
      <w:pPr>
        <w:spacing w:before="78" w:line="398" w:lineRule="exact"/>
        <w:ind w:left="720" w:right="72" w:hanging="576"/>
        <w:textAlignment w:val="baseline"/>
        <w:rPr>
          <w:rFonts w:ascii="Arial" w:eastAsia="Arial" w:hAnsi="Arial"/>
          <w:color w:val="000000"/>
          <w:spacing w:val="-5"/>
          <w:sz w:val="21"/>
        </w:rPr>
      </w:pPr>
      <w:r w:rsidRPr="00051DB2">
        <w:rPr>
          <w:rFonts w:ascii="Arial" w:eastAsia="Arial" w:hAnsi="Arial"/>
          <w:color w:val="000000"/>
          <w:spacing w:val="-5"/>
          <w:sz w:val="21"/>
        </w:rPr>
        <w:t xml:space="preserve">An example of a Compliance Monitoring Statement spreadsheet is available on the STC website </w:t>
      </w:r>
      <w:hyperlink r:id="rId20">
        <w:r w:rsidRPr="00051DB2">
          <w:rPr>
            <w:rFonts w:ascii="Arial" w:eastAsia="Arial" w:hAnsi="Arial"/>
            <w:color w:val="0000FF"/>
            <w:spacing w:val="-5"/>
            <w:sz w:val="21"/>
            <w:u w:val="single"/>
          </w:rPr>
          <w:t>https://www.nationalgrideso.com/codes/system-operator-transmission-owner-code?code-documents</w:t>
        </w:r>
      </w:hyperlink>
      <w:r w:rsidRPr="00051DB2">
        <w:rPr>
          <w:rFonts w:ascii="Arial" w:eastAsia="Arial" w:hAnsi="Arial"/>
          <w:color w:val="000000"/>
          <w:spacing w:val="-5"/>
          <w:sz w:val="21"/>
        </w:rPr>
        <w:t xml:space="preserve"> </w:t>
      </w:r>
    </w:p>
    <w:p w14:paraId="779435C8" w14:textId="01DA2E76" w:rsidR="00F57ABE" w:rsidRPr="00051DB2" w:rsidRDefault="00F57ABE">
      <w:r w:rsidRPr="00051DB2">
        <w:br w:type="page"/>
      </w:r>
    </w:p>
    <w:tbl>
      <w:tblPr>
        <w:tblW w:w="10060" w:type="dxa"/>
        <w:tblLayout w:type="fixed"/>
        <w:tblCellMar>
          <w:left w:w="0" w:type="dxa"/>
          <w:right w:w="0" w:type="dxa"/>
        </w:tblCellMar>
        <w:tblLook w:val="0000" w:firstRow="0" w:lastRow="0" w:firstColumn="0" w:lastColumn="0" w:noHBand="0" w:noVBand="0"/>
      </w:tblPr>
      <w:tblGrid>
        <w:gridCol w:w="6941"/>
        <w:gridCol w:w="3119"/>
      </w:tblGrid>
      <w:tr w:rsidR="00F57ABE" w:rsidRPr="00051DB2" w14:paraId="3966671C" w14:textId="77777777">
        <w:trPr>
          <w:trHeight w:hRule="exact" w:val="4912"/>
        </w:trPr>
        <w:tc>
          <w:tcPr>
            <w:tcW w:w="6941" w:type="dxa"/>
          </w:tcPr>
          <w:p w14:paraId="50402B71" w14:textId="77777777" w:rsidR="00F57ABE" w:rsidRPr="00051DB2" w:rsidRDefault="00F57ABE" w:rsidP="00214AB8">
            <w:pPr>
              <w:tabs>
                <w:tab w:val="right" w:pos="6840"/>
              </w:tabs>
              <w:spacing w:before="1218" w:line="272" w:lineRule="exact"/>
              <w:textAlignment w:val="baseline"/>
              <w:rPr>
                <w:rFonts w:ascii="Arial" w:eastAsia="Arial" w:hAnsi="Arial"/>
                <w:b/>
                <w:i/>
                <w:color w:val="000000"/>
                <w:sz w:val="24"/>
              </w:rPr>
            </w:pPr>
            <w:r w:rsidRPr="00051DB2">
              <w:rPr>
                <w:rFonts w:ascii="Arial" w:eastAsia="Arial" w:hAnsi="Arial"/>
                <w:b/>
                <w:i/>
                <w:color w:val="000000"/>
                <w:sz w:val="24"/>
              </w:rPr>
              <w:lastRenderedPageBreak/>
              <w:t>A2:</w:t>
            </w:r>
            <w:r w:rsidRPr="00051DB2">
              <w:rPr>
                <w:rFonts w:ascii="Arial" w:eastAsia="Arial" w:hAnsi="Arial"/>
                <w:b/>
                <w:i/>
                <w:color w:val="000000"/>
                <w:sz w:val="24"/>
              </w:rPr>
              <w:tab/>
              <w:t>EXAMPLE OF TO AGREEMENT FOR ENERGISATION</w:t>
            </w:r>
          </w:p>
          <w:p w14:paraId="48CF6AD0" w14:textId="77777777" w:rsidR="00F57ABE" w:rsidRPr="00051DB2" w:rsidRDefault="00F57ABE">
            <w:pPr>
              <w:spacing w:before="177" w:line="206" w:lineRule="exact"/>
              <w:ind w:left="720" w:right="3996" w:hanging="576"/>
              <w:textAlignment w:val="baseline"/>
              <w:rPr>
                <w:rFonts w:ascii="Arial" w:eastAsia="Arial" w:hAnsi="Arial"/>
                <w:color w:val="000000"/>
                <w:spacing w:val="-4"/>
                <w:sz w:val="21"/>
              </w:rPr>
            </w:pPr>
            <w:r w:rsidRPr="00051DB2">
              <w:rPr>
                <w:rFonts w:ascii="Arial" w:eastAsia="Arial" w:hAnsi="Arial"/>
                <w:color w:val="000000"/>
                <w:spacing w:val="-4"/>
                <w:sz w:val="21"/>
              </w:rPr>
              <w:t>National Grid Electricity System Operator Ltd</w:t>
            </w:r>
          </w:p>
          <w:p w14:paraId="58418275" w14:textId="77777777" w:rsidR="00F57ABE" w:rsidRPr="00051DB2" w:rsidRDefault="00F57ABE">
            <w:pPr>
              <w:spacing w:before="113" w:line="242" w:lineRule="exact"/>
              <w:ind w:left="720" w:hanging="576"/>
              <w:textAlignment w:val="baseline"/>
              <w:rPr>
                <w:rFonts w:ascii="Arial" w:eastAsia="Arial" w:hAnsi="Arial"/>
                <w:color w:val="000000"/>
                <w:sz w:val="21"/>
              </w:rPr>
            </w:pPr>
            <w:r w:rsidRPr="00051DB2">
              <w:rPr>
                <w:rFonts w:ascii="Arial" w:eastAsia="Arial" w:hAnsi="Arial"/>
                <w:color w:val="000000"/>
                <w:sz w:val="21"/>
              </w:rPr>
              <w:t>National Grid House</w:t>
            </w:r>
          </w:p>
          <w:p w14:paraId="643694A0" w14:textId="77777777" w:rsidR="00F57ABE" w:rsidRPr="00051DB2" w:rsidRDefault="00F57ABE">
            <w:pPr>
              <w:spacing w:before="109" w:line="242" w:lineRule="exact"/>
              <w:ind w:left="720" w:hanging="576"/>
              <w:textAlignment w:val="baseline"/>
              <w:rPr>
                <w:rFonts w:ascii="Arial" w:eastAsia="Arial" w:hAnsi="Arial"/>
                <w:color w:val="000000"/>
                <w:sz w:val="21"/>
              </w:rPr>
            </w:pPr>
            <w:r w:rsidRPr="00051DB2">
              <w:rPr>
                <w:rFonts w:ascii="Arial" w:eastAsia="Arial" w:hAnsi="Arial"/>
                <w:color w:val="000000"/>
                <w:sz w:val="21"/>
              </w:rPr>
              <w:t>Faraday House, Warwick Technology Park</w:t>
            </w:r>
            <w:r w:rsidRPr="00051DB2">
              <w:rPr>
                <w:rFonts w:ascii="Arial" w:eastAsia="Arial" w:hAnsi="Arial"/>
                <w:color w:val="000000"/>
                <w:spacing w:val="-9"/>
                <w:sz w:val="21"/>
              </w:rPr>
              <w:t xml:space="preserve"> Gallows Hill Warwick CV34 6DA</w:t>
            </w:r>
          </w:p>
          <w:p w14:paraId="1CF09AF7" w14:textId="77777777" w:rsidR="00F57ABE" w:rsidRPr="00051DB2" w:rsidRDefault="00F57ABE">
            <w:pPr>
              <w:pBdr>
                <w:top w:val="single" w:sz="4" w:space="1" w:color="auto"/>
                <w:left w:val="single" w:sz="4" w:space="4" w:color="auto"/>
                <w:bottom w:val="single" w:sz="4" w:space="1" w:color="auto"/>
                <w:right w:val="single" w:sz="4" w:space="4" w:color="auto"/>
                <w:between w:val="single" w:sz="4" w:space="1" w:color="auto"/>
                <w:bar w:val="single" w:sz="4" w:color="auto"/>
              </w:pBdr>
              <w:spacing w:before="6" w:after="472" w:line="345" w:lineRule="exact"/>
              <w:ind w:left="720" w:right="5796" w:hanging="576"/>
              <w:textAlignment w:val="baseline"/>
              <w:rPr>
                <w:rFonts w:ascii="Arial" w:eastAsia="Arial" w:hAnsi="Arial"/>
                <w:color w:val="000000"/>
                <w:spacing w:val="-9"/>
                <w:sz w:val="21"/>
              </w:rPr>
            </w:pPr>
          </w:p>
        </w:tc>
        <w:tc>
          <w:tcPr>
            <w:tcW w:w="3119" w:type="dxa"/>
            <w:vAlign w:val="bottom"/>
          </w:tcPr>
          <w:p w14:paraId="5575AB3A" w14:textId="77777777" w:rsidR="00F57ABE" w:rsidRPr="00051DB2" w:rsidRDefault="00F57ABE">
            <w:pPr>
              <w:spacing w:before="2116" w:line="346" w:lineRule="exact"/>
              <w:ind w:left="720" w:right="1116" w:hanging="576"/>
              <w:textAlignment w:val="baseline"/>
              <w:rPr>
                <w:rFonts w:ascii="Arial" w:eastAsia="Arial" w:hAnsi="Arial"/>
                <w:color w:val="000000"/>
                <w:spacing w:val="29"/>
                <w:sz w:val="21"/>
              </w:rPr>
            </w:pPr>
            <w:r w:rsidRPr="00051DB2">
              <w:rPr>
                <w:rFonts w:ascii="Arial" w:eastAsia="Arial" w:hAnsi="Arial"/>
                <w:color w:val="000000"/>
                <w:spacing w:val="29"/>
                <w:sz w:val="21"/>
              </w:rPr>
              <w:t xml:space="preserve">Ref </w:t>
            </w:r>
            <w:proofErr w:type="spellStart"/>
            <w:r w:rsidRPr="00051DB2">
              <w:rPr>
                <w:rFonts w:ascii="Arial" w:eastAsia="Arial" w:hAnsi="Arial"/>
                <w:color w:val="000000"/>
                <w:spacing w:val="29"/>
                <w:sz w:val="21"/>
              </w:rPr>
              <w:t>Ref</w:t>
            </w:r>
            <w:proofErr w:type="spellEnd"/>
            <w:r w:rsidRPr="00051DB2">
              <w:rPr>
                <w:rFonts w:ascii="Arial" w:eastAsia="Arial" w:hAnsi="Arial"/>
                <w:color w:val="000000"/>
                <w:spacing w:val="29"/>
                <w:sz w:val="21"/>
              </w:rPr>
              <w:t xml:space="preserve"> Date</w:t>
            </w:r>
          </w:p>
          <w:p w14:paraId="1E36C470" w14:textId="77777777" w:rsidR="00F57ABE" w:rsidRPr="00051DB2" w:rsidRDefault="00F57ABE">
            <w:pPr>
              <w:spacing w:before="1169" w:line="242" w:lineRule="exact"/>
              <w:ind w:left="720" w:hanging="576"/>
              <w:textAlignment w:val="baseline"/>
              <w:rPr>
                <w:rFonts w:ascii="Arial" w:eastAsia="Arial" w:hAnsi="Arial"/>
                <w:color w:val="000000"/>
                <w:sz w:val="21"/>
              </w:rPr>
            </w:pPr>
            <w:r w:rsidRPr="00051DB2">
              <w:rPr>
                <w:rFonts w:ascii="Arial" w:eastAsia="Arial" w:hAnsi="Arial"/>
                <w:color w:val="000000"/>
                <w:sz w:val="21"/>
              </w:rPr>
              <w:t>Contact</w:t>
            </w:r>
          </w:p>
          <w:p w14:paraId="361AB389" w14:textId="77777777" w:rsidR="00F57ABE" w:rsidRPr="00051DB2" w:rsidRDefault="00F57ABE">
            <w:pPr>
              <w:spacing w:before="108" w:line="234" w:lineRule="exact"/>
              <w:ind w:left="720" w:hanging="576"/>
              <w:textAlignment w:val="baseline"/>
              <w:rPr>
                <w:rFonts w:ascii="Arial" w:eastAsia="Arial" w:hAnsi="Arial"/>
                <w:color w:val="000000"/>
                <w:sz w:val="21"/>
              </w:rPr>
            </w:pPr>
            <w:r w:rsidRPr="00051DB2">
              <w:rPr>
                <w:rFonts w:ascii="Arial" w:eastAsia="Arial" w:hAnsi="Arial"/>
                <w:color w:val="000000"/>
                <w:sz w:val="21"/>
              </w:rPr>
              <w:t>Telephone no</w:t>
            </w:r>
          </w:p>
        </w:tc>
      </w:tr>
    </w:tbl>
    <w:p w14:paraId="288E7CEF" w14:textId="77777777" w:rsidR="00F57ABE" w:rsidRPr="00051DB2" w:rsidRDefault="00F57ABE" w:rsidP="00F57ABE">
      <w:pPr>
        <w:spacing w:after="443" w:line="20" w:lineRule="exact"/>
        <w:ind w:left="720" w:hanging="576"/>
      </w:pPr>
    </w:p>
    <w:p w14:paraId="7D5B958B" w14:textId="77777777" w:rsidR="00F57ABE" w:rsidRPr="00051DB2" w:rsidRDefault="00F57ABE" w:rsidP="00F57ABE">
      <w:pPr>
        <w:spacing w:before="4" w:line="242" w:lineRule="exact"/>
        <w:ind w:left="720" w:hanging="576"/>
        <w:textAlignment w:val="baseline"/>
        <w:rPr>
          <w:rFonts w:ascii="Arial" w:eastAsia="Arial" w:hAnsi="Arial"/>
          <w:color w:val="000000"/>
          <w:spacing w:val="-4"/>
          <w:sz w:val="21"/>
        </w:rPr>
      </w:pPr>
      <w:r w:rsidRPr="00051DB2">
        <w:rPr>
          <w:rFonts w:ascii="Arial" w:eastAsia="Arial" w:hAnsi="Arial"/>
          <w:color w:val="000000"/>
          <w:spacing w:val="-4"/>
          <w:sz w:val="21"/>
        </w:rPr>
        <w:t>Dear XXXXXX</w:t>
      </w:r>
    </w:p>
    <w:p w14:paraId="3D84E298" w14:textId="77777777" w:rsidR="00F57ABE" w:rsidRPr="00051DB2" w:rsidRDefault="00F57ABE" w:rsidP="00F57ABE">
      <w:pPr>
        <w:spacing w:before="443" w:line="244" w:lineRule="exact"/>
        <w:ind w:left="720" w:hanging="576"/>
        <w:textAlignment w:val="baseline"/>
        <w:rPr>
          <w:rFonts w:ascii="Arial" w:eastAsia="Arial" w:hAnsi="Arial"/>
          <w:b/>
          <w:color w:val="000000"/>
          <w:spacing w:val="-4"/>
          <w:sz w:val="21"/>
        </w:rPr>
      </w:pPr>
      <w:r w:rsidRPr="00051DB2">
        <w:rPr>
          <w:rFonts w:ascii="Arial" w:eastAsia="Arial" w:hAnsi="Arial"/>
          <w:b/>
          <w:color w:val="000000"/>
          <w:spacing w:val="-4"/>
          <w:sz w:val="21"/>
        </w:rPr>
        <w:t>[CATO]</w:t>
      </w:r>
      <w:r w:rsidRPr="00051DB2">
        <w:rPr>
          <w:rFonts w:ascii="Arial" w:eastAsia="Arial" w:hAnsi="Arial"/>
          <w:b/>
          <w:color w:val="000000"/>
          <w:spacing w:val="-4"/>
        </w:rPr>
        <w:t xml:space="preserve">– </w:t>
      </w:r>
      <w:r w:rsidRPr="00051DB2">
        <w:rPr>
          <w:rFonts w:ascii="Arial" w:eastAsia="Arial" w:hAnsi="Arial"/>
          <w:b/>
          <w:color w:val="000000"/>
          <w:spacing w:val="-4"/>
          <w:sz w:val="21"/>
        </w:rPr>
        <w:t>Agreement for Energisation</w:t>
      </w:r>
    </w:p>
    <w:p w14:paraId="2DF5A6AE" w14:textId="1C516F25" w:rsidR="00F57ABE" w:rsidRPr="00051DB2" w:rsidRDefault="00F57ABE" w:rsidP="00F57ABE">
      <w:pPr>
        <w:spacing w:before="495" w:line="224"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[PTO], [CATO] and The Company are parties to a CATO-TO Connection Schedule dated </w:t>
      </w:r>
      <w:r w:rsidRPr="00051DB2">
        <w:rPr>
          <w:rFonts w:ascii="Arial" w:eastAsia="Arial" w:hAnsi="Arial"/>
          <w:i/>
          <w:color w:val="000000"/>
          <w:sz w:val="21"/>
        </w:rPr>
        <w:t xml:space="preserve">[date] </w:t>
      </w:r>
      <w:r w:rsidRPr="00051DB2">
        <w:rPr>
          <w:rFonts w:ascii="Arial" w:eastAsia="Arial" w:hAnsi="Arial"/>
          <w:color w:val="000000"/>
          <w:sz w:val="21"/>
        </w:rPr>
        <w:t xml:space="preserve">in respect of </w:t>
      </w:r>
      <w:r w:rsidRPr="00051DB2">
        <w:rPr>
          <w:rFonts w:ascii="Arial" w:eastAsia="Arial" w:hAnsi="Arial"/>
          <w:i/>
          <w:color w:val="000000"/>
          <w:sz w:val="21"/>
        </w:rPr>
        <w:t xml:space="preserve">[CATO] </w:t>
      </w:r>
      <w:r w:rsidRPr="00051DB2">
        <w:rPr>
          <w:rFonts w:ascii="Arial" w:eastAsia="Arial" w:hAnsi="Arial"/>
          <w:color w:val="000000"/>
          <w:sz w:val="21"/>
        </w:rPr>
        <w:t xml:space="preserve">(“the Site”) which facilitates the connection of the Site to the National Electricity Transmission System </w:t>
      </w:r>
    </w:p>
    <w:p w14:paraId="4408234C" w14:textId="77777777" w:rsidR="00F57ABE" w:rsidRPr="00051DB2" w:rsidRDefault="00F57ABE" w:rsidP="00F57ABE">
      <w:pPr>
        <w:spacing w:before="519" w:line="206" w:lineRule="exact"/>
        <w:ind w:left="720" w:hanging="576"/>
        <w:jc w:val="both"/>
        <w:textAlignment w:val="baseline"/>
        <w:rPr>
          <w:rFonts w:ascii="Arial" w:eastAsia="Arial" w:hAnsi="Arial"/>
          <w:color w:val="000000"/>
          <w:spacing w:val="-5"/>
          <w:sz w:val="21"/>
        </w:rPr>
      </w:pPr>
      <w:r w:rsidRPr="00051DB2">
        <w:rPr>
          <w:rFonts w:ascii="Arial" w:eastAsia="Arial" w:hAnsi="Arial"/>
          <w:color w:val="000000"/>
          <w:spacing w:val="-5"/>
          <w:sz w:val="21"/>
        </w:rPr>
        <w:t xml:space="preserve">The Company has received a Certificate of Readiness (COR) from the </w:t>
      </w:r>
      <w:proofErr w:type="gramStart"/>
      <w:r w:rsidRPr="00051DB2">
        <w:rPr>
          <w:rFonts w:ascii="Arial" w:eastAsia="Arial" w:hAnsi="Arial"/>
          <w:color w:val="000000"/>
          <w:spacing w:val="-5"/>
          <w:sz w:val="21"/>
        </w:rPr>
        <w:t>CATO, and</w:t>
      </w:r>
      <w:proofErr w:type="gramEnd"/>
      <w:r w:rsidRPr="00051DB2">
        <w:rPr>
          <w:rFonts w:ascii="Arial" w:eastAsia="Arial" w:hAnsi="Arial"/>
          <w:color w:val="000000"/>
          <w:spacing w:val="-5"/>
          <w:sz w:val="21"/>
        </w:rPr>
        <w:t xml:space="preserve"> has asked the PTO for confirmation that the CATO Equipment can be energised as specified in the COR attached to this letter.</w:t>
      </w:r>
    </w:p>
    <w:p w14:paraId="073EFC65" w14:textId="77777777" w:rsidR="00F57ABE" w:rsidRPr="00051DB2" w:rsidRDefault="00F57ABE" w:rsidP="00F57ABE">
      <w:pPr>
        <w:spacing w:before="513" w:line="207"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[PTO] hereby confirms its agreement, that The Company may issue an Energisation Notice consistent with the attached COR.</w:t>
      </w:r>
    </w:p>
    <w:p w14:paraId="166563BE" w14:textId="77777777" w:rsidR="00F57ABE" w:rsidRPr="00051DB2" w:rsidRDefault="00F57ABE" w:rsidP="00F57ABE">
      <w:pPr>
        <w:spacing w:before="463" w:line="242"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Should you require any further information please contact </w:t>
      </w:r>
      <w:r w:rsidRPr="00051DB2">
        <w:rPr>
          <w:rFonts w:ascii="Arial" w:eastAsia="Arial" w:hAnsi="Arial"/>
          <w:i/>
          <w:color w:val="000000"/>
          <w:spacing w:val="-3"/>
          <w:sz w:val="21"/>
        </w:rPr>
        <w:t>[</w:t>
      </w:r>
      <w:r w:rsidRPr="00051DB2">
        <w:rPr>
          <w:rFonts w:ascii="Arial" w:eastAsia="Arial" w:hAnsi="Arial"/>
          <w:color w:val="000000"/>
          <w:spacing w:val="-3"/>
          <w:sz w:val="21"/>
        </w:rPr>
        <w:t>[PTO]</w:t>
      </w:r>
      <w:r w:rsidRPr="00051DB2">
        <w:rPr>
          <w:rFonts w:ascii="Arial" w:eastAsia="Arial" w:hAnsi="Arial"/>
          <w:i/>
          <w:color w:val="000000"/>
          <w:spacing w:val="-3"/>
          <w:sz w:val="21"/>
        </w:rPr>
        <w:t xml:space="preserve">, </w:t>
      </w:r>
      <w:r w:rsidRPr="00051DB2">
        <w:rPr>
          <w:rFonts w:ascii="Arial" w:eastAsia="Arial" w:hAnsi="Arial"/>
          <w:color w:val="000000"/>
          <w:spacing w:val="-3"/>
          <w:sz w:val="21"/>
        </w:rPr>
        <w:t xml:space="preserve">telephone </w:t>
      </w:r>
      <w:r w:rsidRPr="00051DB2">
        <w:rPr>
          <w:rFonts w:ascii="Arial" w:eastAsia="Arial" w:hAnsi="Arial"/>
          <w:i/>
          <w:color w:val="000000"/>
          <w:spacing w:val="-3"/>
          <w:sz w:val="21"/>
        </w:rPr>
        <w:t>[telephone number].</w:t>
      </w:r>
    </w:p>
    <w:p w14:paraId="4AB03A94" w14:textId="77777777" w:rsidR="00F57ABE" w:rsidRPr="00051DB2" w:rsidRDefault="00F57ABE" w:rsidP="00F57ABE">
      <w:pPr>
        <w:spacing w:before="464" w:after="535" w:line="241" w:lineRule="exact"/>
        <w:ind w:left="720" w:hanging="576"/>
        <w:textAlignment w:val="baseline"/>
        <w:rPr>
          <w:rFonts w:ascii="Arial" w:eastAsia="Arial" w:hAnsi="Arial"/>
          <w:i/>
          <w:color w:val="000000"/>
          <w:spacing w:val="21"/>
          <w:sz w:val="21"/>
        </w:rPr>
      </w:pPr>
      <w:r w:rsidRPr="00051DB2">
        <w:rPr>
          <w:rFonts w:ascii="Arial" w:eastAsia="Arial" w:hAnsi="Arial"/>
          <w:i/>
          <w:color w:val="000000"/>
          <w:spacing w:val="21"/>
          <w:sz w:val="21"/>
        </w:rPr>
        <w:t>[PTO]</w:t>
      </w:r>
    </w:p>
    <w:p w14:paraId="65C40F56" w14:textId="77777777" w:rsidR="00F57ABE" w:rsidRPr="00051DB2" w:rsidRDefault="00F57ABE" w:rsidP="00F57ABE">
      <w:pPr>
        <w:spacing w:before="18" w:line="20" w:lineRule="exact"/>
        <w:ind w:left="720" w:hanging="576"/>
      </w:pPr>
    </w:p>
    <w:tbl>
      <w:tblPr>
        <w:tblW w:w="0" w:type="auto"/>
        <w:tblInd w:w="27" w:type="dxa"/>
        <w:tblLayout w:type="fixed"/>
        <w:tblCellMar>
          <w:left w:w="0" w:type="dxa"/>
          <w:right w:w="0" w:type="dxa"/>
        </w:tblCellMar>
        <w:tblLook w:val="0000" w:firstRow="0" w:lastRow="0" w:firstColumn="0" w:lastColumn="0" w:noHBand="0" w:noVBand="0"/>
      </w:tblPr>
      <w:tblGrid>
        <w:gridCol w:w="1829"/>
        <w:gridCol w:w="984"/>
        <w:gridCol w:w="758"/>
        <w:gridCol w:w="586"/>
        <w:gridCol w:w="989"/>
        <w:gridCol w:w="696"/>
        <w:gridCol w:w="878"/>
        <w:gridCol w:w="701"/>
        <w:gridCol w:w="883"/>
      </w:tblGrid>
      <w:tr w:rsidR="00F57ABE" w:rsidRPr="00051DB2" w14:paraId="21AA6B8E" w14:textId="77777777">
        <w:trPr>
          <w:trHeight w:hRule="exact" w:val="182"/>
        </w:trPr>
        <w:tc>
          <w:tcPr>
            <w:tcW w:w="8304" w:type="dxa"/>
            <w:gridSpan w:val="9"/>
            <w:tcBorders>
              <w:top w:val="single" w:sz="5" w:space="0" w:color="000000"/>
              <w:left w:val="single" w:sz="5" w:space="0" w:color="000000"/>
              <w:bottom w:val="single" w:sz="15" w:space="0" w:color="000000"/>
              <w:right w:val="single" w:sz="5" w:space="0" w:color="000000"/>
            </w:tcBorders>
            <w:shd w:val="clear" w:color="C0C0C0" w:fill="C0C0C0"/>
            <w:vAlign w:val="center"/>
          </w:tcPr>
          <w:p w14:paraId="2D8D52B3" w14:textId="3B6F724B" w:rsidR="00F57ABE" w:rsidRPr="00051DB2" w:rsidRDefault="00F57ABE">
            <w:pPr>
              <w:spacing w:after="13" w:line="143" w:lineRule="exact"/>
              <w:ind w:left="720" w:hanging="576"/>
              <w:textAlignment w:val="baseline"/>
              <w:rPr>
                <w:rFonts w:ascii="Arial" w:eastAsia="Arial" w:hAnsi="Arial"/>
                <w:b/>
                <w:color w:val="000000"/>
                <w:sz w:val="12"/>
              </w:rPr>
            </w:pPr>
            <w:r w:rsidRPr="00051DB2">
              <w:rPr>
                <w:rFonts w:ascii="Arial" w:eastAsia="Arial" w:hAnsi="Arial"/>
                <w:b/>
                <w:color w:val="000000"/>
                <w:sz w:val="12"/>
              </w:rPr>
              <w:t>Before Synchronisation (</w:t>
            </w:r>
            <w:proofErr w:type="spellStart"/>
            <w:r w:rsidR="005B39E4">
              <w:rPr>
                <w:rFonts w:ascii="Arial" w:eastAsia="Arial" w:hAnsi="Arial"/>
                <w:b/>
                <w:color w:val="000000"/>
                <w:sz w:val="12"/>
              </w:rPr>
              <w:t>P</w:t>
            </w:r>
            <w:r w:rsidR="00140E3A">
              <w:rPr>
                <w:rFonts w:ascii="Arial" w:eastAsia="Arial" w:hAnsi="Arial"/>
                <w:b/>
                <w:color w:val="000000"/>
                <w:sz w:val="12"/>
              </w:rPr>
              <w:t>t</w:t>
            </w:r>
            <w:r w:rsidR="005B39E4">
              <w:rPr>
                <w:rFonts w:ascii="Arial" w:eastAsia="Arial" w:hAnsi="Arial"/>
                <w:b/>
                <w:color w:val="000000"/>
                <w:sz w:val="12"/>
              </w:rPr>
              <w:t>L</w:t>
            </w:r>
            <w:proofErr w:type="spellEnd"/>
            <w:r w:rsidRPr="00051DB2">
              <w:rPr>
                <w:rFonts w:ascii="Arial" w:eastAsia="Arial" w:hAnsi="Arial"/>
                <w:b/>
                <w:color w:val="000000"/>
                <w:sz w:val="12"/>
              </w:rPr>
              <w:t>):</w:t>
            </w:r>
          </w:p>
        </w:tc>
      </w:tr>
      <w:tr w:rsidR="00F57ABE" w:rsidRPr="00051DB2" w14:paraId="20E945F7" w14:textId="77777777">
        <w:trPr>
          <w:trHeight w:hRule="exact" w:val="471"/>
        </w:trPr>
        <w:tc>
          <w:tcPr>
            <w:tcW w:w="1829" w:type="dxa"/>
            <w:tcBorders>
              <w:top w:val="single" w:sz="15" w:space="0" w:color="000000"/>
              <w:left w:val="single" w:sz="5" w:space="0" w:color="000000"/>
              <w:bottom w:val="single" w:sz="5" w:space="0" w:color="000000"/>
              <w:right w:val="single" w:sz="5" w:space="0" w:color="000000"/>
            </w:tcBorders>
          </w:tcPr>
          <w:p w14:paraId="21ECE7DA" w14:textId="77777777" w:rsidR="00F57ABE" w:rsidRPr="00051DB2" w:rsidRDefault="00F57ABE">
            <w:pPr>
              <w:spacing w:after="195" w:line="133" w:lineRule="exact"/>
              <w:ind w:left="720" w:hanging="576"/>
              <w:textAlignment w:val="baseline"/>
              <w:rPr>
                <w:rFonts w:ascii="Arial" w:eastAsia="Arial" w:hAnsi="Arial"/>
                <w:color w:val="000000"/>
                <w:sz w:val="11"/>
              </w:rPr>
            </w:pPr>
            <w:r w:rsidRPr="00051DB2">
              <w:rPr>
                <w:rFonts w:ascii="Arial" w:eastAsia="Arial" w:hAnsi="Arial"/>
                <w:color w:val="000000"/>
                <w:sz w:val="11"/>
              </w:rPr>
              <w:t xml:space="preserve">Special Automatic Facilities (e.g. </w:t>
            </w:r>
            <w:proofErr w:type="spellStart"/>
            <w:r w:rsidRPr="00051DB2">
              <w:rPr>
                <w:rFonts w:ascii="Arial" w:eastAsia="Arial" w:hAnsi="Arial"/>
                <w:color w:val="000000"/>
                <w:sz w:val="11"/>
              </w:rPr>
              <w:t>intertrip</w:t>
            </w:r>
            <w:proofErr w:type="spellEnd"/>
            <w:r w:rsidRPr="00051DB2">
              <w:rPr>
                <w:rFonts w:ascii="Arial" w:eastAsia="Arial" w:hAnsi="Arial"/>
                <w:color w:val="000000"/>
                <w:sz w:val="11"/>
              </w:rPr>
              <w:t>)</w:t>
            </w:r>
          </w:p>
        </w:tc>
        <w:tc>
          <w:tcPr>
            <w:tcW w:w="984" w:type="dxa"/>
            <w:tcBorders>
              <w:top w:val="single" w:sz="15" w:space="0" w:color="000000"/>
              <w:left w:val="single" w:sz="5" w:space="0" w:color="000000"/>
              <w:bottom w:val="single" w:sz="5" w:space="0" w:color="000000"/>
              <w:right w:val="single" w:sz="5" w:space="0" w:color="000000"/>
            </w:tcBorders>
          </w:tcPr>
          <w:p w14:paraId="188751B1" w14:textId="5D1EE40F" w:rsidR="00F57ABE" w:rsidRPr="00051DB2" w:rsidRDefault="00035AD0">
            <w:pPr>
              <w:spacing w:after="329" w:line="131" w:lineRule="exact"/>
              <w:ind w:left="720" w:hanging="576"/>
              <w:textAlignment w:val="baseline"/>
              <w:rPr>
                <w:rFonts w:ascii="Arial" w:eastAsia="Arial" w:hAnsi="Arial"/>
                <w:color w:val="000000"/>
                <w:sz w:val="11"/>
              </w:rPr>
            </w:pPr>
            <w:r>
              <w:rPr>
                <w:rFonts w:ascii="Arial" w:eastAsia="Arial" w:hAnsi="Arial"/>
                <w:color w:val="000000"/>
                <w:sz w:val="11"/>
              </w:rPr>
              <w:t>C</w:t>
            </w:r>
            <w:r w:rsidR="00F57ABE" w:rsidRPr="00051DB2">
              <w:rPr>
                <w:rFonts w:ascii="Arial" w:eastAsia="Arial" w:hAnsi="Arial"/>
                <w:color w:val="000000"/>
                <w:sz w:val="11"/>
              </w:rPr>
              <w:t>T</w:t>
            </w:r>
            <w:r>
              <w:rPr>
                <w:rFonts w:ascii="Arial" w:eastAsia="Arial" w:hAnsi="Arial"/>
                <w:color w:val="000000"/>
                <w:sz w:val="11"/>
              </w:rPr>
              <w:t>ISS</w:t>
            </w:r>
          </w:p>
        </w:tc>
        <w:tc>
          <w:tcPr>
            <w:tcW w:w="758" w:type="dxa"/>
            <w:tcBorders>
              <w:top w:val="single" w:sz="15" w:space="0" w:color="000000"/>
              <w:left w:val="single" w:sz="5" w:space="0" w:color="000000"/>
              <w:bottom w:val="single" w:sz="5" w:space="0" w:color="000000"/>
              <w:right w:val="single" w:sz="5" w:space="0" w:color="000000"/>
            </w:tcBorders>
          </w:tcPr>
          <w:p w14:paraId="1A55AF52" w14:textId="77777777" w:rsidR="00F57ABE" w:rsidRPr="00051DB2" w:rsidRDefault="00F57ABE">
            <w:pPr>
              <w:tabs>
                <w:tab w:val="decimal" w:pos="360"/>
              </w:tabs>
              <w:spacing w:after="329" w:line="131" w:lineRule="exact"/>
              <w:ind w:left="720" w:hanging="576"/>
              <w:textAlignment w:val="baseline"/>
              <w:rPr>
                <w:rFonts w:ascii="Arial" w:eastAsia="Arial" w:hAnsi="Arial"/>
                <w:color w:val="000000"/>
                <w:sz w:val="11"/>
              </w:rPr>
            </w:pPr>
            <w:r w:rsidRPr="00051DB2">
              <w:rPr>
                <w:rFonts w:ascii="Arial" w:eastAsia="Arial" w:hAnsi="Arial"/>
                <w:color w:val="000000"/>
                <w:sz w:val="11"/>
              </w:rPr>
              <w:t>2.3</w:t>
            </w:r>
          </w:p>
        </w:tc>
        <w:tc>
          <w:tcPr>
            <w:tcW w:w="586" w:type="dxa"/>
            <w:tcBorders>
              <w:top w:val="single" w:sz="15" w:space="0" w:color="000000"/>
              <w:left w:val="single" w:sz="5" w:space="0" w:color="000000"/>
              <w:bottom w:val="single" w:sz="5" w:space="0" w:color="000000"/>
              <w:right w:val="single" w:sz="5" w:space="0" w:color="000000"/>
            </w:tcBorders>
          </w:tcPr>
          <w:p w14:paraId="6433A338" w14:textId="77777777" w:rsidR="00F57ABE" w:rsidRPr="00051DB2" w:rsidRDefault="00F57ABE">
            <w:pPr>
              <w:spacing w:after="329" w:line="131" w:lineRule="exact"/>
              <w:ind w:left="720" w:right="380" w:hanging="576"/>
              <w:jc w:val="right"/>
              <w:textAlignment w:val="baseline"/>
              <w:rPr>
                <w:rFonts w:ascii="Arial" w:eastAsia="Arial" w:hAnsi="Arial"/>
                <w:color w:val="000000"/>
                <w:sz w:val="11"/>
              </w:rPr>
            </w:pPr>
            <w:r w:rsidRPr="00051DB2">
              <w:rPr>
                <w:rFonts w:ascii="Arial" w:eastAsia="Arial" w:hAnsi="Arial"/>
                <w:color w:val="000000"/>
                <w:sz w:val="11"/>
              </w:rPr>
              <w:t>Yes</w:t>
            </w:r>
          </w:p>
        </w:tc>
        <w:tc>
          <w:tcPr>
            <w:tcW w:w="989" w:type="dxa"/>
            <w:tcBorders>
              <w:top w:val="single" w:sz="15" w:space="0" w:color="000000"/>
              <w:left w:val="single" w:sz="5" w:space="0" w:color="000000"/>
              <w:bottom w:val="single" w:sz="5" w:space="0" w:color="000000"/>
              <w:right w:val="single" w:sz="5" w:space="0" w:color="000000"/>
            </w:tcBorders>
          </w:tcPr>
          <w:p w14:paraId="2C0991A8" w14:textId="77777777" w:rsidR="00F57ABE" w:rsidRPr="00051DB2" w:rsidRDefault="00F57ABE">
            <w:pPr>
              <w:ind w:left="720" w:hanging="576"/>
              <w:textAlignment w:val="baseline"/>
              <w:rPr>
                <w:rFonts w:ascii="Arial" w:eastAsia="Arial" w:hAnsi="Arial"/>
                <w:color w:val="000000"/>
                <w:sz w:val="24"/>
              </w:rPr>
            </w:pPr>
          </w:p>
        </w:tc>
        <w:tc>
          <w:tcPr>
            <w:tcW w:w="696" w:type="dxa"/>
            <w:tcBorders>
              <w:top w:val="single" w:sz="15" w:space="0" w:color="000000"/>
              <w:left w:val="single" w:sz="5" w:space="0" w:color="000000"/>
              <w:bottom w:val="single" w:sz="5" w:space="0" w:color="000000"/>
              <w:right w:val="single" w:sz="5" w:space="0" w:color="000000"/>
            </w:tcBorders>
          </w:tcPr>
          <w:p w14:paraId="0625AC9B" w14:textId="77777777" w:rsidR="00F57ABE" w:rsidRPr="00051DB2" w:rsidRDefault="00F57ABE">
            <w:pPr>
              <w:ind w:left="720" w:hanging="576"/>
              <w:textAlignment w:val="baseline"/>
              <w:rPr>
                <w:rFonts w:ascii="Arial" w:eastAsia="Arial" w:hAnsi="Arial"/>
                <w:color w:val="000000"/>
                <w:sz w:val="24"/>
              </w:rPr>
            </w:pPr>
          </w:p>
        </w:tc>
        <w:tc>
          <w:tcPr>
            <w:tcW w:w="878" w:type="dxa"/>
            <w:tcBorders>
              <w:top w:val="single" w:sz="15" w:space="0" w:color="000000"/>
              <w:left w:val="single" w:sz="5" w:space="0" w:color="000000"/>
              <w:bottom w:val="single" w:sz="5" w:space="0" w:color="000000"/>
              <w:right w:val="single" w:sz="5" w:space="0" w:color="000000"/>
            </w:tcBorders>
          </w:tcPr>
          <w:p w14:paraId="6E5B703A" w14:textId="77777777" w:rsidR="00F57ABE" w:rsidRPr="00051DB2" w:rsidRDefault="00F57ABE">
            <w:pPr>
              <w:ind w:left="720" w:hanging="576"/>
              <w:textAlignment w:val="baseline"/>
              <w:rPr>
                <w:rFonts w:ascii="Arial" w:eastAsia="Arial" w:hAnsi="Arial"/>
                <w:color w:val="000000"/>
                <w:sz w:val="24"/>
              </w:rPr>
            </w:pPr>
          </w:p>
        </w:tc>
        <w:tc>
          <w:tcPr>
            <w:tcW w:w="701" w:type="dxa"/>
            <w:tcBorders>
              <w:top w:val="single" w:sz="15" w:space="0" w:color="000000"/>
              <w:left w:val="single" w:sz="5" w:space="0" w:color="000000"/>
              <w:bottom w:val="single" w:sz="5" w:space="0" w:color="000000"/>
              <w:right w:val="single" w:sz="5" w:space="0" w:color="000000"/>
            </w:tcBorders>
          </w:tcPr>
          <w:p w14:paraId="44ED4A92" w14:textId="77777777" w:rsidR="00F57ABE" w:rsidRPr="00051DB2" w:rsidRDefault="00F57ABE">
            <w:pPr>
              <w:ind w:left="720" w:hanging="576"/>
              <w:textAlignment w:val="baseline"/>
              <w:rPr>
                <w:rFonts w:ascii="Arial" w:eastAsia="Arial" w:hAnsi="Arial"/>
                <w:color w:val="000000"/>
                <w:sz w:val="24"/>
              </w:rPr>
            </w:pPr>
          </w:p>
        </w:tc>
        <w:tc>
          <w:tcPr>
            <w:tcW w:w="883" w:type="dxa"/>
            <w:tcBorders>
              <w:top w:val="single" w:sz="15" w:space="0" w:color="000000"/>
              <w:left w:val="single" w:sz="5" w:space="0" w:color="000000"/>
              <w:bottom w:val="single" w:sz="5" w:space="0" w:color="000000"/>
              <w:right w:val="single" w:sz="5" w:space="0" w:color="000000"/>
            </w:tcBorders>
          </w:tcPr>
          <w:p w14:paraId="5E529349" w14:textId="77777777" w:rsidR="00F57ABE" w:rsidRPr="00051DB2" w:rsidRDefault="00F57ABE">
            <w:pPr>
              <w:ind w:left="720" w:hanging="576"/>
              <w:textAlignment w:val="baseline"/>
              <w:rPr>
                <w:rFonts w:ascii="Arial" w:eastAsia="Arial" w:hAnsi="Arial"/>
                <w:color w:val="000000"/>
                <w:sz w:val="24"/>
              </w:rPr>
            </w:pPr>
          </w:p>
        </w:tc>
      </w:tr>
      <w:tr w:rsidR="00F57ABE" w:rsidRPr="00051DB2" w14:paraId="60003A6A" w14:textId="77777777">
        <w:trPr>
          <w:trHeight w:hRule="exact" w:val="475"/>
        </w:trPr>
        <w:tc>
          <w:tcPr>
            <w:tcW w:w="1829" w:type="dxa"/>
            <w:tcBorders>
              <w:top w:val="single" w:sz="5" w:space="0" w:color="000000"/>
              <w:left w:val="single" w:sz="5" w:space="0" w:color="000000"/>
              <w:bottom w:val="single" w:sz="5" w:space="0" w:color="000000"/>
              <w:right w:val="single" w:sz="5" w:space="0" w:color="000000"/>
            </w:tcBorders>
          </w:tcPr>
          <w:p w14:paraId="302DE488" w14:textId="77777777" w:rsidR="00F57ABE" w:rsidRPr="00051DB2" w:rsidRDefault="00F57ABE">
            <w:pPr>
              <w:spacing w:after="65" w:line="131" w:lineRule="exact"/>
              <w:ind w:left="720" w:right="72" w:hanging="576"/>
              <w:textAlignment w:val="baseline"/>
              <w:rPr>
                <w:rFonts w:ascii="Arial" w:eastAsia="Arial" w:hAnsi="Arial"/>
                <w:color w:val="000000"/>
                <w:spacing w:val="-2"/>
                <w:sz w:val="11"/>
              </w:rPr>
            </w:pPr>
            <w:r w:rsidRPr="00051DB2">
              <w:rPr>
                <w:rFonts w:ascii="Arial" w:eastAsia="Arial" w:hAnsi="Arial"/>
                <w:color w:val="000000"/>
                <w:spacing w:val="-2"/>
                <w:sz w:val="11"/>
              </w:rPr>
              <w:t>Site Specific Technical, BCA App F5, evidence of compliance - System Monitoring</w:t>
            </w:r>
          </w:p>
        </w:tc>
        <w:tc>
          <w:tcPr>
            <w:tcW w:w="984" w:type="dxa"/>
            <w:tcBorders>
              <w:top w:val="single" w:sz="5" w:space="0" w:color="000000"/>
              <w:left w:val="single" w:sz="5" w:space="0" w:color="000000"/>
              <w:bottom w:val="single" w:sz="5" w:space="0" w:color="000000"/>
              <w:right w:val="single" w:sz="5" w:space="0" w:color="000000"/>
            </w:tcBorders>
          </w:tcPr>
          <w:p w14:paraId="6BA4FA0A" w14:textId="151E08C8" w:rsidR="00F57ABE" w:rsidRPr="00051DB2" w:rsidRDefault="00F57ABE">
            <w:pPr>
              <w:spacing w:after="329" w:line="131" w:lineRule="exact"/>
              <w:ind w:left="720" w:hanging="576"/>
              <w:textAlignment w:val="baseline"/>
              <w:rPr>
                <w:rFonts w:ascii="Arial" w:eastAsia="Arial" w:hAnsi="Arial"/>
                <w:color w:val="000000"/>
                <w:sz w:val="11"/>
              </w:rPr>
            </w:pPr>
            <w:proofErr w:type="gramStart"/>
            <w:r w:rsidRPr="00051DB2">
              <w:rPr>
                <w:rFonts w:ascii="Arial" w:eastAsia="Arial" w:hAnsi="Arial"/>
                <w:color w:val="000000"/>
                <w:sz w:val="11"/>
              </w:rPr>
              <w:t>,</w:t>
            </w:r>
            <w:r w:rsidR="00035AD0">
              <w:rPr>
                <w:rFonts w:ascii="Arial" w:eastAsia="Arial" w:hAnsi="Arial"/>
                <w:color w:val="000000"/>
                <w:sz w:val="11"/>
              </w:rPr>
              <w:t>CTISS</w:t>
            </w:r>
            <w:proofErr w:type="gramEnd"/>
          </w:p>
        </w:tc>
        <w:tc>
          <w:tcPr>
            <w:tcW w:w="758" w:type="dxa"/>
            <w:tcBorders>
              <w:top w:val="single" w:sz="5" w:space="0" w:color="000000"/>
              <w:left w:val="single" w:sz="5" w:space="0" w:color="000000"/>
              <w:bottom w:val="single" w:sz="5" w:space="0" w:color="000000"/>
              <w:right w:val="single" w:sz="5" w:space="0" w:color="000000"/>
            </w:tcBorders>
          </w:tcPr>
          <w:p w14:paraId="33193A29" w14:textId="77777777" w:rsidR="00F57ABE" w:rsidRPr="00051DB2" w:rsidRDefault="00F57ABE">
            <w:pPr>
              <w:tabs>
                <w:tab w:val="decimal" w:pos="360"/>
              </w:tabs>
              <w:spacing w:after="329" w:line="131" w:lineRule="exact"/>
              <w:ind w:left="720" w:hanging="576"/>
              <w:textAlignment w:val="baseline"/>
              <w:rPr>
                <w:rFonts w:ascii="Arial" w:eastAsia="Arial" w:hAnsi="Arial"/>
                <w:color w:val="000000"/>
                <w:sz w:val="11"/>
              </w:rPr>
            </w:pPr>
            <w:r w:rsidRPr="00051DB2">
              <w:rPr>
                <w:rFonts w:ascii="Arial" w:eastAsia="Arial" w:hAnsi="Arial"/>
                <w:color w:val="000000"/>
                <w:sz w:val="11"/>
              </w:rPr>
              <w:t>2.7</w:t>
            </w:r>
          </w:p>
        </w:tc>
        <w:tc>
          <w:tcPr>
            <w:tcW w:w="586" w:type="dxa"/>
            <w:tcBorders>
              <w:top w:val="single" w:sz="5" w:space="0" w:color="000000"/>
              <w:left w:val="single" w:sz="5" w:space="0" w:color="000000"/>
              <w:bottom w:val="single" w:sz="5" w:space="0" w:color="000000"/>
              <w:right w:val="single" w:sz="5" w:space="0" w:color="000000"/>
            </w:tcBorders>
          </w:tcPr>
          <w:p w14:paraId="69D8F95B" w14:textId="77777777" w:rsidR="00F57ABE" w:rsidRPr="00051DB2" w:rsidRDefault="00F57ABE">
            <w:pPr>
              <w:spacing w:after="329" w:line="131" w:lineRule="exact"/>
              <w:ind w:left="720" w:right="380" w:hanging="576"/>
              <w:jc w:val="right"/>
              <w:textAlignment w:val="baseline"/>
              <w:rPr>
                <w:rFonts w:ascii="Arial" w:eastAsia="Arial" w:hAnsi="Arial"/>
                <w:color w:val="000000"/>
                <w:sz w:val="11"/>
              </w:rPr>
            </w:pPr>
            <w:r w:rsidRPr="00051DB2">
              <w:rPr>
                <w:rFonts w:ascii="Arial" w:eastAsia="Arial" w:hAnsi="Arial"/>
                <w:color w:val="000000"/>
                <w:sz w:val="11"/>
              </w:rPr>
              <w:t>Yes</w:t>
            </w:r>
          </w:p>
        </w:tc>
        <w:tc>
          <w:tcPr>
            <w:tcW w:w="989" w:type="dxa"/>
            <w:tcBorders>
              <w:top w:val="single" w:sz="5" w:space="0" w:color="000000"/>
              <w:left w:val="single" w:sz="5" w:space="0" w:color="000000"/>
              <w:bottom w:val="single" w:sz="5" w:space="0" w:color="000000"/>
              <w:right w:val="single" w:sz="5" w:space="0" w:color="000000"/>
            </w:tcBorders>
          </w:tcPr>
          <w:p w14:paraId="43E2F652" w14:textId="77777777" w:rsidR="00F57ABE" w:rsidRPr="00051DB2" w:rsidRDefault="00F57ABE">
            <w:pPr>
              <w:ind w:left="720" w:hanging="576"/>
              <w:textAlignment w:val="baseline"/>
              <w:rPr>
                <w:rFonts w:ascii="Arial" w:eastAsia="Arial" w:hAnsi="Arial"/>
                <w:color w:val="000000"/>
                <w:sz w:val="24"/>
              </w:rPr>
            </w:pPr>
          </w:p>
        </w:tc>
        <w:tc>
          <w:tcPr>
            <w:tcW w:w="696" w:type="dxa"/>
            <w:tcBorders>
              <w:top w:val="single" w:sz="5" w:space="0" w:color="000000"/>
              <w:left w:val="single" w:sz="5" w:space="0" w:color="000000"/>
              <w:bottom w:val="single" w:sz="5" w:space="0" w:color="000000"/>
              <w:right w:val="single" w:sz="5" w:space="0" w:color="000000"/>
            </w:tcBorders>
          </w:tcPr>
          <w:p w14:paraId="75106E98" w14:textId="77777777" w:rsidR="00F57ABE" w:rsidRPr="00051DB2" w:rsidRDefault="00F57ABE">
            <w:pPr>
              <w:ind w:left="720" w:hanging="576"/>
              <w:textAlignment w:val="baseline"/>
              <w:rPr>
                <w:rFonts w:ascii="Arial" w:eastAsia="Arial" w:hAnsi="Arial"/>
                <w:color w:val="000000"/>
                <w:sz w:val="24"/>
              </w:rPr>
            </w:pPr>
          </w:p>
        </w:tc>
        <w:tc>
          <w:tcPr>
            <w:tcW w:w="878" w:type="dxa"/>
            <w:tcBorders>
              <w:top w:val="single" w:sz="5" w:space="0" w:color="000000"/>
              <w:left w:val="single" w:sz="5" w:space="0" w:color="000000"/>
              <w:bottom w:val="single" w:sz="5" w:space="0" w:color="000000"/>
              <w:right w:val="single" w:sz="5" w:space="0" w:color="000000"/>
            </w:tcBorders>
          </w:tcPr>
          <w:p w14:paraId="126FB003" w14:textId="77777777" w:rsidR="00F57ABE" w:rsidRPr="00051DB2" w:rsidRDefault="00F57ABE">
            <w:pPr>
              <w:ind w:left="720" w:hanging="576"/>
              <w:textAlignment w:val="baseline"/>
              <w:rPr>
                <w:rFonts w:ascii="Arial" w:eastAsia="Arial" w:hAnsi="Arial"/>
                <w:color w:val="000000"/>
                <w:sz w:val="24"/>
              </w:rPr>
            </w:pPr>
          </w:p>
        </w:tc>
        <w:tc>
          <w:tcPr>
            <w:tcW w:w="701" w:type="dxa"/>
            <w:tcBorders>
              <w:top w:val="single" w:sz="5" w:space="0" w:color="000000"/>
              <w:left w:val="single" w:sz="5" w:space="0" w:color="000000"/>
              <w:bottom w:val="single" w:sz="5" w:space="0" w:color="000000"/>
              <w:right w:val="single" w:sz="5" w:space="0" w:color="000000"/>
            </w:tcBorders>
          </w:tcPr>
          <w:p w14:paraId="61C0210E" w14:textId="77777777" w:rsidR="00F57ABE" w:rsidRPr="00051DB2" w:rsidRDefault="00F57ABE">
            <w:pPr>
              <w:ind w:left="720" w:hanging="576"/>
              <w:textAlignment w:val="baseline"/>
              <w:rPr>
                <w:rFonts w:ascii="Arial" w:eastAsia="Arial" w:hAnsi="Arial"/>
                <w:color w:val="000000"/>
                <w:sz w:val="24"/>
              </w:rPr>
            </w:pPr>
          </w:p>
        </w:tc>
        <w:tc>
          <w:tcPr>
            <w:tcW w:w="883" w:type="dxa"/>
            <w:tcBorders>
              <w:top w:val="single" w:sz="5" w:space="0" w:color="000000"/>
              <w:left w:val="single" w:sz="5" w:space="0" w:color="000000"/>
              <w:bottom w:val="single" w:sz="5" w:space="0" w:color="000000"/>
              <w:right w:val="single" w:sz="5" w:space="0" w:color="000000"/>
            </w:tcBorders>
          </w:tcPr>
          <w:p w14:paraId="22C0F83E" w14:textId="77777777" w:rsidR="00F57ABE" w:rsidRPr="00051DB2" w:rsidRDefault="00F57ABE">
            <w:pPr>
              <w:ind w:left="720" w:hanging="576"/>
              <w:textAlignment w:val="baseline"/>
              <w:rPr>
                <w:rFonts w:ascii="Arial" w:eastAsia="Arial" w:hAnsi="Arial"/>
                <w:color w:val="000000"/>
                <w:sz w:val="24"/>
              </w:rPr>
            </w:pPr>
          </w:p>
        </w:tc>
      </w:tr>
      <w:tr w:rsidR="00F57ABE" w:rsidRPr="00051DB2" w14:paraId="09D0D9BD" w14:textId="77777777">
        <w:trPr>
          <w:trHeight w:hRule="exact" w:val="182"/>
        </w:trPr>
        <w:tc>
          <w:tcPr>
            <w:tcW w:w="8304" w:type="dxa"/>
            <w:gridSpan w:val="9"/>
            <w:tcBorders>
              <w:top w:val="single" w:sz="5" w:space="0" w:color="000000"/>
              <w:left w:val="single" w:sz="5" w:space="0" w:color="000000"/>
              <w:bottom w:val="single" w:sz="15" w:space="0" w:color="000000"/>
              <w:right w:val="single" w:sz="5" w:space="0" w:color="000000"/>
            </w:tcBorders>
            <w:shd w:val="clear" w:color="C0C0C0" w:fill="C0C0C0"/>
            <w:vAlign w:val="center"/>
          </w:tcPr>
          <w:p w14:paraId="03CDD0D3" w14:textId="77777777" w:rsidR="00F57ABE" w:rsidRPr="00051DB2" w:rsidRDefault="00F57ABE">
            <w:pPr>
              <w:spacing w:after="23" w:line="143" w:lineRule="exact"/>
              <w:ind w:left="720" w:hanging="576"/>
              <w:textAlignment w:val="baseline"/>
              <w:rPr>
                <w:rFonts w:ascii="Arial" w:eastAsia="Arial" w:hAnsi="Arial"/>
                <w:b/>
                <w:color w:val="000000"/>
                <w:sz w:val="12"/>
              </w:rPr>
            </w:pPr>
            <w:r w:rsidRPr="00051DB2">
              <w:rPr>
                <w:rFonts w:ascii="Arial" w:eastAsia="Arial" w:hAnsi="Arial"/>
                <w:b/>
                <w:color w:val="000000"/>
                <w:sz w:val="12"/>
              </w:rPr>
              <w:t>Before Final Operational Notification:</w:t>
            </w:r>
          </w:p>
        </w:tc>
      </w:tr>
      <w:tr w:rsidR="00F57ABE" w:rsidRPr="00051DB2" w14:paraId="5E166CAF" w14:textId="77777777">
        <w:trPr>
          <w:trHeight w:hRule="exact" w:val="486"/>
        </w:trPr>
        <w:tc>
          <w:tcPr>
            <w:tcW w:w="1829" w:type="dxa"/>
            <w:tcBorders>
              <w:top w:val="single" w:sz="15" w:space="0" w:color="000000"/>
              <w:left w:val="single" w:sz="5" w:space="0" w:color="000000"/>
              <w:bottom w:val="single" w:sz="5" w:space="0" w:color="000000"/>
              <w:right w:val="single" w:sz="5" w:space="0" w:color="000000"/>
            </w:tcBorders>
          </w:tcPr>
          <w:p w14:paraId="2C3DEC25" w14:textId="77777777" w:rsidR="00F57ABE" w:rsidRPr="00051DB2" w:rsidRDefault="00F57ABE">
            <w:pPr>
              <w:spacing w:after="224" w:line="130" w:lineRule="exact"/>
              <w:ind w:left="720" w:hanging="576"/>
              <w:textAlignment w:val="baseline"/>
              <w:rPr>
                <w:rFonts w:ascii="Arial" w:eastAsia="Arial" w:hAnsi="Arial"/>
                <w:color w:val="000000"/>
                <w:sz w:val="11"/>
              </w:rPr>
            </w:pPr>
            <w:r w:rsidRPr="00051DB2">
              <w:rPr>
                <w:rFonts w:ascii="Arial" w:eastAsia="Arial" w:hAnsi="Arial"/>
                <w:color w:val="000000"/>
                <w:sz w:val="11"/>
              </w:rPr>
              <w:t>Compliance Tests on Demands (harmonics, flicker etc)</w:t>
            </w:r>
          </w:p>
        </w:tc>
        <w:tc>
          <w:tcPr>
            <w:tcW w:w="984" w:type="dxa"/>
            <w:tcBorders>
              <w:top w:val="single" w:sz="15" w:space="0" w:color="000000"/>
              <w:left w:val="single" w:sz="5" w:space="0" w:color="000000"/>
              <w:bottom w:val="single" w:sz="5" w:space="0" w:color="000000"/>
              <w:right w:val="single" w:sz="5" w:space="0" w:color="000000"/>
            </w:tcBorders>
          </w:tcPr>
          <w:p w14:paraId="5E992207" w14:textId="170C8A51" w:rsidR="00F57ABE" w:rsidRPr="00051DB2" w:rsidRDefault="003626F5">
            <w:pPr>
              <w:spacing w:after="224" w:line="130" w:lineRule="exact"/>
              <w:ind w:left="720" w:hanging="576"/>
              <w:textAlignment w:val="baseline"/>
              <w:rPr>
                <w:rFonts w:ascii="Arial" w:eastAsia="Arial" w:hAnsi="Arial"/>
                <w:color w:val="000000"/>
                <w:sz w:val="11"/>
              </w:rPr>
            </w:pPr>
            <w:r>
              <w:rPr>
                <w:rFonts w:ascii="Arial" w:eastAsia="Arial" w:hAnsi="Arial"/>
                <w:color w:val="000000"/>
                <w:sz w:val="11"/>
              </w:rPr>
              <w:t>E</w:t>
            </w:r>
            <w:r w:rsidR="00E00EE9">
              <w:rPr>
                <w:rFonts w:ascii="Arial" w:eastAsia="Arial" w:hAnsi="Arial"/>
                <w:color w:val="000000"/>
                <w:sz w:val="11"/>
              </w:rPr>
              <w:t>.</w:t>
            </w:r>
          </w:p>
        </w:tc>
        <w:tc>
          <w:tcPr>
            <w:tcW w:w="758" w:type="dxa"/>
            <w:tcBorders>
              <w:top w:val="single" w:sz="15" w:space="0" w:color="000000"/>
              <w:left w:val="single" w:sz="5" w:space="0" w:color="000000"/>
              <w:bottom w:val="single" w:sz="5" w:space="0" w:color="000000"/>
              <w:right w:val="single" w:sz="5" w:space="0" w:color="000000"/>
            </w:tcBorders>
          </w:tcPr>
          <w:p w14:paraId="33BB5789" w14:textId="77777777" w:rsidR="00F57ABE" w:rsidRPr="00051DB2" w:rsidRDefault="00F57ABE">
            <w:pPr>
              <w:tabs>
                <w:tab w:val="decimal" w:pos="360"/>
              </w:tabs>
              <w:spacing w:after="353" w:line="131" w:lineRule="exact"/>
              <w:ind w:left="720" w:hanging="576"/>
              <w:textAlignment w:val="baseline"/>
              <w:rPr>
                <w:rFonts w:ascii="Arial" w:eastAsia="Arial" w:hAnsi="Arial"/>
                <w:color w:val="000000"/>
                <w:sz w:val="11"/>
              </w:rPr>
            </w:pPr>
            <w:r w:rsidRPr="00051DB2">
              <w:rPr>
                <w:rFonts w:ascii="Arial" w:eastAsia="Arial" w:hAnsi="Arial"/>
                <w:color w:val="000000"/>
                <w:sz w:val="11"/>
              </w:rPr>
              <w:t>2.8</w:t>
            </w:r>
          </w:p>
        </w:tc>
        <w:tc>
          <w:tcPr>
            <w:tcW w:w="586" w:type="dxa"/>
            <w:tcBorders>
              <w:top w:val="single" w:sz="15" w:space="0" w:color="000000"/>
              <w:left w:val="single" w:sz="5" w:space="0" w:color="000000"/>
              <w:bottom w:val="single" w:sz="5" w:space="0" w:color="000000"/>
              <w:right w:val="single" w:sz="5" w:space="0" w:color="000000"/>
            </w:tcBorders>
          </w:tcPr>
          <w:p w14:paraId="3519F950" w14:textId="77777777" w:rsidR="00F57ABE" w:rsidRPr="00051DB2" w:rsidRDefault="00F57ABE">
            <w:pPr>
              <w:spacing w:after="353" w:line="131" w:lineRule="exact"/>
              <w:ind w:left="720" w:right="380" w:hanging="576"/>
              <w:jc w:val="right"/>
              <w:textAlignment w:val="baseline"/>
              <w:rPr>
                <w:rFonts w:ascii="Arial" w:eastAsia="Arial" w:hAnsi="Arial"/>
                <w:color w:val="000000"/>
                <w:sz w:val="11"/>
              </w:rPr>
            </w:pPr>
            <w:r w:rsidRPr="00051DB2">
              <w:rPr>
                <w:rFonts w:ascii="Arial" w:eastAsia="Arial" w:hAnsi="Arial"/>
                <w:color w:val="000000"/>
                <w:sz w:val="11"/>
              </w:rPr>
              <w:t>Yes</w:t>
            </w:r>
          </w:p>
        </w:tc>
        <w:tc>
          <w:tcPr>
            <w:tcW w:w="989" w:type="dxa"/>
            <w:tcBorders>
              <w:top w:val="single" w:sz="15" w:space="0" w:color="000000"/>
              <w:left w:val="single" w:sz="5" w:space="0" w:color="000000"/>
              <w:bottom w:val="single" w:sz="5" w:space="0" w:color="000000"/>
              <w:right w:val="single" w:sz="5" w:space="0" w:color="000000"/>
            </w:tcBorders>
          </w:tcPr>
          <w:p w14:paraId="407E4409" w14:textId="77777777" w:rsidR="00F57ABE" w:rsidRPr="00051DB2" w:rsidRDefault="00F57ABE">
            <w:pPr>
              <w:ind w:left="720" w:hanging="576"/>
              <w:textAlignment w:val="baseline"/>
              <w:rPr>
                <w:rFonts w:ascii="Arial" w:eastAsia="Arial" w:hAnsi="Arial"/>
                <w:color w:val="000000"/>
                <w:sz w:val="24"/>
              </w:rPr>
            </w:pPr>
          </w:p>
        </w:tc>
        <w:tc>
          <w:tcPr>
            <w:tcW w:w="696" w:type="dxa"/>
            <w:tcBorders>
              <w:top w:val="single" w:sz="15" w:space="0" w:color="000000"/>
              <w:left w:val="single" w:sz="5" w:space="0" w:color="000000"/>
              <w:bottom w:val="single" w:sz="5" w:space="0" w:color="000000"/>
              <w:right w:val="single" w:sz="5" w:space="0" w:color="000000"/>
            </w:tcBorders>
          </w:tcPr>
          <w:p w14:paraId="4704DC2B" w14:textId="77777777" w:rsidR="00F57ABE" w:rsidRPr="00051DB2" w:rsidRDefault="00F57ABE">
            <w:pPr>
              <w:ind w:left="720" w:hanging="576"/>
              <w:textAlignment w:val="baseline"/>
              <w:rPr>
                <w:rFonts w:ascii="Arial" w:eastAsia="Arial" w:hAnsi="Arial"/>
                <w:color w:val="000000"/>
                <w:sz w:val="24"/>
              </w:rPr>
            </w:pPr>
          </w:p>
        </w:tc>
        <w:tc>
          <w:tcPr>
            <w:tcW w:w="878" w:type="dxa"/>
            <w:tcBorders>
              <w:top w:val="single" w:sz="15" w:space="0" w:color="000000"/>
              <w:left w:val="single" w:sz="5" w:space="0" w:color="000000"/>
              <w:bottom w:val="single" w:sz="5" w:space="0" w:color="000000"/>
              <w:right w:val="single" w:sz="5" w:space="0" w:color="000000"/>
            </w:tcBorders>
          </w:tcPr>
          <w:p w14:paraId="207F41BA" w14:textId="77777777" w:rsidR="00F57ABE" w:rsidRPr="00051DB2" w:rsidRDefault="00F57ABE">
            <w:pPr>
              <w:ind w:left="720" w:hanging="576"/>
              <w:textAlignment w:val="baseline"/>
              <w:rPr>
                <w:rFonts w:ascii="Arial" w:eastAsia="Arial" w:hAnsi="Arial"/>
                <w:color w:val="000000"/>
                <w:sz w:val="24"/>
              </w:rPr>
            </w:pPr>
          </w:p>
        </w:tc>
        <w:tc>
          <w:tcPr>
            <w:tcW w:w="701" w:type="dxa"/>
            <w:tcBorders>
              <w:top w:val="single" w:sz="15" w:space="0" w:color="000000"/>
              <w:left w:val="single" w:sz="5" w:space="0" w:color="000000"/>
              <w:bottom w:val="single" w:sz="5" w:space="0" w:color="000000"/>
              <w:right w:val="single" w:sz="5" w:space="0" w:color="000000"/>
            </w:tcBorders>
          </w:tcPr>
          <w:p w14:paraId="4D0949D2" w14:textId="77777777" w:rsidR="00F57ABE" w:rsidRPr="00051DB2" w:rsidRDefault="00F57ABE">
            <w:pPr>
              <w:ind w:left="720" w:hanging="576"/>
              <w:textAlignment w:val="baseline"/>
              <w:rPr>
                <w:rFonts w:ascii="Arial" w:eastAsia="Arial" w:hAnsi="Arial"/>
                <w:color w:val="000000"/>
                <w:sz w:val="24"/>
              </w:rPr>
            </w:pPr>
          </w:p>
        </w:tc>
        <w:tc>
          <w:tcPr>
            <w:tcW w:w="883" w:type="dxa"/>
            <w:tcBorders>
              <w:top w:val="single" w:sz="15" w:space="0" w:color="000000"/>
              <w:left w:val="single" w:sz="5" w:space="0" w:color="000000"/>
              <w:bottom w:val="single" w:sz="5" w:space="0" w:color="000000"/>
              <w:right w:val="single" w:sz="5" w:space="0" w:color="000000"/>
            </w:tcBorders>
          </w:tcPr>
          <w:p w14:paraId="7861E18A" w14:textId="77777777" w:rsidR="00F57ABE" w:rsidRPr="00051DB2" w:rsidRDefault="00F57ABE">
            <w:pPr>
              <w:ind w:left="720" w:hanging="576"/>
              <w:textAlignment w:val="baseline"/>
              <w:rPr>
                <w:rFonts w:ascii="Arial" w:eastAsia="Arial" w:hAnsi="Arial"/>
                <w:color w:val="000000"/>
                <w:sz w:val="24"/>
              </w:rPr>
            </w:pPr>
          </w:p>
        </w:tc>
      </w:tr>
    </w:tbl>
    <w:p w14:paraId="1D5451AA" w14:textId="77777777" w:rsidR="00F57ABE" w:rsidRPr="00051DB2" w:rsidRDefault="00F57ABE" w:rsidP="00F57ABE">
      <w:pPr>
        <w:ind w:left="720" w:hanging="576"/>
        <w:sectPr w:rsidR="00F57ABE" w:rsidRPr="00051DB2">
          <w:footerReference w:type="default" r:id="rId21"/>
          <w:pgSz w:w="11904" w:h="16834"/>
          <w:pgMar w:top="680" w:right="1377" w:bottom="678" w:left="1327" w:header="720" w:footer="720" w:gutter="0"/>
          <w:cols w:space="720"/>
        </w:sectPr>
      </w:pPr>
    </w:p>
    <w:p w14:paraId="46CDA34D" w14:textId="77777777" w:rsidR="00F57ABE" w:rsidRPr="00051DB2" w:rsidRDefault="00F57ABE" w:rsidP="00F57ABE">
      <w:pPr>
        <w:tabs>
          <w:tab w:val="left" w:pos="792"/>
        </w:tabs>
        <w:spacing w:before="242" w:line="274" w:lineRule="exact"/>
        <w:ind w:left="720" w:hanging="576"/>
        <w:textAlignment w:val="baseline"/>
        <w:rPr>
          <w:rFonts w:ascii="Arial" w:eastAsia="Arial" w:hAnsi="Arial"/>
          <w:b/>
          <w:color w:val="000000"/>
          <w:sz w:val="24"/>
        </w:rPr>
      </w:pPr>
      <w:r w:rsidRPr="00051DB2">
        <w:rPr>
          <w:rFonts w:ascii="Arial" w:eastAsia="Arial" w:hAnsi="Arial"/>
          <w:b/>
          <w:color w:val="000000"/>
          <w:sz w:val="24"/>
        </w:rPr>
        <w:lastRenderedPageBreak/>
        <w:t>A3:</w:t>
      </w:r>
      <w:r w:rsidRPr="00051DB2">
        <w:rPr>
          <w:rFonts w:ascii="Arial" w:eastAsia="Arial" w:hAnsi="Arial"/>
          <w:b/>
          <w:color w:val="000000"/>
          <w:sz w:val="24"/>
        </w:rPr>
        <w:tab/>
        <w:t>EXAMPLE OF ENERGISATION OPERATIONAL NOTIFICATION</w:t>
      </w:r>
    </w:p>
    <w:p w14:paraId="59FE91D2" w14:textId="77777777" w:rsidR="00F57ABE" w:rsidRPr="00051DB2" w:rsidRDefault="00F57ABE" w:rsidP="00F57ABE">
      <w:pPr>
        <w:tabs>
          <w:tab w:val="left" w:pos="792"/>
          <w:tab w:val="left" w:pos="2592"/>
        </w:tabs>
        <w:spacing w:before="89" w:line="232" w:lineRule="exact"/>
        <w:ind w:left="720" w:hanging="576"/>
        <w:textAlignment w:val="baseline"/>
        <w:rPr>
          <w:rFonts w:ascii="Arial" w:eastAsia="Arial" w:hAnsi="Arial"/>
          <w:color w:val="000000"/>
          <w:sz w:val="13"/>
        </w:rPr>
      </w:pPr>
      <w:r w:rsidRPr="00051DB2">
        <w:rPr>
          <w:rFonts w:ascii="Arial" w:eastAsia="Arial" w:hAnsi="Arial"/>
          <w:color w:val="000000"/>
          <w:sz w:val="13"/>
        </w:rPr>
        <w:t>Date:</w:t>
      </w:r>
      <w:r w:rsidRPr="00051DB2">
        <w:rPr>
          <w:rFonts w:ascii="Arial" w:eastAsia="Arial" w:hAnsi="Arial"/>
          <w:color w:val="000000"/>
          <w:sz w:val="13"/>
        </w:rPr>
        <w:tab/>
      </w:r>
      <w:r w:rsidRPr="00051DB2">
        <w:rPr>
          <w:rFonts w:ascii="Arial" w:eastAsia="Arial" w:hAnsi="Arial"/>
          <w:color w:val="000000"/>
          <w:sz w:val="18"/>
        </w:rPr>
        <w:t>[</w:t>
      </w:r>
      <w:r w:rsidRPr="00051DB2">
        <w:rPr>
          <w:rFonts w:ascii="Arial" w:eastAsia="Arial" w:hAnsi="Arial"/>
          <w:color w:val="000000"/>
          <w:sz w:val="18"/>
        </w:rPr>
        <w:tab/>
        <w:t>]</w:t>
      </w:r>
    </w:p>
    <w:p w14:paraId="162CFEC2" w14:textId="77777777" w:rsidR="00F57ABE" w:rsidRPr="00051DB2" w:rsidRDefault="00F57ABE" w:rsidP="00F57ABE">
      <w:pPr>
        <w:tabs>
          <w:tab w:val="left" w:pos="792"/>
          <w:tab w:val="left" w:pos="2592"/>
        </w:tabs>
        <w:spacing w:before="89" w:line="194" w:lineRule="exact"/>
        <w:ind w:left="720" w:hanging="576"/>
        <w:textAlignment w:val="baseline"/>
        <w:rPr>
          <w:rFonts w:ascii="Arial" w:eastAsia="Arial" w:hAnsi="Arial"/>
          <w:color w:val="000000"/>
          <w:spacing w:val="1"/>
          <w:sz w:val="13"/>
        </w:rPr>
      </w:pPr>
      <w:r w:rsidRPr="00051DB2">
        <w:rPr>
          <w:rFonts w:ascii="Arial" w:eastAsia="Arial" w:hAnsi="Arial"/>
          <w:color w:val="000000"/>
          <w:spacing w:val="1"/>
          <w:sz w:val="13"/>
        </w:rPr>
        <w:t>Our Ref:</w:t>
      </w:r>
      <w:r w:rsidRPr="00051DB2">
        <w:rPr>
          <w:rFonts w:ascii="Arial" w:eastAsia="Arial" w:hAnsi="Arial"/>
          <w:color w:val="000000"/>
          <w:spacing w:val="1"/>
          <w:sz w:val="13"/>
        </w:rPr>
        <w:tab/>
      </w:r>
      <w:r w:rsidRPr="00051DB2">
        <w:rPr>
          <w:rFonts w:ascii="Arial" w:eastAsia="Arial" w:hAnsi="Arial"/>
          <w:color w:val="000000"/>
          <w:spacing w:val="1"/>
          <w:sz w:val="16"/>
        </w:rPr>
        <w:t>[</w:t>
      </w:r>
      <w:r w:rsidRPr="00051DB2">
        <w:rPr>
          <w:rFonts w:ascii="Arial" w:eastAsia="Arial" w:hAnsi="Arial"/>
          <w:color w:val="000000"/>
          <w:spacing w:val="1"/>
          <w:sz w:val="16"/>
        </w:rPr>
        <w:tab/>
        <w:t>]</w:t>
      </w:r>
    </w:p>
    <w:p w14:paraId="5736074E" w14:textId="77777777" w:rsidR="00F57ABE" w:rsidRPr="00051DB2" w:rsidRDefault="00F57ABE" w:rsidP="00F57ABE">
      <w:pPr>
        <w:tabs>
          <w:tab w:val="left" w:pos="6552"/>
        </w:tabs>
        <w:spacing w:before="121" w:line="256" w:lineRule="exact"/>
        <w:ind w:left="720" w:hanging="576"/>
        <w:textAlignment w:val="baseline"/>
        <w:rPr>
          <w:rFonts w:ascii="Arial" w:eastAsia="Arial" w:hAnsi="Arial"/>
          <w:color w:val="000000"/>
          <w:sz w:val="13"/>
        </w:rPr>
      </w:pPr>
      <w:r w:rsidRPr="00051DB2">
        <w:rPr>
          <w:rFonts w:ascii="Arial" w:eastAsia="Arial" w:hAnsi="Arial"/>
          <w:color w:val="000000"/>
          <w:sz w:val="13"/>
        </w:rPr>
        <w:t>Your Ref:</w:t>
      </w:r>
      <w:r w:rsidRPr="00051DB2">
        <w:rPr>
          <w:rFonts w:ascii="Arial" w:eastAsia="Arial" w:hAnsi="Arial"/>
          <w:color w:val="000000"/>
          <w:sz w:val="13"/>
        </w:rPr>
        <w:tab/>
      </w:r>
    </w:p>
    <w:p w14:paraId="4EC32955" w14:textId="77777777" w:rsidR="00F57ABE" w:rsidRPr="00051DB2" w:rsidRDefault="00F57ABE" w:rsidP="00F57ABE">
      <w:pPr>
        <w:tabs>
          <w:tab w:val="left" w:pos="6552"/>
        </w:tabs>
        <w:spacing w:before="121" w:line="256" w:lineRule="exact"/>
        <w:ind w:left="720" w:hanging="576"/>
        <w:textAlignment w:val="baseline"/>
        <w:rPr>
          <w:rFonts w:ascii="Arial" w:eastAsia="Arial" w:hAnsi="Arial"/>
          <w:color w:val="000000"/>
          <w:sz w:val="13"/>
        </w:rPr>
      </w:pPr>
    </w:p>
    <w:p w14:paraId="30156E3B" w14:textId="2D5F8377" w:rsidR="00F57ABE" w:rsidRPr="00677DC2" w:rsidDel="00677DC2" w:rsidRDefault="00F57ABE">
      <w:pPr>
        <w:rPr>
          <w:del w:id="246" w:author="Tammy Meek" w:date="2026-01-13T16:45:00Z" w16du:dateUtc="2026-01-13T16:45:00Z"/>
          <w:rFonts w:ascii="Arial" w:hAnsi="Arial" w:cs="Arial"/>
          <w:sz w:val="13"/>
          <w:rPrChange w:id="247" w:author="Tammy Meek" w:date="2026-01-13T16:44:00Z" w16du:dateUtc="2026-01-13T16:44:00Z">
            <w:rPr>
              <w:del w:id="248" w:author="Tammy Meek" w:date="2026-01-13T16:45:00Z" w16du:dateUtc="2026-01-13T16:45:00Z"/>
              <w:sz w:val="13"/>
            </w:rPr>
          </w:rPrChange>
        </w:rPr>
        <w:pPrChange w:id="249" w:author="Tammy Meek" w:date="2026-01-13T16:44:00Z" w16du:dateUtc="2026-01-13T16:44:00Z">
          <w:pPr>
            <w:tabs>
              <w:tab w:val="left" w:pos="6552"/>
            </w:tabs>
            <w:spacing w:before="121" w:line="256" w:lineRule="exact"/>
            <w:ind w:left="720" w:hanging="576"/>
            <w:textAlignment w:val="baseline"/>
          </w:pPr>
        </w:pPrChange>
      </w:pPr>
      <w:r w:rsidRPr="00677DC2">
        <w:rPr>
          <w:rFonts w:ascii="Arial" w:hAnsi="Arial" w:cs="Arial"/>
          <w:rPrChange w:id="250" w:author="Tammy Meek" w:date="2026-01-13T16:44:00Z" w16du:dateUtc="2026-01-13T16:44:00Z">
            <w:rPr/>
          </w:rPrChange>
        </w:rPr>
        <w:t>National Grid Electricity</w:t>
      </w:r>
      <w:ins w:id="251" w:author="Tammy Meek" w:date="2026-01-13T16:45:00Z" w16du:dateUtc="2026-01-13T16:45:00Z">
        <w:r w:rsidR="00677DC2">
          <w:rPr>
            <w:rFonts w:ascii="Arial" w:hAnsi="Arial" w:cs="Arial"/>
          </w:rPr>
          <w:t xml:space="preserve"> </w:t>
        </w:r>
      </w:ins>
    </w:p>
    <w:p w14:paraId="4132AACB" w14:textId="77777777" w:rsidR="00F57ABE" w:rsidRPr="00677DC2" w:rsidRDefault="00F57ABE">
      <w:pPr>
        <w:rPr>
          <w:ins w:id="252" w:author="Tammy Meek" w:date="2026-01-13T16:43:00Z" w16du:dateUtc="2026-01-13T16:43:00Z"/>
          <w:rFonts w:ascii="Arial" w:hAnsi="Arial" w:cs="Arial"/>
          <w:spacing w:val="-3"/>
          <w:rPrChange w:id="253" w:author="Tammy Meek" w:date="2026-01-13T16:44:00Z" w16du:dateUtc="2026-01-13T16:44:00Z">
            <w:rPr>
              <w:ins w:id="254" w:author="Tammy Meek" w:date="2026-01-13T16:43:00Z" w16du:dateUtc="2026-01-13T16:43:00Z"/>
              <w:spacing w:val="-3"/>
            </w:rPr>
          </w:rPrChange>
        </w:rPr>
        <w:pPrChange w:id="255" w:author="Tammy Meek" w:date="2026-01-13T16:44:00Z" w16du:dateUtc="2026-01-13T16:44:00Z">
          <w:pPr>
            <w:spacing w:after="120" w:line="236" w:lineRule="exact"/>
            <w:ind w:left="720" w:hanging="576"/>
            <w:textAlignment w:val="baseline"/>
          </w:pPr>
        </w:pPrChange>
      </w:pPr>
      <w:r w:rsidRPr="00677DC2">
        <w:rPr>
          <w:rFonts w:ascii="Arial" w:hAnsi="Arial" w:cs="Arial"/>
          <w:spacing w:val="-3"/>
          <w:rPrChange w:id="256" w:author="Tammy Meek" w:date="2026-01-13T16:44:00Z" w16du:dateUtc="2026-01-13T16:44:00Z">
            <w:rPr>
              <w:spacing w:val="-3"/>
            </w:rPr>
          </w:rPrChange>
        </w:rPr>
        <w:t>System Operator Ltd (“The Company”)</w:t>
      </w:r>
    </w:p>
    <w:p w14:paraId="47266780" w14:textId="0E0399CF" w:rsidR="00E66E80" w:rsidRPr="00677DC2" w:rsidRDefault="00E66E80">
      <w:pPr>
        <w:rPr>
          <w:ins w:id="257" w:author="Tammy Meek" w:date="2026-01-13T16:43:00Z" w16du:dateUtc="2026-01-13T16:43:00Z"/>
          <w:rFonts w:ascii="Arial" w:hAnsi="Arial" w:cs="Arial"/>
          <w:spacing w:val="-3"/>
          <w:rPrChange w:id="258" w:author="Tammy Meek" w:date="2026-01-13T16:44:00Z" w16du:dateUtc="2026-01-13T16:44:00Z">
            <w:rPr>
              <w:ins w:id="259" w:author="Tammy Meek" w:date="2026-01-13T16:43:00Z" w16du:dateUtc="2026-01-13T16:43:00Z"/>
              <w:spacing w:val="-3"/>
            </w:rPr>
          </w:rPrChange>
        </w:rPr>
        <w:pPrChange w:id="260" w:author="Tammy Meek" w:date="2026-01-13T16:44:00Z" w16du:dateUtc="2026-01-13T16:44:00Z">
          <w:pPr>
            <w:spacing w:after="120" w:line="236" w:lineRule="exact"/>
            <w:ind w:left="720" w:hanging="576"/>
            <w:textAlignment w:val="baseline"/>
          </w:pPr>
        </w:pPrChange>
      </w:pPr>
      <w:moveToRangeStart w:id="261" w:author="Tammy Meek" w:date="2026-01-13T16:43:00Z" w:name="move219215023"/>
      <w:moveTo w:id="262" w:author="Tammy Meek" w:date="2026-01-13T16:43:00Z" w16du:dateUtc="2026-01-13T16:43:00Z">
        <w:r w:rsidRPr="00677DC2">
          <w:rPr>
            <w:rFonts w:ascii="Arial" w:hAnsi="Arial" w:cs="Arial"/>
            <w:rPrChange w:id="263" w:author="Tammy Meek" w:date="2026-01-13T16:44:00Z" w16du:dateUtc="2026-01-13T16:44:00Z">
              <w:rPr/>
            </w:rPrChange>
          </w:rPr>
          <w:t>For the Attention of [</w:t>
        </w:r>
        <w:r w:rsidRPr="00677DC2">
          <w:rPr>
            <w:rFonts w:ascii="Arial" w:hAnsi="Arial" w:cs="Arial"/>
            <w:rPrChange w:id="264" w:author="Tammy Meek" w:date="2026-01-13T16:44:00Z" w16du:dateUtc="2026-01-13T16:44:00Z">
              <w:rPr/>
            </w:rPrChange>
          </w:rPr>
          <w:tab/>
          <w:t>]</w:t>
        </w:r>
      </w:moveTo>
      <w:moveToRangeEnd w:id="261"/>
    </w:p>
    <w:p w14:paraId="0DEA9B75" w14:textId="77777777" w:rsidR="00677DC2" w:rsidRPr="00677DC2" w:rsidRDefault="00677DC2" w:rsidP="00677DC2">
      <w:pPr>
        <w:rPr>
          <w:ins w:id="265" w:author="Tammy Meek" w:date="2026-01-13T16:43:00Z" w16du:dateUtc="2026-01-13T16:43:00Z"/>
          <w:rFonts w:ascii="Arial" w:hAnsi="Arial" w:cs="Arial"/>
          <w:rPrChange w:id="266" w:author="Tammy Meek" w:date="2026-01-13T16:44:00Z" w16du:dateUtc="2026-01-13T16:44:00Z">
            <w:rPr>
              <w:ins w:id="267" w:author="Tammy Meek" w:date="2026-01-13T16:43:00Z" w16du:dateUtc="2026-01-13T16:43:00Z"/>
              <w:rFonts w:cs="Arial"/>
            </w:rPr>
          </w:rPrChange>
        </w:rPr>
      </w:pPr>
      <w:ins w:id="268" w:author="Tammy Meek" w:date="2026-01-13T16:43:00Z" w16du:dateUtc="2026-01-13T16:43:00Z">
        <w:r w:rsidRPr="00677DC2">
          <w:rPr>
            <w:rFonts w:ascii="Arial" w:hAnsi="Arial" w:cs="Arial"/>
            <w:rPrChange w:id="269" w:author="Tammy Meek" w:date="2026-01-13T16:44:00Z" w16du:dateUtc="2026-01-13T16:44:00Z">
              <w:rPr>
                <w:rFonts w:cs="Arial"/>
              </w:rPr>
            </w:rPrChange>
          </w:rPr>
          <w:t xml:space="preserve">Faraday House, </w:t>
        </w:r>
      </w:ins>
    </w:p>
    <w:p w14:paraId="64FED762" w14:textId="77777777" w:rsidR="00677DC2" w:rsidRPr="00677DC2" w:rsidRDefault="00677DC2" w:rsidP="00677DC2">
      <w:pPr>
        <w:rPr>
          <w:ins w:id="270" w:author="Tammy Meek" w:date="2026-01-13T16:44:00Z" w16du:dateUtc="2026-01-13T16:44:00Z"/>
          <w:rFonts w:ascii="Arial" w:hAnsi="Arial" w:cs="Arial"/>
          <w:rPrChange w:id="271" w:author="Tammy Meek" w:date="2026-01-13T16:44:00Z" w16du:dateUtc="2026-01-13T16:44:00Z">
            <w:rPr>
              <w:ins w:id="272" w:author="Tammy Meek" w:date="2026-01-13T16:44:00Z" w16du:dateUtc="2026-01-13T16:44:00Z"/>
              <w:rFonts w:cs="Arial"/>
            </w:rPr>
          </w:rPrChange>
        </w:rPr>
      </w:pPr>
      <w:ins w:id="273" w:author="Tammy Meek" w:date="2026-01-13T16:43:00Z" w16du:dateUtc="2026-01-13T16:43:00Z">
        <w:r w:rsidRPr="00677DC2">
          <w:rPr>
            <w:rFonts w:ascii="Arial" w:hAnsi="Arial" w:cs="Arial"/>
            <w:rPrChange w:id="274" w:author="Tammy Meek" w:date="2026-01-13T16:44:00Z" w16du:dateUtc="2026-01-13T16:44:00Z">
              <w:rPr>
                <w:rFonts w:cs="Arial"/>
              </w:rPr>
            </w:rPrChange>
          </w:rPr>
          <w:t xml:space="preserve">Warwick Technology Park </w:t>
        </w:r>
      </w:ins>
    </w:p>
    <w:p w14:paraId="7390EAB1" w14:textId="27FAFF2C" w:rsidR="00677DC2" w:rsidRPr="00677DC2" w:rsidRDefault="00677DC2" w:rsidP="00677DC2">
      <w:pPr>
        <w:rPr>
          <w:ins w:id="275" w:author="Tammy Meek" w:date="2026-01-13T16:44:00Z" w16du:dateUtc="2026-01-13T16:44:00Z"/>
          <w:rFonts w:ascii="Arial" w:hAnsi="Arial" w:cs="Arial"/>
          <w:rPrChange w:id="276" w:author="Tammy Meek" w:date="2026-01-13T16:44:00Z" w16du:dateUtc="2026-01-13T16:44:00Z">
            <w:rPr>
              <w:ins w:id="277" w:author="Tammy Meek" w:date="2026-01-13T16:44:00Z" w16du:dateUtc="2026-01-13T16:44:00Z"/>
              <w:rFonts w:cs="Arial"/>
            </w:rPr>
          </w:rPrChange>
        </w:rPr>
      </w:pPr>
      <w:ins w:id="278" w:author="Tammy Meek" w:date="2026-01-13T16:43:00Z" w16du:dateUtc="2026-01-13T16:43:00Z">
        <w:r w:rsidRPr="00677DC2">
          <w:rPr>
            <w:rFonts w:ascii="Arial" w:hAnsi="Arial" w:cs="Arial"/>
            <w:rPrChange w:id="279" w:author="Tammy Meek" w:date="2026-01-13T16:44:00Z" w16du:dateUtc="2026-01-13T16:44:00Z">
              <w:rPr>
                <w:rFonts w:cs="Arial"/>
              </w:rPr>
            </w:rPrChange>
          </w:rPr>
          <w:t xml:space="preserve">Gallows Hill </w:t>
        </w:r>
      </w:ins>
    </w:p>
    <w:p w14:paraId="6563A8CF" w14:textId="77777777" w:rsidR="00677DC2" w:rsidRPr="00677DC2" w:rsidRDefault="00677DC2" w:rsidP="00677DC2">
      <w:pPr>
        <w:rPr>
          <w:ins w:id="280" w:author="Tammy Meek" w:date="2026-01-13T16:44:00Z" w16du:dateUtc="2026-01-13T16:44:00Z"/>
          <w:rFonts w:ascii="Arial" w:hAnsi="Arial" w:cs="Arial"/>
          <w:rPrChange w:id="281" w:author="Tammy Meek" w:date="2026-01-13T16:44:00Z" w16du:dateUtc="2026-01-13T16:44:00Z">
            <w:rPr>
              <w:ins w:id="282" w:author="Tammy Meek" w:date="2026-01-13T16:44:00Z" w16du:dateUtc="2026-01-13T16:44:00Z"/>
              <w:rFonts w:cs="Arial"/>
            </w:rPr>
          </w:rPrChange>
        </w:rPr>
      </w:pPr>
      <w:ins w:id="283" w:author="Tammy Meek" w:date="2026-01-13T16:43:00Z" w16du:dateUtc="2026-01-13T16:43:00Z">
        <w:r w:rsidRPr="00677DC2">
          <w:rPr>
            <w:rFonts w:ascii="Arial" w:hAnsi="Arial" w:cs="Arial"/>
            <w:rPrChange w:id="284" w:author="Tammy Meek" w:date="2026-01-13T16:44:00Z" w16du:dateUtc="2026-01-13T16:44:00Z">
              <w:rPr>
                <w:rFonts w:cs="Arial"/>
              </w:rPr>
            </w:rPrChange>
          </w:rPr>
          <w:t xml:space="preserve">Warwick </w:t>
        </w:r>
      </w:ins>
    </w:p>
    <w:p w14:paraId="24AE3AB6" w14:textId="3C676392" w:rsidR="00677DC2" w:rsidRDefault="00677DC2" w:rsidP="00677DC2">
      <w:pPr>
        <w:rPr>
          <w:ins w:id="285" w:author="Tammy Meek" w:date="2026-01-13T16:44:00Z" w16du:dateUtc="2026-01-13T16:44:00Z"/>
          <w:rFonts w:ascii="Arial" w:hAnsi="Arial" w:cs="Arial"/>
        </w:rPr>
      </w:pPr>
      <w:ins w:id="286" w:author="Tammy Meek" w:date="2026-01-13T16:43:00Z" w16du:dateUtc="2026-01-13T16:43:00Z">
        <w:r w:rsidRPr="00677DC2">
          <w:rPr>
            <w:rFonts w:ascii="Arial" w:hAnsi="Arial" w:cs="Arial"/>
            <w:rPrChange w:id="287" w:author="Tammy Meek" w:date="2026-01-13T16:44:00Z" w16du:dateUtc="2026-01-13T16:44:00Z">
              <w:rPr>
                <w:rFonts w:cs="Arial"/>
              </w:rPr>
            </w:rPrChange>
          </w:rPr>
          <w:t>CV34 6DA</w:t>
        </w:r>
      </w:ins>
    </w:p>
    <w:p w14:paraId="1BEBC190" w14:textId="77777777" w:rsidR="00677DC2" w:rsidRDefault="00677DC2" w:rsidP="00677DC2">
      <w:pPr>
        <w:rPr>
          <w:ins w:id="288" w:author="Tammy Meek" w:date="2026-01-13T16:44:00Z" w16du:dateUtc="2026-01-13T16:44:00Z"/>
          <w:rFonts w:ascii="Arial" w:hAnsi="Arial" w:cs="Arial"/>
        </w:rPr>
      </w:pPr>
    </w:p>
    <w:p w14:paraId="76DE4CB2" w14:textId="77777777" w:rsidR="00677DC2" w:rsidRDefault="00677DC2" w:rsidP="00677DC2">
      <w:pPr>
        <w:rPr>
          <w:ins w:id="289" w:author="Tammy Meek" w:date="2026-01-13T16:44:00Z" w16du:dateUtc="2026-01-13T16:44:00Z"/>
          <w:rFonts w:ascii="Arial" w:hAnsi="Arial" w:cs="Arial"/>
        </w:rPr>
      </w:pPr>
    </w:p>
    <w:p w14:paraId="64FB5B48" w14:textId="77777777" w:rsidR="00677DC2" w:rsidRPr="00827281" w:rsidRDefault="00677DC2">
      <w:pPr>
        <w:jc w:val="right"/>
        <w:rPr>
          <w:ins w:id="290" w:author="Tammy Meek" w:date="2026-01-13T16:44:00Z" w16du:dateUtc="2026-01-13T16:44:00Z"/>
          <w:rFonts w:ascii="Arial" w:hAnsi="Arial" w:cs="Arial"/>
        </w:rPr>
        <w:pPrChange w:id="291" w:author="Tammy Meek" w:date="2026-01-13T16:45:00Z" w16du:dateUtc="2026-01-13T16:45:00Z">
          <w:pPr/>
        </w:pPrChange>
      </w:pPr>
      <w:ins w:id="292" w:author="Tammy Meek" w:date="2026-01-13T16:44:00Z" w16du:dateUtc="2026-01-13T16:44:00Z">
        <w:r w:rsidRPr="00827281">
          <w:rPr>
            <w:rFonts w:ascii="Arial" w:hAnsi="Arial" w:cs="Arial"/>
          </w:rPr>
          <w:t xml:space="preserve">Tel No: 01926-65#### </w:t>
        </w:r>
      </w:ins>
    </w:p>
    <w:p w14:paraId="19E9C20F" w14:textId="77777777" w:rsidR="00677DC2" w:rsidRPr="00827281" w:rsidRDefault="00677DC2">
      <w:pPr>
        <w:jc w:val="right"/>
        <w:rPr>
          <w:ins w:id="293" w:author="Tammy Meek" w:date="2026-01-13T16:44:00Z" w16du:dateUtc="2026-01-13T16:44:00Z"/>
          <w:rFonts w:ascii="Arial" w:hAnsi="Arial" w:cs="Arial"/>
        </w:rPr>
        <w:pPrChange w:id="294" w:author="Tammy Meek" w:date="2026-01-13T16:45:00Z" w16du:dateUtc="2026-01-13T16:45:00Z">
          <w:pPr/>
        </w:pPrChange>
      </w:pPr>
      <w:ins w:id="295" w:author="Tammy Meek" w:date="2026-01-13T16:44:00Z" w16du:dateUtc="2026-01-13T16:44:00Z">
        <w:r w:rsidRPr="00827281">
          <w:rPr>
            <w:rFonts w:ascii="Arial" w:hAnsi="Arial" w:cs="Arial"/>
          </w:rPr>
          <w:t xml:space="preserve">Fax No: 01926-65#### </w:t>
        </w:r>
      </w:ins>
    </w:p>
    <w:p w14:paraId="37C67851" w14:textId="77777777" w:rsidR="00677DC2" w:rsidRPr="00827281" w:rsidRDefault="00677DC2">
      <w:pPr>
        <w:jc w:val="right"/>
        <w:rPr>
          <w:ins w:id="296" w:author="Tammy Meek" w:date="2026-01-13T16:44:00Z" w16du:dateUtc="2026-01-13T16:44:00Z"/>
          <w:rFonts w:ascii="Arial" w:hAnsi="Arial" w:cs="Arial"/>
        </w:rPr>
        <w:pPrChange w:id="297" w:author="Tammy Meek" w:date="2026-01-13T16:45:00Z" w16du:dateUtc="2026-01-13T16:45:00Z">
          <w:pPr/>
        </w:pPrChange>
      </w:pPr>
      <w:ins w:id="298" w:author="Tammy Meek" w:date="2026-01-13T16:44:00Z" w16du:dateUtc="2026-01-13T16:44:00Z">
        <w:r w:rsidRPr="00827281">
          <w:rPr>
            <w:rFonts w:ascii="Arial" w:hAnsi="Arial" w:cs="Arial"/>
          </w:rPr>
          <w:t>Mobile: ###########</w:t>
        </w:r>
      </w:ins>
    </w:p>
    <w:p w14:paraId="5A879F7D" w14:textId="54027E1C" w:rsidR="00677DC2" w:rsidRPr="00677DC2" w:rsidRDefault="00677DC2">
      <w:pPr>
        <w:jc w:val="right"/>
        <w:rPr>
          <w:ins w:id="299" w:author="Tammy Meek" w:date="2026-01-13T16:43:00Z" w16du:dateUtc="2026-01-13T16:43:00Z"/>
          <w:rFonts w:ascii="Arial" w:hAnsi="Arial" w:cs="Arial"/>
          <w:rPrChange w:id="300" w:author="Tammy Meek" w:date="2026-01-13T16:44:00Z" w16du:dateUtc="2026-01-13T16:44:00Z">
            <w:rPr>
              <w:ins w:id="301" w:author="Tammy Meek" w:date="2026-01-13T16:43:00Z" w16du:dateUtc="2026-01-13T16:43:00Z"/>
              <w:rFonts w:cs="Arial"/>
            </w:rPr>
          </w:rPrChange>
        </w:rPr>
        <w:pPrChange w:id="302" w:author="Tammy Meek" w:date="2026-01-13T16:45:00Z" w16du:dateUtc="2026-01-13T16:45:00Z">
          <w:pPr/>
        </w:pPrChange>
      </w:pPr>
      <w:ins w:id="303" w:author="Tammy Meek" w:date="2026-01-13T16:44:00Z" w16du:dateUtc="2026-01-13T16:44:00Z">
        <w:r w:rsidRPr="00827281">
          <w:rPr>
            <w:rFonts w:ascii="Arial" w:hAnsi="Arial" w:cs="Arial"/>
          </w:rPr>
          <w:t>#######@</w:t>
        </w:r>
        <w:r w:rsidRPr="00827281">
          <w:rPr>
            <w:rFonts w:ascii="Arial" w:hAnsi="Arial" w:cs="Arial"/>
          </w:rPr>
          <w:fldChar w:fldCharType="begin"/>
        </w:r>
        <w:r w:rsidRPr="00827281">
          <w:rPr>
            <w:rFonts w:ascii="Arial" w:hAnsi="Arial" w:cs="Arial"/>
          </w:rPr>
          <w:instrText>HYPERLINK "http://nationalgrid.com"</w:instrText>
        </w:r>
        <w:r w:rsidRPr="00827281">
          <w:rPr>
            <w:rFonts w:ascii="Arial" w:hAnsi="Arial" w:cs="Arial"/>
          </w:rPr>
        </w:r>
        <w:r w:rsidRPr="00827281">
          <w:rPr>
            <w:rFonts w:ascii="Arial" w:hAnsi="Arial" w:cs="Arial"/>
          </w:rPr>
          <w:fldChar w:fldCharType="separate"/>
        </w:r>
        <w:r w:rsidRPr="00827281">
          <w:rPr>
            <w:rFonts w:ascii="Arial" w:hAnsi="Arial" w:cs="Arial"/>
            <w:color w:val="0000FF"/>
            <w:u w:val="single"/>
          </w:rPr>
          <w:t>nationalgrid.com</w:t>
        </w:r>
        <w:r w:rsidRPr="00827281">
          <w:rPr>
            <w:rFonts w:ascii="Arial" w:hAnsi="Arial" w:cs="Arial"/>
          </w:rPr>
          <w:fldChar w:fldCharType="end"/>
        </w:r>
      </w:ins>
    </w:p>
    <w:p w14:paraId="750CFC93" w14:textId="4F435A77" w:rsidR="00E66E80" w:rsidRPr="00051DB2" w:rsidDel="00237F82" w:rsidRDefault="00E66E80">
      <w:pPr>
        <w:spacing w:after="120" w:line="236" w:lineRule="exact"/>
        <w:ind w:left="720" w:hanging="576"/>
        <w:textAlignment w:val="baseline"/>
        <w:rPr>
          <w:del w:id="304" w:author="Tammy Meek" w:date="2026-01-13T16:45:00Z" w16du:dateUtc="2026-01-13T16:45:00Z"/>
          <w:rFonts w:ascii="Arial" w:eastAsia="Arial" w:hAnsi="Arial"/>
          <w:color w:val="000000"/>
          <w:spacing w:val="-3"/>
          <w:sz w:val="21"/>
        </w:rPr>
        <w:pPrChange w:id="305" w:author="Tammy Meek" w:date="2026-01-13T16:40:00Z" w16du:dateUtc="2026-01-13T16:40:00Z">
          <w:pPr>
            <w:spacing w:line="236" w:lineRule="exact"/>
            <w:ind w:left="720" w:hanging="576"/>
            <w:textAlignment w:val="baseline"/>
          </w:pPr>
        </w:pPrChange>
      </w:pPr>
    </w:p>
    <w:p w14:paraId="4FCF1406" w14:textId="4E8B4D9F" w:rsidR="00F57ABE" w:rsidRPr="00051DB2" w:rsidRDefault="00F57ABE" w:rsidP="00F57ABE">
      <w:pPr>
        <w:tabs>
          <w:tab w:val="left" w:pos="2880"/>
        </w:tabs>
        <w:spacing w:line="183" w:lineRule="exact"/>
        <w:ind w:left="720" w:hanging="576"/>
        <w:textAlignment w:val="baseline"/>
        <w:rPr>
          <w:rFonts w:ascii="Arial" w:eastAsia="Arial" w:hAnsi="Arial"/>
          <w:color w:val="000000"/>
        </w:rPr>
      </w:pPr>
      <w:moveFromRangeStart w:id="306" w:author="Tammy Meek" w:date="2026-01-13T16:43:00Z" w:name="move219215023"/>
      <w:moveFrom w:id="307" w:author="Tammy Meek" w:date="2026-01-13T16:43:00Z" w16du:dateUtc="2026-01-13T16:43:00Z">
        <w:r w:rsidRPr="00051DB2" w:rsidDel="00E66E80">
          <w:rPr>
            <w:rFonts w:ascii="Arial" w:eastAsia="Arial" w:hAnsi="Arial"/>
            <w:color w:val="000000"/>
          </w:rPr>
          <w:t>For the Attention of [</w:t>
        </w:r>
        <w:r w:rsidRPr="00051DB2" w:rsidDel="00E66E80">
          <w:rPr>
            <w:rFonts w:ascii="Arial" w:eastAsia="Arial" w:hAnsi="Arial"/>
            <w:color w:val="000000"/>
          </w:rPr>
          <w:tab/>
          <w:t>]</w:t>
        </w:r>
      </w:moveFrom>
      <w:moveFromRangeEnd w:id="306"/>
    </w:p>
    <w:tbl>
      <w:tblPr>
        <w:tblW w:w="0" w:type="auto"/>
        <w:tblLayout w:type="fixed"/>
        <w:tblCellMar>
          <w:left w:w="0" w:type="dxa"/>
          <w:right w:w="0" w:type="dxa"/>
        </w:tblCellMar>
        <w:tblLook w:val="0000" w:firstRow="0" w:lastRow="0" w:firstColumn="0" w:lastColumn="0" w:noHBand="0" w:noVBand="0"/>
      </w:tblPr>
      <w:tblGrid>
        <w:gridCol w:w="4292"/>
        <w:gridCol w:w="4908"/>
      </w:tblGrid>
      <w:tr w:rsidR="00F57ABE" w:rsidRPr="00051DB2" w14:paraId="3C419F8A" w14:textId="77777777" w:rsidTr="4E3D8B1E">
        <w:trPr>
          <w:trHeight w:hRule="exact" w:val="3345"/>
        </w:trPr>
        <w:tc>
          <w:tcPr>
            <w:tcW w:w="4292"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564001B2" w14:textId="77777777" w:rsidR="00F57ABE" w:rsidRPr="00051DB2" w:rsidRDefault="00F57ABE">
            <w:pPr>
              <w:spacing w:before="897" w:line="256" w:lineRule="exact"/>
              <w:ind w:left="720" w:hanging="576"/>
              <w:textAlignment w:val="baseline"/>
              <w:rPr>
                <w:rFonts w:ascii="Arial" w:eastAsia="Arial" w:hAnsi="Arial"/>
                <w:color w:val="000000"/>
              </w:rPr>
            </w:pPr>
            <w:r w:rsidRPr="00051DB2">
              <w:rPr>
                <w:rFonts w:ascii="Arial" w:eastAsia="Arial" w:hAnsi="Arial"/>
                <w:color w:val="000000"/>
              </w:rPr>
              <w:t>Company Secretary</w:t>
            </w:r>
          </w:p>
          <w:p w14:paraId="708DE97F" w14:textId="77777777" w:rsidR="00F57ABE" w:rsidRPr="00051DB2" w:rsidRDefault="00F57ABE">
            <w:pPr>
              <w:tabs>
                <w:tab w:val="left" w:pos="1872"/>
              </w:tabs>
              <w:spacing w:before="114" w:line="256"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0F439331" w14:textId="77777777" w:rsidR="00F57ABE" w:rsidRPr="00051DB2" w:rsidRDefault="00F57ABE">
            <w:pPr>
              <w:tabs>
                <w:tab w:val="left" w:pos="1656"/>
              </w:tabs>
              <w:spacing w:before="113" w:line="256"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2E728190" w14:textId="77777777" w:rsidR="00F57ABE" w:rsidRPr="00051DB2" w:rsidRDefault="00F57ABE">
            <w:pPr>
              <w:tabs>
                <w:tab w:val="left" w:pos="1872"/>
              </w:tabs>
              <w:spacing w:before="114" w:line="256"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79E14514" w14:textId="77777777" w:rsidR="00F57ABE" w:rsidRPr="00051DB2" w:rsidRDefault="00F57ABE">
            <w:pPr>
              <w:tabs>
                <w:tab w:val="left" w:pos="1368"/>
              </w:tabs>
              <w:spacing w:before="128" w:line="256"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52241350" w14:textId="77777777" w:rsidR="00F57ABE" w:rsidRPr="00051DB2" w:rsidRDefault="00F57ABE">
            <w:pPr>
              <w:tabs>
                <w:tab w:val="left" w:pos="936"/>
              </w:tabs>
              <w:spacing w:before="109" w:after="329" w:line="256"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tc>
        <w:tc>
          <w:tcPr>
            <w:tcW w:w="4908" w:type="dxa"/>
            <w:tcBorders>
              <w:top w:val="none" w:sz="0" w:space="0" w:color="000000" w:themeColor="text1"/>
              <w:left w:val="none" w:sz="0" w:space="0" w:color="000000" w:themeColor="text1"/>
              <w:bottom w:val="none" w:sz="0" w:space="0" w:color="000000" w:themeColor="text1"/>
              <w:right w:val="none" w:sz="0" w:space="0" w:color="000000" w:themeColor="text1"/>
            </w:tcBorders>
          </w:tcPr>
          <w:p w14:paraId="056D99D5" w14:textId="68491152" w:rsidR="00263D25" w:rsidRPr="00263D25" w:rsidRDefault="00F57ABE" w:rsidP="00263D25">
            <w:pPr>
              <w:rPr>
                <w:ins w:id="308" w:author="Tammy Meek" w:date="2026-01-13T16:42:00Z" w16du:dateUtc="2026-01-13T16:42:00Z"/>
                <w:rFonts w:ascii="Arial" w:hAnsi="Arial" w:cs="Arial"/>
                <w:rPrChange w:id="309" w:author="Tammy Meek" w:date="2026-01-13T16:42:00Z" w16du:dateUtc="2026-01-13T16:42:00Z">
                  <w:rPr>
                    <w:ins w:id="310" w:author="Tammy Meek" w:date="2026-01-13T16:42:00Z" w16du:dateUtc="2026-01-13T16:42:00Z"/>
                  </w:rPr>
                </w:rPrChange>
              </w:rPr>
            </w:pPr>
            <w:del w:id="311" w:author="Tammy Meek" w:date="2026-01-13T16:43:00Z" w16du:dateUtc="2026-01-13T16:43:00Z">
              <w:r w:rsidRPr="00263D25" w:rsidDel="00677DC2">
                <w:rPr>
                  <w:rFonts w:ascii="Arial" w:hAnsi="Arial" w:cs="Arial"/>
                  <w:rPrChange w:id="312" w:author="Tammy Meek" w:date="2026-01-13T16:42:00Z" w16du:dateUtc="2026-01-13T16:42:00Z">
                    <w:rPr/>
                  </w:rPrChange>
                </w:rPr>
                <w:delText>Faraday House, Warwick Technology Park Gallows Hill Warwick CV34 6DA</w:delText>
              </w:r>
            </w:del>
          </w:p>
          <w:p w14:paraId="52448E4A" w14:textId="77777777" w:rsidR="00263D25" w:rsidRPr="00263D25" w:rsidRDefault="00263D25">
            <w:pPr>
              <w:rPr>
                <w:rFonts w:ascii="Arial" w:hAnsi="Arial" w:cs="Arial"/>
                <w:rPrChange w:id="313" w:author="Tammy Meek" w:date="2026-01-13T16:42:00Z" w16du:dateUtc="2026-01-13T16:42:00Z">
                  <w:rPr/>
                </w:rPrChange>
              </w:rPr>
              <w:pPrChange w:id="314" w:author="Tammy Meek" w:date="2026-01-13T16:42:00Z" w16du:dateUtc="2026-01-13T16:42:00Z">
                <w:pPr>
                  <w:spacing w:line="311" w:lineRule="exact"/>
                  <w:ind w:left="720" w:right="288" w:hanging="576"/>
                  <w:textAlignment w:val="baseline"/>
                </w:pPr>
              </w:pPrChange>
            </w:pPr>
          </w:p>
          <w:p w14:paraId="744CAACE" w14:textId="7C2702C0" w:rsidR="00F57ABE" w:rsidRPr="00051DB2" w:rsidRDefault="00F57ABE">
            <w:pPr>
              <w:pPrChange w:id="315" w:author="Tammy Meek" w:date="2026-01-13T16:42:00Z" w16du:dateUtc="2026-01-13T16:42:00Z">
                <w:pPr>
                  <w:spacing w:before="711" w:line="345" w:lineRule="exact"/>
                  <w:ind w:left="720" w:right="144" w:hanging="576"/>
                  <w:textAlignment w:val="baseline"/>
                </w:pPr>
              </w:pPrChange>
            </w:pPr>
            <w:del w:id="316" w:author="Tammy Meek" w:date="2026-01-13T16:44:00Z" w16du:dateUtc="2026-01-13T16:44:00Z">
              <w:r w:rsidRPr="00263D25" w:rsidDel="00677DC2">
                <w:rPr>
                  <w:rFonts w:ascii="Arial" w:hAnsi="Arial" w:cs="Arial"/>
                  <w:rPrChange w:id="317" w:author="Tammy Meek" w:date="2026-01-13T16:42:00Z" w16du:dateUtc="2026-01-13T16:42:00Z">
                    <w:rPr/>
                  </w:rPrChange>
                </w:rPr>
                <w:delText>Tel No: 01926-65#### Fax No: 01926-65#### Mobile: ###########</w:delText>
              </w:r>
            </w:del>
            <w:del w:id="318" w:author="Tammy Meek" w:date="2026-01-13T16:42:00Z" w16du:dateUtc="2026-01-13T16:42:00Z">
              <w:r w:rsidRPr="00263D25" w:rsidDel="00263D25">
                <w:rPr>
                  <w:rFonts w:ascii="Arial" w:hAnsi="Arial" w:cs="Arial"/>
                  <w:rPrChange w:id="319" w:author="Tammy Meek" w:date="2026-01-13T16:42:00Z" w16du:dateUtc="2026-01-13T16:42:00Z">
                    <w:rPr/>
                  </w:rPrChange>
                </w:rPr>
                <w:delText xml:space="preserve"> </w:delText>
              </w:r>
            </w:del>
            <w:del w:id="320" w:author="Tammy Meek" w:date="2026-01-13T16:44:00Z" w16du:dateUtc="2026-01-13T16:44:00Z">
              <w:r w:rsidRPr="00263D25" w:rsidDel="00677DC2">
                <w:rPr>
                  <w:rFonts w:ascii="Arial" w:hAnsi="Arial" w:cs="Arial"/>
                  <w:rPrChange w:id="321" w:author="Tammy Meek" w:date="2026-01-13T16:42:00Z" w16du:dateUtc="2026-01-13T16:42:00Z">
                    <w:rPr/>
                  </w:rPrChange>
                </w:rPr>
                <w:delText>#######@</w:delText>
              </w:r>
              <w:r w:rsidRPr="00263D25" w:rsidDel="00677DC2">
                <w:rPr>
                  <w:rFonts w:ascii="Arial" w:hAnsi="Arial" w:cs="Arial"/>
                  <w:rPrChange w:id="322" w:author="Tammy Meek" w:date="2026-01-13T16:42:00Z" w16du:dateUtc="2026-01-13T16:42:00Z">
                    <w:rPr/>
                  </w:rPrChange>
                </w:rPr>
                <w:fldChar w:fldCharType="begin"/>
              </w:r>
              <w:r w:rsidRPr="00263D25" w:rsidDel="00677DC2">
                <w:rPr>
                  <w:rFonts w:ascii="Arial" w:hAnsi="Arial" w:cs="Arial"/>
                  <w:rPrChange w:id="323" w:author="Tammy Meek" w:date="2026-01-13T16:42:00Z" w16du:dateUtc="2026-01-13T16:42:00Z">
                    <w:rPr/>
                  </w:rPrChange>
                </w:rPr>
                <w:delInstrText>HYPERLINK "http://nationalgrid.com"</w:delInstrText>
              </w:r>
              <w:r w:rsidRPr="00E6521E" w:rsidDel="00677DC2">
                <w:rPr>
                  <w:rFonts w:ascii="Arial" w:hAnsi="Arial" w:cs="Arial"/>
                </w:rPr>
              </w:r>
              <w:r w:rsidRPr="00263D25" w:rsidDel="00677DC2">
                <w:rPr>
                  <w:rFonts w:ascii="Arial" w:hAnsi="Arial" w:cs="Arial"/>
                  <w:rPrChange w:id="324" w:author="Tammy Meek" w:date="2026-01-13T16:42:00Z" w16du:dateUtc="2026-01-13T16:42:00Z">
                    <w:rPr/>
                  </w:rPrChange>
                </w:rPr>
                <w:fldChar w:fldCharType="separate"/>
              </w:r>
              <w:r w:rsidRPr="00263D25" w:rsidDel="00677DC2">
                <w:rPr>
                  <w:rFonts w:ascii="Arial" w:hAnsi="Arial" w:cs="Arial"/>
                  <w:color w:val="0000FF"/>
                  <w:u w:val="single"/>
                  <w:rPrChange w:id="325" w:author="Tammy Meek" w:date="2026-01-13T16:42:00Z" w16du:dateUtc="2026-01-13T16:42:00Z">
                    <w:rPr>
                      <w:color w:val="0000FF"/>
                      <w:u w:val="single"/>
                    </w:rPr>
                  </w:rPrChange>
                </w:rPr>
                <w:delText>nationalgrid.com</w:delText>
              </w:r>
              <w:r w:rsidRPr="00263D25" w:rsidDel="00677DC2">
                <w:rPr>
                  <w:rFonts w:ascii="Arial" w:hAnsi="Arial" w:cs="Arial"/>
                  <w:rPrChange w:id="326" w:author="Tammy Meek" w:date="2026-01-13T16:42:00Z" w16du:dateUtc="2026-01-13T16:42:00Z">
                    <w:rPr/>
                  </w:rPrChange>
                </w:rPr>
                <w:fldChar w:fldCharType="end"/>
              </w:r>
            </w:del>
          </w:p>
        </w:tc>
      </w:tr>
    </w:tbl>
    <w:p w14:paraId="1417B58B" w14:textId="1081CC3E" w:rsidR="4E3D8B1E" w:rsidRDefault="4E3D8B1E"/>
    <w:p w14:paraId="3C9250F7" w14:textId="77777777" w:rsidR="00F57ABE" w:rsidRPr="00051DB2" w:rsidRDefault="00F57ABE" w:rsidP="00F57ABE">
      <w:pPr>
        <w:spacing w:after="45" w:line="20" w:lineRule="exact"/>
        <w:ind w:left="720" w:hanging="576"/>
      </w:pPr>
    </w:p>
    <w:p w14:paraId="5438F9C8" w14:textId="77777777" w:rsidR="00F57ABE" w:rsidRPr="00051DB2" w:rsidRDefault="00F57ABE" w:rsidP="00F57ABE">
      <w:pPr>
        <w:spacing w:before="47" w:line="241" w:lineRule="exact"/>
        <w:ind w:left="720" w:hanging="576"/>
        <w:textAlignment w:val="baseline"/>
        <w:rPr>
          <w:rFonts w:ascii="Arial" w:eastAsia="Arial" w:hAnsi="Arial"/>
          <w:b/>
          <w:color w:val="000000"/>
          <w:spacing w:val="-2"/>
          <w:sz w:val="21"/>
        </w:rPr>
      </w:pPr>
      <w:r w:rsidRPr="00051DB2">
        <w:rPr>
          <w:rFonts w:ascii="Arial" w:eastAsia="Arial" w:hAnsi="Arial"/>
          <w:b/>
          <w:color w:val="000000"/>
          <w:spacing w:val="-2"/>
          <w:sz w:val="21"/>
        </w:rPr>
        <w:t xml:space="preserve">[power station] </w:t>
      </w:r>
      <w:r w:rsidRPr="00051DB2">
        <w:rPr>
          <w:rFonts w:ascii="Arial" w:eastAsia="Arial" w:hAnsi="Arial"/>
          <w:color w:val="000000"/>
          <w:spacing w:val="-2"/>
          <w:sz w:val="21"/>
        </w:rPr>
        <w:t xml:space="preserve">– </w:t>
      </w:r>
      <w:r w:rsidRPr="00051DB2">
        <w:rPr>
          <w:rFonts w:ascii="Arial" w:eastAsia="Arial" w:hAnsi="Arial"/>
          <w:b/>
          <w:color w:val="000000"/>
          <w:spacing w:val="-2"/>
          <w:sz w:val="21"/>
        </w:rPr>
        <w:t>Energisation of [</w:t>
      </w:r>
      <w:proofErr w:type="gramStart"/>
      <w:r w:rsidRPr="00051DB2">
        <w:rPr>
          <w:rFonts w:ascii="Arial" w:eastAsia="Arial" w:hAnsi="Arial"/>
          <w:b/>
          <w:color w:val="000000"/>
          <w:spacing w:val="-2"/>
          <w:sz w:val="21"/>
        </w:rPr>
        <w:t>xxx ]</w:t>
      </w:r>
      <w:proofErr w:type="gramEnd"/>
    </w:p>
    <w:p w14:paraId="28D356A2" w14:textId="77777777" w:rsidR="00F57ABE" w:rsidRPr="00051DB2" w:rsidRDefault="00F57ABE" w:rsidP="00F57ABE">
      <w:pPr>
        <w:spacing w:before="464" w:line="242"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Dear XXXXXX</w:t>
      </w:r>
    </w:p>
    <w:p w14:paraId="4EAF4AAF" w14:textId="77777777" w:rsidR="00F57ABE" w:rsidRPr="00051DB2" w:rsidRDefault="00F57ABE">
      <w:pPr>
        <w:spacing w:before="383" w:line="336" w:lineRule="exact"/>
        <w:ind w:left="142" w:right="72" w:hanging="11"/>
        <w:jc w:val="both"/>
        <w:textAlignment w:val="baseline"/>
        <w:rPr>
          <w:rFonts w:ascii="Arial" w:eastAsia="Arial" w:hAnsi="Arial"/>
          <w:b/>
          <w:color w:val="000000"/>
          <w:sz w:val="21"/>
        </w:rPr>
        <w:pPrChange w:id="327" w:author="Tammy Meek" w:date="2026-01-13T16:45:00Z" w16du:dateUtc="2026-01-13T16:45:00Z">
          <w:pPr>
            <w:spacing w:before="383" w:line="336" w:lineRule="exact"/>
            <w:ind w:left="720" w:right="72" w:hanging="576"/>
            <w:jc w:val="both"/>
            <w:textAlignment w:val="baseline"/>
          </w:pPr>
        </w:pPrChange>
      </w:pPr>
      <w:r w:rsidRPr="00051DB2">
        <w:rPr>
          <w:rFonts w:ascii="Arial" w:eastAsia="Arial" w:hAnsi="Arial"/>
          <w:b/>
          <w:color w:val="000000"/>
          <w:sz w:val="21"/>
        </w:rPr>
        <w:t>[COMPANY NAME] – ENERGISATION OF [PROJECT NAME] FOR THE PURPOSES OF TAKING DEMAND FOR COMMISSIONING PURPOSES - EFFECTIVE ON AND FROM [TODAY’S DATE]</w:t>
      </w:r>
    </w:p>
    <w:p w14:paraId="35D10081" w14:textId="0BFAD282" w:rsidR="00F57ABE" w:rsidRPr="00051DB2" w:rsidRDefault="00F57ABE">
      <w:pPr>
        <w:spacing w:before="593" w:line="227" w:lineRule="exact"/>
        <w:ind w:right="72" w:hanging="11"/>
        <w:jc w:val="both"/>
        <w:textAlignment w:val="baseline"/>
        <w:rPr>
          <w:rFonts w:ascii="Arial" w:eastAsia="Arial" w:hAnsi="Arial"/>
          <w:color w:val="000000"/>
          <w:spacing w:val="-4"/>
          <w:sz w:val="21"/>
        </w:rPr>
        <w:pPrChange w:id="328" w:author="Tammy Meek" w:date="2026-01-13T16:46:00Z" w16du:dateUtc="2026-01-13T16:46:00Z">
          <w:pPr>
            <w:spacing w:before="593" w:line="227" w:lineRule="exact"/>
            <w:ind w:left="720" w:right="72" w:hanging="576"/>
            <w:jc w:val="both"/>
            <w:textAlignment w:val="baseline"/>
          </w:pPr>
        </w:pPrChange>
      </w:pPr>
      <w:r w:rsidRPr="00051DB2">
        <w:rPr>
          <w:rFonts w:ascii="Arial" w:eastAsia="Arial" w:hAnsi="Arial"/>
          <w:color w:val="000000"/>
          <w:spacing w:val="-4"/>
          <w:sz w:val="21"/>
        </w:rPr>
        <w:t xml:space="preserve"> “The Company” and [Company Name] (the “CATO”) are parties to a […] </w:t>
      </w:r>
      <w:r w:rsidRPr="00051DB2">
        <w:rPr>
          <w:rFonts w:ascii="Arial" w:eastAsia="Arial" w:hAnsi="Arial"/>
          <w:color w:val="000000"/>
          <w:sz w:val="21"/>
        </w:rPr>
        <w:t xml:space="preserve">CATO-TO Connection Schedule </w:t>
      </w:r>
      <w:r w:rsidRPr="00051DB2">
        <w:rPr>
          <w:rFonts w:ascii="Arial" w:eastAsia="Arial" w:hAnsi="Arial"/>
          <w:color w:val="000000"/>
          <w:spacing w:val="-4"/>
          <w:sz w:val="21"/>
        </w:rPr>
        <w:t>with reference [Reference] dated [Date], as amended from time to time, (“the Agreement”) and TO-CATO Construction Pro</w:t>
      </w:r>
      <w:r w:rsidR="00680C7B">
        <w:rPr>
          <w:rFonts w:ascii="Arial" w:eastAsia="Arial" w:hAnsi="Arial"/>
          <w:color w:val="000000"/>
          <w:spacing w:val="-4"/>
          <w:sz w:val="21"/>
        </w:rPr>
        <w:t>ject</w:t>
      </w:r>
      <w:r w:rsidRPr="00051DB2">
        <w:rPr>
          <w:rFonts w:ascii="Arial" w:eastAsia="Arial" w:hAnsi="Arial"/>
          <w:color w:val="000000"/>
          <w:spacing w:val="-4"/>
          <w:sz w:val="21"/>
        </w:rPr>
        <w:t xml:space="preserve">  with reference [Agreement Reference] dated [Agreement Date], as amended from time to time, (“the Construction Programme”) providing for connection to and use of the National Electricity Transmission System at [Connection Site] substation.</w:t>
      </w:r>
    </w:p>
    <w:p w14:paraId="2E0D220A" w14:textId="77777777" w:rsidR="00F57ABE" w:rsidRPr="00051DB2" w:rsidRDefault="00F57ABE">
      <w:pPr>
        <w:spacing w:before="496" w:line="225" w:lineRule="exact"/>
        <w:ind w:right="72" w:hanging="11"/>
        <w:jc w:val="both"/>
        <w:textAlignment w:val="baseline"/>
        <w:rPr>
          <w:rFonts w:ascii="Arial" w:eastAsia="Arial" w:hAnsi="Arial"/>
          <w:color w:val="000000"/>
          <w:spacing w:val="-4"/>
          <w:sz w:val="21"/>
        </w:rPr>
        <w:pPrChange w:id="329" w:author="Tammy Meek" w:date="2026-01-13T16:46:00Z" w16du:dateUtc="2026-01-13T16:46:00Z">
          <w:pPr>
            <w:spacing w:before="496" w:line="225" w:lineRule="exact"/>
            <w:ind w:left="720" w:right="72" w:hanging="576"/>
            <w:jc w:val="both"/>
            <w:textAlignment w:val="baseline"/>
          </w:pPr>
        </w:pPrChange>
      </w:pPr>
      <w:r w:rsidRPr="00051DB2">
        <w:rPr>
          <w:rFonts w:ascii="Arial" w:eastAsia="Arial" w:hAnsi="Arial"/>
          <w:color w:val="000000"/>
          <w:spacing w:val="-4"/>
          <w:sz w:val="21"/>
        </w:rPr>
        <w:t>By submission of a Certificate of Readiness to energise High Voltage Equipment dated [check date] the CATO notified The Company of its readiness to connect and energise certain of its CATO’s Equipment at [CATO Transmission Interface Site] [known as and] as identified in such notification on [Today’s Date].</w:t>
      </w:r>
    </w:p>
    <w:p w14:paraId="48DFB6EB" w14:textId="5A8E9D5C" w:rsidR="00F57ABE" w:rsidRPr="00051DB2" w:rsidRDefault="00F57ABE">
      <w:pPr>
        <w:spacing w:before="475" w:line="229" w:lineRule="exact"/>
        <w:ind w:right="72" w:hanging="11"/>
        <w:jc w:val="both"/>
        <w:textAlignment w:val="baseline"/>
        <w:rPr>
          <w:rFonts w:ascii="Arial" w:eastAsia="Arial" w:hAnsi="Arial"/>
          <w:color w:val="000000"/>
          <w:spacing w:val="-4"/>
          <w:sz w:val="21"/>
        </w:rPr>
        <w:pPrChange w:id="330" w:author="Tammy Meek" w:date="2026-01-13T16:46:00Z" w16du:dateUtc="2026-01-13T16:46:00Z">
          <w:pPr>
            <w:spacing w:before="475" w:line="229" w:lineRule="exact"/>
            <w:ind w:left="720" w:right="72" w:hanging="576"/>
            <w:jc w:val="both"/>
            <w:textAlignment w:val="baseline"/>
          </w:pPr>
        </w:pPrChange>
      </w:pPr>
      <w:r w:rsidRPr="00051DB2">
        <w:rPr>
          <w:rFonts w:ascii="Arial" w:eastAsia="Arial" w:hAnsi="Arial"/>
          <w:color w:val="000000"/>
          <w:spacing w:val="-4"/>
          <w:sz w:val="21"/>
        </w:rPr>
        <w:lastRenderedPageBreak/>
        <w:t>The Company confirms pursuant to the TO-CATO Construction Programme with effect on and from [Today’s Date] the CATO’s Equipment identified in the Certificate of Readiness to energise High Voltage Equipment shall become Operational for the sole purpose of transmitting load Such right is without prejudice to the exercise of any rights that The Company may have under the STC.</w:t>
      </w:r>
    </w:p>
    <w:p w14:paraId="497934AE" w14:textId="428F372E" w:rsidR="00F57ABE" w:rsidRPr="00051DB2" w:rsidRDefault="00F57ABE">
      <w:pPr>
        <w:spacing w:before="466" w:line="240" w:lineRule="exact"/>
        <w:ind w:right="144" w:hanging="11"/>
        <w:jc w:val="both"/>
        <w:textAlignment w:val="baseline"/>
        <w:rPr>
          <w:rFonts w:ascii="Arial" w:eastAsia="Arial" w:hAnsi="Arial"/>
          <w:color w:val="000000"/>
          <w:spacing w:val="-4"/>
          <w:sz w:val="21"/>
        </w:rPr>
        <w:pPrChange w:id="331" w:author="Tammy Meek" w:date="2026-01-13T16:46:00Z" w16du:dateUtc="2026-01-13T16:46:00Z">
          <w:pPr>
            <w:spacing w:before="466" w:line="240" w:lineRule="exact"/>
            <w:ind w:left="720" w:right="144" w:hanging="576"/>
            <w:jc w:val="both"/>
            <w:textAlignment w:val="baseline"/>
          </w:pPr>
        </w:pPrChange>
      </w:pPr>
      <w:r w:rsidRPr="00051DB2">
        <w:rPr>
          <w:rFonts w:ascii="Arial" w:eastAsia="Arial" w:hAnsi="Arial"/>
          <w:color w:val="000000"/>
          <w:spacing w:val="-4"/>
          <w:sz w:val="21"/>
        </w:rPr>
        <w:t xml:space="preserve">Please note that this notification by The Company does not give the CATO any right to import or export at the CATO Interface Point and therefore the CATO’s Equipment shall not become Operational pursuant to the provisions of the TO-CATO Construction Programme until The Company has issued </w:t>
      </w:r>
      <w:proofErr w:type="gramStart"/>
      <w:r w:rsidRPr="00051DB2">
        <w:rPr>
          <w:rFonts w:ascii="Arial" w:eastAsia="Arial" w:hAnsi="Arial"/>
          <w:color w:val="000000"/>
          <w:spacing w:val="-4"/>
          <w:sz w:val="21"/>
        </w:rPr>
        <w:t>an</w:t>
      </w:r>
      <w:proofErr w:type="gramEnd"/>
      <w:r w:rsidRPr="00051DB2">
        <w:rPr>
          <w:rFonts w:ascii="Arial" w:eastAsia="Arial" w:hAnsi="Arial"/>
          <w:color w:val="000000"/>
          <w:spacing w:val="-4"/>
          <w:sz w:val="21"/>
        </w:rPr>
        <w:t xml:space="preserve"> </w:t>
      </w:r>
      <w:r w:rsidR="005E40C4">
        <w:rPr>
          <w:rFonts w:ascii="Arial" w:eastAsia="Arial" w:hAnsi="Arial"/>
          <w:color w:val="000000"/>
          <w:spacing w:val="-4"/>
          <w:sz w:val="21"/>
        </w:rPr>
        <w:t>Permission to Load</w:t>
      </w:r>
      <w:r w:rsidRPr="00051DB2">
        <w:rPr>
          <w:rFonts w:ascii="Arial" w:eastAsia="Arial" w:hAnsi="Arial"/>
          <w:color w:val="000000"/>
          <w:spacing w:val="-4"/>
          <w:sz w:val="21"/>
        </w:rPr>
        <w:t xml:space="preserve"> in respect of [Project Name].</w:t>
      </w:r>
    </w:p>
    <w:p w14:paraId="49E6D2D9" w14:textId="77777777" w:rsidR="00F57ABE" w:rsidRPr="00051DB2" w:rsidRDefault="00F57ABE">
      <w:pPr>
        <w:spacing w:before="519" w:line="206" w:lineRule="exact"/>
        <w:ind w:right="72" w:hanging="11"/>
        <w:textAlignment w:val="baseline"/>
        <w:rPr>
          <w:rFonts w:ascii="Arial" w:eastAsia="Arial" w:hAnsi="Arial"/>
          <w:color w:val="000000"/>
          <w:sz w:val="21"/>
        </w:rPr>
        <w:pPrChange w:id="332" w:author="Tammy Meek" w:date="2026-01-13T16:46:00Z" w16du:dateUtc="2026-01-13T16:46:00Z">
          <w:pPr>
            <w:spacing w:before="519" w:line="206" w:lineRule="exact"/>
            <w:ind w:left="720" w:right="72" w:hanging="576"/>
            <w:textAlignment w:val="baseline"/>
          </w:pPr>
        </w:pPrChange>
      </w:pPr>
      <w:r w:rsidRPr="00051DB2">
        <w:rPr>
          <w:rFonts w:ascii="Arial" w:eastAsia="Arial" w:hAnsi="Arial"/>
          <w:color w:val="000000"/>
          <w:sz w:val="21"/>
        </w:rPr>
        <w:t>Terms defined in the STC, CATO-TO Connection Schedule [and the TO-CATO Construction Programme] have the same meaning in this letter.</w:t>
      </w:r>
    </w:p>
    <w:p w14:paraId="3733AE4B" w14:textId="77777777" w:rsidR="00F57ABE" w:rsidRPr="00051DB2" w:rsidRDefault="00F57ABE">
      <w:pPr>
        <w:spacing w:before="509" w:line="211" w:lineRule="exact"/>
        <w:ind w:right="72" w:hanging="11"/>
        <w:textAlignment w:val="baseline"/>
        <w:rPr>
          <w:rFonts w:ascii="Arial" w:eastAsia="Arial" w:hAnsi="Arial"/>
          <w:color w:val="000000"/>
          <w:sz w:val="21"/>
        </w:rPr>
        <w:pPrChange w:id="333" w:author="Tammy Meek" w:date="2026-01-13T16:46:00Z" w16du:dateUtc="2026-01-13T16:46:00Z">
          <w:pPr>
            <w:spacing w:before="509" w:line="211" w:lineRule="exact"/>
            <w:ind w:left="720" w:right="72" w:hanging="576"/>
            <w:textAlignment w:val="baseline"/>
          </w:pPr>
        </w:pPrChange>
      </w:pPr>
      <w:r w:rsidRPr="00051DB2">
        <w:rPr>
          <w:rFonts w:ascii="Arial" w:eastAsia="Arial" w:hAnsi="Arial"/>
          <w:color w:val="000000"/>
          <w:sz w:val="21"/>
        </w:rPr>
        <w:t>Should you require any further information regarding this matter please contact [Contract Compliance Manager Name] by telephone on 01926 65[Ext number].</w:t>
      </w:r>
    </w:p>
    <w:p w14:paraId="54B23675" w14:textId="77777777" w:rsidR="00F57ABE" w:rsidRPr="00051DB2" w:rsidRDefault="00F57ABE" w:rsidP="00F57ABE">
      <w:pPr>
        <w:ind w:left="720" w:hanging="576"/>
        <w:sectPr w:rsidR="00F57ABE" w:rsidRPr="00051DB2">
          <w:footerReference w:type="default" r:id="rId22"/>
          <w:pgSz w:w="11904" w:h="16834"/>
          <w:pgMar w:top="680" w:right="1374" w:bottom="678" w:left="1330" w:header="720" w:footer="720" w:gutter="0"/>
          <w:cols w:space="720"/>
        </w:sectPr>
      </w:pPr>
    </w:p>
    <w:p w14:paraId="53DFFDB8" w14:textId="2E564485" w:rsidR="00F57ABE" w:rsidRDefault="00F57ABE" w:rsidP="00F57ABE">
      <w:pPr>
        <w:spacing w:line="303" w:lineRule="exact"/>
        <w:ind w:left="720" w:right="4032" w:hanging="576"/>
        <w:textAlignment w:val="baseline"/>
        <w:rPr>
          <w:rFonts w:ascii="Arial" w:eastAsia="Arial" w:hAnsi="Arial"/>
          <w:b/>
          <w:color w:val="000000"/>
          <w:spacing w:val="-1"/>
          <w:sz w:val="24"/>
        </w:rPr>
      </w:pPr>
      <w:r w:rsidRPr="00051DB2">
        <w:rPr>
          <w:rFonts w:ascii="Arial" w:eastAsia="Arial" w:hAnsi="Arial"/>
          <w:b/>
          <w:color w:val="000000"/>
          <w:spacing w:val="-1"/>
          <w:sz w:val="24"/>
        </w:rPr>
        <w:lastRenderedPageBreak/>
        <w:t>A4:</w:t>
      </w:r>
      <w:r w:rsidRPr="00051DB2">
        <w:rPr>
          <w:rFonts w:ascii="Arial" w:eastAsia="Arial" w:hAnsi="Arial"/>
          <w:b/>
          <w:color w:val="000000"/>
          <w:spacing w:val="-1"/>
          <w:sz w:val="24"/>
        </w:rPr>
        <w:tab/>
        <w:t xml:space="preserve">EXAMPLE OF TO AGREEMENT FOR </w:t>
      </w:r>
    </w:p>
    <w:p w14:paraId="7648DD0B" w14:textId="379955BF" w:rsidR="005B39E4" w:rsidRPr="00051DB2" w:rsidRDefault="005B39E4" w:rsidP="00F57ABE">
      <w:pPr>
        <w:spacing w:line="303" w:lineRule="exact"/>
        <w:ind w:left="720" w:right="4032" w:hanging="576"/>
        <w:textAlignment w:val="baseline"/>
        <w:rPr>
          <w:rFonts w:ascii="Arial" w:eastAsia="Arial" w:hAnsi="Arial"/>
          <w:b/>
          <w:color w:val="000000"/>
          <w:spacing w:val="-1"/>
          <w:sz w:val="24"/>
        </w:rPr>
      </w:pPr>
      <w:r>
        <w:rPr>
          <w:rFonts w:ascii="Arial" w:eastAsia="Arial" w:hAnsi="Arial"/>
          <w:b/>
          <w:color w:val="000000"/>
          <w:spacing w:val="-1"/>
          <w:sz w:val="24"/>
        </w:rPr>
        <w:t>P</w:t>
      </w:r>
      <w:r w:rsidR="002E7A39">
        <w:rPr>
          <w:rFonts w:ascii="Arial" w:eastAsia="Arial" w:hAnsi="Arial"/>
          <w:b/>
          <w:color w:val="000000"/>
          <w:spacing w:val="-1"/>
          <w:sz w:val="24"/>
        </w:rPr>
        <w:t>ERMISSION TO LOAD</w:t>
      </w:r>
    </w:p>
    <w:tbl>
      <w:tblPr>
        <w:tblW w:w="0" w:type="auto"/>
        <w:tblLayout w:type="fixed"/>
        <w:tblCellMar>
          <w:left w:w="0" w:type="dxa"/>
          <w:right w:w="0" w:type="dxa"/>
        </w:tblCellMar>
        <w:tblLook w:val="0000" w:firstRow="0" w:lastRow="0" w:firstColumn="0" w:lastColumn="0" w:noHBand="0" w:noVBand="0"/>
      </w:tblPr>
      <w:tblGrid>
        <w:gridCol w:w="4950"/>
        <w:gridCol w:w="4250"/>
      </w:tblGrid>
      <w:tr w:rsidR="00F57ABE" w:rsidRPr="00051DB2" w14:paraId="6874E547" w14:textId="77777777">
        <w:trPr>
          <w:trHeight w:hRule="exact" w:val="3436"/>
        </w:trPr>
        <w:tc>
          <w:tcPr>
            <w:tcW w:w="4950" w:type="dxa"/>
            <w:tcBorders>
              <w:top w:val="none" w:sz="0" w:space="0" w:color="000000"/>
              <w:left w:val="none" w:sz="0" w:space="0" w:color="000000"/>
              <w:bottom w:val="none" w:sz="0" w:space="0" w:color="000000"/>
              <w:right w:val="none" w:sz="0" w:space="0" w:color="000000"/>
            </w:tcBorders>
          </w:tcPr>
          <w:p w14:paraId="5315662B" w14:textId="4B5A1266" w:rsidR="00F57ABE" w:rsidRPr="00051DB2" w:rsidRDefault="00F57ABE" w:rsidP="00214AB8">
            <w:pPr>
              <w:spacing w:line="260" w:lineRule="exact"/>
              <w:ind w:right="2487"/>
              <w:textAlignment w:val="baseline"/>
              <w:rPr>
                <w:rFonts w:ascii="Arial" w:eastAsia="Arial" w:hAnsi="Arial"/>
                <w:b/>
                <w:color w:val="000000"/>
                <w:sz w:val="24"/>
              </w:rPr>
            </w:pPr>
          </w:p>
          <w:p w14:paraId="76FD4FCB" w14:textId="77777777" w:rsidR="00F57ABE" w:rsidRPr="00051DB2" w:rsidRDefault="00F57ABE">
            <w:pPr>
              <w:spacing w:before="532" w:line="212" w:lineRule="exact"/>
              <w:ind w:left="142" w:right="-4121" w:hanging="11"/>
              <w:textAlignment w:val="baseline"/>
              <w:rPr>
                <w:rFonts w:ascii="Arial" w:eastAsia="Arial" w:hAnsi="Arial"/>
                <w:color w:val="000000"/>
                <w:spacing w:val="-4"/>
                <w:sz w:val="21"/>
              </w:rPr>
              <w:pPrChange w:id="334" w:author="Tammy Meek" w:date="2026-01-13T16:48:00Z" w16du:dateUtc="2026-01-13T16:48:00Z">
                <w:pPr>
                  <w:spacing w:before="532" w:line="212" w:lineRule="exact"/>
                  <w:ind w:left="720" w:right="2052" w:hanging="576"/>
                  <w:textAlignment w:val="baseline"/>
                </w:pPr>
              </w:pPrChange>
            </w:pPr>
            <w:r w:rsidRPr="00051DB2">
              <w:rPr>
                <w:rFonts w:ascii="Arial" w:eastAsia="Arial" w:hAnsi="Arial"/>
                <w:color w:val="000000"/>
                <w:spacing w:val="-4"/>
                <w:sz w:val="21"/>
              </w:rPr>
              <w:t>National Grid Electricity System Operator Ltd</w:t>
            </w:r>
          </w:p>
          <w:p w14:paraId="6EEB0638" w14:textId="77777777" w:rsidR="00F57ABE" w:rsidRPr="00051DB2" w:rsidRDefault="00F57ABE">
            <w:pPr>
              <w:spacing w:before="4" w:line="351" w:lineRule="exact"/>
              <w:ind w:left="142" w:right="2520" w:hanging="11"/>
              <w:textAlignment w:val="baseline"/>
              <w:rPr>
                <w:rFonts w:ascii="Arial" w:eastAsia="Arial" w:hAnsi="Arial"/>
                <w:color w:val="000000"/>
                <w:spacing w:val="-3"/>
                <w:sz w:val="21"/>
              </w:rPr>
              <w:pPrChange w:id="335" w:author="Tammy Meek" w:date="2026-01-13T16:48:00Z" w16du:dateUtc="2026-01-13T16:48:00Z">
                <w:pPr>
                  <w:spacing w:before="4" w:line="351" w:lineRule="exact"/>
                  <w:ind w:left="720" w:right="2520" w:hanging="576"/>
                  <w:textAlignment w:val="baseline"/>
                </w:pPr>
              </w:pPrChange>
            </w:pPr>
            <w:r w:rsidRPr="00051DB2">
              <w:rPr>
                <w:rFonts w:ascii="Arial" w:eastAsia="Arial" w:hAnsi="Arial"/>
                <w:color w:val="000000"/>
                <w:spacing w:val="-3"/>
                <w:sz w:val="21"/>
              </w:rPr>
              <w:t>Faraday House, Warwick Technology Park Gallows Hill</w:t>
            </w:r>
          </w:p>
          <w:p w14:paraId="495A8CB4" w14:textId="77777777" w:rsidR="00F57ABE" w:rsidRPr="00051DB2" w:rsidRDefault="00F57ABE">
            <w:pPr>
              <w:spacing w:before="95" w:line="241" w:lineRule="exact"/>
              <w:ind w:left="142" w:hanging="11"/>
              <w:textAlignment w:val="baseline"/>
              <w:rPr>
                <w:rFonts w:ascii="Arial" w:eastAsia="Arial" w:hAnsi="Arial"/>
                <w:color w:val="000000"/>
                <w:sz w:val="21"/>
              </w:rPr>
              <w:pPrChange w:id="336" w:author="Tammy Meek" w:date="2026-01-13T16:48:00Z" w16du:dateUtc="2026-01-13T16:48:00Z">
                <w:pPr>
                  <w:spacing w:before="95" w:line="241" w:lineRule="exact"/>
                  <w:ind w:left="720" w:hanging="576"/>
                  <w:textAlignment w:val="baseline"/>
                </w:pPr>
              </w:pPrChange>
            </w:pPr>
            <w:r w:rsidRPr="00051DB2">
              <w:rPr>
                <w:rFonts w:ascii="Arial" w:eastAsia="Arial" w:hAnsi="Arial"/>
                <w:color w:val="000000"/>
                <w:sz w:val="21"/>
              </w:rPr>
              <w:t>Warwick</w:t>
            </w:r>
          </w:p>
          <w:p w14:paraId="31D4A0B2" w14:textId="77777777" w:rsidR="00F57ABE" w:rsidRPr="00051DB2" w:rsidRDefault="00F57ABE">
            <w:pPr>
              <w:spacing w:before="109" w:after="468" w:line="241" w:lineRule="exact"/>
              <w:ind w:left="142" w:hanging="11"/>
              <w:textAlignment w:val="baseline"/>
              <w:rPr>
                <w:rFonts w:ascii="Arial" w:eastAsia="Arial" w:hAnsi="Arial"/>
                <w:color w:val="000000"/>
                <w:sz w:val="21"/>
              </w:rPr>
              <w:pPrChange w:id="337" w:author="Tammy Meek" w:date="2026-01-13T16:48:00Z" w16du:dateUtc="2026-01-13T16:48:00Z">
                <w:pPr>
                  <w:spacing w:before="109" w:after="468" w:line="241" w:lineRule="exact"/>
                  <w:ind w:left="720" w:hanging="576"/>
                  <w:textAlignment w:val="baseline"/>
                </w:pPr>
              </w:pPrChange>
            </w:pPr>
            <w:r w:rsidRPr="00051DB2">
              <w:rPr>
                <w:rFonts w:ascii="Arial" w:eastAsia="Arial" w:hAnsi="Arial"/>
                <w:color w:val="000000"/>
                <w:sz w:val="21"/>
              </w:rPr>
              <w:t>CV34 6DA</w:t>
            </w:r>
          </w:p>
        </w:tc>
        <w:tc>
          <w:tcPr>
            <w:tcW w:w="4250" w:type="dxa"/>
            <w:tcBorders>
              <w:top w:val="none" w:sz="0" w:space="0" w:color="000000"/>
              <w:left w:val="none" w:sz="0" w:space="0" w:color="000000"/>
              <w:bottom w:val="none" w:sz="0" w:space="0" w:color="000000"/>
              <w:right w:val="none" w:sz="0" w:space="0" w:color="000000"/>
            </w:tcBorders>
            <w:vAlign w:val="bottom"/>
          </w:tcPr>
          <w:p w14:paraId="2FE61BDF" w14:textId="77777777" w:rsidR="006022E2" w:rsidRDefault="00F57ABE">
            <w:pPr>
              <w:spacing w:before="647" w:line="343" w:lineRule="exact"/>
              <w:ind w:left="720" w:right="1152" w:hanging="576"/>
              <w:textAlignment w:val="baseline"/>
              <w:rPr>
                <w:ins w:id="338" w:author="Tammy Meek" w:date="2026-01-13T16:48:00Z" w16du:dateUtc="2026-01-13T16:48:00Z"/>
                <w:rFonts w:ascii="Arial" w:eastAsia="Arial" w:hAnsi="Arial"/>
                <w:color w:val="000000"/>
                <w:spacing w:val="29"/>
                <w:sz w:val="21"/>
              </w:rPr>
            </w:pPr>
            <w:r w:rsidRPr="00051DB2">
              <w:rPr>
                <w:rFonts w:ascii="Arial" w:eastAsia="Arial" w:hAnsi="Arial"/>
                <w:color w:val="000000"/>
                <w:spacing w:val="29"/>
                <w:sz w:val="21"/>
              </w:rPr>
              <w:t xml:space="preserve">Ref </w:t>
            </w:r>
          </w:p>
          <w:p w14:paraId="45259532" w14:textId="1790FA7C" w:rsidR="00F57ABE" w:rsidRPr="00051DB2" w:rsidRDefault="00F57ABE">
            <w:pPr>
              <w:spacing w:before="647" w:line="343" w:lineRule="exact"/>
              <w:ind w:left="720" w:right="1152" w:hanging="576"/>
              <w:textAlignment w:val="baseline"/>
              <w:rPr>
                <w:rFonts w:ascii="Arial" w:eastAsia="Arial" w:hAnsi="Arial"/>
                <w:color w:val="000000"/>
                <w:spacing w:val="29"/>
                <w:sz w:val="21"/>
              </w:rPr>
            </w:pPr>
            <w:del w:id="339" w:author="Tammy Meek" w:date="2026-01-13T16:47:00Z" w16du:dateUtc="2026-01-13T16:47:00Z">
              <w:r w:rsidRPr="00051DB2" w:rsidDel="006022E2">
                <w:rPr>
                  <w:rFonts w:ascii="Arial" w:eastAsia="Arial" w:hAnsi="Arial"/>
                  <w:color w:val="000000"/>
                  <w:spacing w:val="29"/>
                  <w:sz w:val="21"/>
                </w:rPr>
                <w:delText xml:space="preserve">Ref </w:delText>
              </w:r>
            </w:del>
            <w:r w:rsidRPr="00051DB2">
              <w:rPr>
                <w:rFonts w:ascii="Arial" w:eastAsia="Arial" w:hAnsi="Arial"/>
                <w:color w:val="000000"/>
                <w:spacing w:val="29"/>
                <w:sz w:val="21"/>
              </w:rPr>
              <w:t>Date</w:t>
            </w:r>
          </w:p>
          <w:p w14:paraId="4DD97269" w14:textId="77777777" w:rsidR="00F57ABE" w:rsidRPr="00051DB2" w:rsidRDefault="00F57ABE">
            <w:pPr>
              <w:spacing w:before="1171" w:line="241" w:lineRule="exact"/>
              <w:ind w:left="720" w:hanging="576"/>
              <w:textAlignment w:val="baseline"/>
              <w:rPr>
                <w:rFonts w:ascii="Arial" w:eastAsia="Arial" w:hAnsi="Arial"/>
                <w:color w:val="000000"/>
                <w:sz w:val="21"/>
              </w:rPr>
            </w:pPr>
            <w:r w:rsidRPr="00051DB2">
              <w:rPr>
                <w:rFonts w:ascii="Arial" w:eastAsia="Arial" w:hAnsi="Arial"/>
                <w:color w:val="000000"/>
                <w:sz w:val="21"/>
              </w:rPr>
              <w:t>Name</w:t>
            </w:r>
          </w:p>
          <w:p w14:paraId="2A06F86B" w14:textId="77777777" w:rsidR="00F57ABE" w:rsidRPr="00051DB2" w:rsidRDefault="00F57ABE">
            <w:pPr>
              <w:spacing w:before="114" w:line="224" w:lineRule="exact"/>
              <w:ind w:left="720" w:hanging="576"/>
              <w:textAlignment w:val="baseline"/>
              <w:rPr>
                <w:rFonts w:ascii="Arial" w:eastAsia="Arial" w:hAnsi="Arial"/>
                <w:color w:val="000000"/>
                <w:sz w:val="21"/>
              </w:rPr>
            </w:pPr>
            <w:r w:rsidRPr="00051DB2">
              <w:rPr>
                <w:rFonts w:ascii="Arial" w:eastAsia="Arial" w:hAnsi="Arial"/>
                <w:color w:val="000000"/>
                <w:sz w:val="21"/>
              </w:rPr>
              <w:t>Telephone No</w:t>
            </w:r>
          </w:p>
        </w:tc>
      </w:tr>
    </w:tbl>
    <w:p w14:paraId="678CCEC6" w14:textId="77777777" w:rsidR="00F57ABE" w:rsidRPr="00051DB2" w:rsidRDefault="00F57ABE" w:rsidP="00F57ABE">
      <w:pPr>
        <w:spacing w:after="428" w:line="20" w:lineRule="exact"/>
        <w:ind w:left="720" w:hanging="576"/>
      </w:pPr>
    </w:p>
    <w:p w14:paraId="1FE5770B" w14:textId="77777777" w:rsidR="00F57ABE" w:rsidRPr="00051DB2" w:rsidRDefault="00F57ABE" w:rsidP="00F57ABE">
      <w:pPr>
        <w:spacing w:before="4" w:line="241" w:lineRule="exact"/>
        <w:ind w:left="720" w:right="72" w:hanging="576"/>
        <w:textAlignment w:val="baseline"/>
        <w:rPr>
          <w:rFonts w:ascii="Arial" w:eastAsia="Arial" w:hAnsi="Arial"/>
          <w:color w:val="000000"/>
          <w:spacing w:val="-4"/>
          <w:sz w:val="21"/>
        </w:rPr>
      </w:pPr>
      <w:r w:rsidRPr="00051DB2">
        <w:rPr>
          <w:rFonts w:ascii="Arial" w:eastAsia="Arial" w:hAnsi="Arial"/>
          <w:color w:val="000000"/>
          <w:spacing w:val="-4"/>
          <w:sz w:val="21"/>
        </w:rPr>
        <w:t>Dear XXXXXX</w:t>
      </w:r>
    </w:p>
    <w:p w14:paraId="4114B72A" w14:textId="4E2A1AC6" w:rsidR="00F57ABE" w:rsidRPr="00051DB2" w:rsidRDefault="00F57ABE" w:rsidP="00F57ABE">
      <w:pPr>
        <w:spacing w:before="464" w:line="242" w:lineRule="exact"/>
        <w:ind w:left="720" w:right="72" w:hanging="576"/>
        <w:textAlignment w:val="baseline"/>
        <w:rPr>
          <w:rFonts w:ascii="Arial" w:eastAsia="Arial" w:hAnsi="Arial"/>
          <w:b/>
          <w:color w:val="000000"/>
          <w:spacing w:val="-4"/>
          <w:sz w:val="21"/>
        </w:rPr>
      </w:pPr>
      <w:r w:rsidRPr="00051DB2">
        <w:rPr>
          <w:rFonts w:ascii="Arial" w:eastAsia="Arial" w:hAnsi="Arial"/>
          <w:b/>
          <w:color w:val="000000"/>
          <w:spacing w:val="-4"/>
          <w:sz w:val="21"/>
        </w:rPr>
        <w:t>[CATO]</w:t>
      </w:r>
      <w:r w:rsidRPr="00051DB2">
        <w:rPr>
          <w:rFonts w:ascii="Arial" w:eastAsia="Arial" w:hAnsi="Arial"/>
          <w:b/>
          <w:color w:val="000000"/>
          <w:spacing w:val="-4"/>
        </w:rPr>
        <w:t xml:space="preserve">– </w:t>
      </w:r>
      <w:r w:rsidR="005E40C4">
        <w:rPr>
          <w:rFonts w:ascii="Arial" w:eastAsia="Arial" w:hAnsi="Arial"/>
          <w:b/>
          <w:color w:val="000000"/>
          <w:spacing w:val="-4"/>
          <w:sz w:val="21"/>
        </w:rPr>
        <w:t>Permission to Load</w:t>
      </w:r>
    </w:p>
    <w:p w14:paraId="52C39BC0" w14:textId="77777777" w:rsidR="00F57ABE" w:rsidRPr="00051DB2" w:rsidRDefault="00F57ABE">
      <w:pPr>
        <w:spacing w:before="496" w:line="224" w:lineRule="exact"/>
        <w:ind w:right="72" w:hanging="11"/>
        <w:jc w:val="both"/>
        <w:textAlignment w:val="baseline"/>
        <w:rPr>
          <w:rFonts w:ascii="Arial" w:eastAsia="Arial" w:hAnsi="Arial"/>
          <w:color w:val="000000"/>
          <w:sz w:val="21"/>
        </w:rPr>
        <w:pPrChange w:id="340" w:author="Tammy Meek" w:date="2026-01-13T16:48:00Z" w16du:dateUtc="2026-01-13T16:48:00Z">
          <w:pPr>
            <w:spacing w:before="496" w:line="224" w:lineRule="exact"/>
            <w:ind w:left="720" w:right="72" w:hanging="576"/>
            <w:jc w:val="both"/>
            <w:textAlignment w:val="baseline"/>
          </w:pPr>
        </w:pPrChange>
      </w:pPr>
      <w:r w:rsidRPr="00051DB2">
        <w:rPr>
          <w:rFonts w:ascii="Arial" w:eastAsia="Arial" w:hAnsi="Arial"/>
          <w:color w:val="000000"/>
          <w:sz w:val="21"/>
        </w:rPr>
        <w:t xml:space="preserve">[TO] and National Grid Electricity System Operator Ltd </w:t>
      </w:r>
      <w:proofErr w:type="gramStart"/>
      <w:r w:rsidRPr="00051DB2">
        <w:rPr>
          <w:rFonts w:ascii="Arial" w:eastAsia="Arial" w:hAnsi="Arial"/>
          <w:color w:val="000000"/>
          <w:sz w:val="21"/>
        </w:rPr>
        <w:t>(”The</w:t>
      </w:r>
      <w:proofErr w:type="gramEnd"/>
      <w:r w:rsidRPr="00051DB2">
        <w:rPr>
          <w:rFonts w:ascii="Arial" w:eastAsia="Arial" w:hAnsi="Arial"/>
          <w:color w:val="000000"/>
          <w:sz w:val="21"/>
        </w:rPr>
        <w:t xml:space="preserve"> Company”) are parties to a TO-CATO Construction Programme dated [date] in respect of [CATO] (“the Site”) which facilitates the connection of the Site to the National Electricity Transmission System or use of the National Electricity Transmission System in respect of the Site.</w:t>
      </w:r>
    </w:p>
    <w:p w14:paraId="353AF841" w14:textId="2065C691" w:rsidR="00F57ABE" w:rsidRPr="00051DB2" w:rsidRDefault="00B541B8">
      <w:pPr>
        <w:spacing w:before="509" w:line="211" w:lineRule="exact"/>
        <w:ind w:right="72" w:hanging="11"/>
        <w:jc w:val="both"/>
        <w:textAlignment w:val="baseline"/>
        <w:rPr>
          <w:rFonts w:ascii="Arial" w:eastAsia="Arial" w:hAnsi="Arial"/>
          <w:color w:val="000000"/>
          <w:sz w:val="21"/>
        </w:rPr>
        <w:pPrChange w:id="341" w:author="Tammy Meek" w:date="2026-01-13T16:48:00Z" w16du:dateUtc="2026-01-13T16:48:00Z">
          <w:pPr>
            <w:spacing w:before="509" w:line="211" w:lineRule="exact"/>
            <w:ind w:left="720" w:right="72" w:hanging="576"/>
            <w:jc w:val="both"/>
            <w:textAlignment w:val="baseline"/>
          </w:pPr>
        </w:pPrChange>
      </w:pPr>
      <w:r>
        <w:rPr>
          <w:rFonts w:ascii="Arial" w:eastAsia="Arial" w:hAnsi="Arial"/>
          <w:color w:val="000000"/>
          <w:sz w:val="21"/>
        </w:rPr>
        <w:t>The Company</w:t>
      </w:r>
      <w:r w:rsidRPr="00051DB2">
        <w:rPr>
          <w:rFonts w:ascii="Arial" w:eastAsia="Arial" w:hAnsi="Arial"/>
          <w:color w:val="000000"/>
          <w:sz w:val="21"/>
        </w:rPr>
        <w:t xml:space="preserve"> </w:t>
      </w:r>
      <w:r w:rsidR="00F57ABE" w:rsidRPr="00051DB2">
        <w:rPr>
          <w:rFonts w:ascii="Arial" w:eastAsia="Arial" w:hAnsi="Arial"/>
          <w:color w:val="000000"/>
          <w:sz w:val="21"/>
        </w:rPr>
        <w:t>has received notification of the CATO’s intention to start transmitting load at the CATO Transmission Interface Site on or after [date].</w:t>
      </w:r>
    </w:p>
    <w:p w14:paraId="3252B7D8" w14:textId="68584D32" w:rsidR="00F57ABE" w:rsidRPr="00051DB2" w:rsidRDefault="00F57ABE">
      <w:pPr>
        <w:spacing w:before="498" w:line="224" w:lineRule="exact"/>
        <w:ind w:right="72" w:hanging="11"/>
        <w:jc w:val="both"/>
        <w:textAlignment w:val="baseline"/>
        <w:rPr>
          <w:rFonts w:ascii="Arial" w:eastAsia="Arial" w:hAnsi="Arial"/>
          <w:color w:val="000000"/>
          <w:sz w:val="21"/>
        </w:rPr>
        <w:pPrChange w:id="342" w:author="Tammy Meek" w:date="2026-01-13T16:48:00Z" w16du:dateUtc="2026-01-13T16:48:00Z">
          <w:pPr>
            <w:spacing w:before="498" w:line="224" w:lineRule="exact"/>
            <w:ind w:left="720" w:right="72" w:hanging="576"/>
            <w:jc w:val="both"/>
            <w:textAlignment w:val="baseline"/>
          </w:pPr>
        </w:pPrChange>
      </w:pPr>
      <w:r w:rsidRPr="00051DB2">
        <w:rPr>
          <w:rFonts w:ascii="Arial" w:eastAsia="Arial" w:hAnsi="Arial"/>
          <w:color w:val="000000"/>
          <w:sz w:val="21"/>
        </w:rPr>
        <w:t xml:space="preserve">There are </w:t>
      </w:r>
      <w:proofErr w:type="gramStart"/>
      <w:r w:rsidRPr="00051DB2">
        <w:rPr>
          <w:rFonts w:ascii="Arial" w:eastAsia="Arial" w:hAnsi="Arial"/>
          <w:color w:val="000000"/>
          <w:sz w:val="21"/>
        </w:rPr>
        <w:t>a number of</w:t>
      </w:r>
      <w:proofErr w:type="gramEnd"/>
      <w:r w:rsidRPr="00051DB2">
        <w:rPr>
          <w:rFonts w:ascii="Arial" w:eastAsia="Arial" w:hAnsi="Arial"/>
          <w:color w:val="000000"/>
          <w:sz w:val="21"/>
        </w:rPr>
        <w:t xml:space="preserve"> matters which are unresolved at the present. These must be resolved before [CATO] can consent to The Company issuing a </w:t>
      </w:r>
      <w:r w:rsidR="005B39E4">
        <w:rPr>
          <w:rFonts w:ascii="Arial" w:eastAsia="Arial" w:hAnsi="Arial"/>
          <w:color w:val="000000"/>
          <w:sz w:val="21"/>
        </w:rPr>
        <w:t>F</w:t>
      </w:r>
      <w:r w:rsidRPr="00051DB2">
        <w:rPr>
          <w:rFonts w:ascii="Arial" w:eastAsia="Arial" w:hAnsi="Arial"/>
          <w:color w:val="000000"/>
          <w:sz w:val="21"/>
        </w:rPr>
        <w:t xml:space="preserve">inal Operational Notification in respect of the Site. These issues are summarised in the attached Schedule of Unresolved Compliance issues. The unresolved matters do not however form grounds for [TO] preventing The Company from issuing </w:t>
      </w:r>
      <w:proofErr w:type="gramStart"/>
      <w:r w:rsidRPr="00051DB2">
        <w:rPr>
          <w:rFonts w:ascii="Arial" w:eastAsia="Arial" w:hAnsi="Arial"/>
          <w:color w:val="000000"/>
          <w:sz w:val="21"/>
        </w:rPr>
        <w:t>an</w:t>
      </w:r>
      <w:proofErr w:type="gramEnd"/>
      <w:r w:rsidRPr="00051DB2">
        <w:rPr>
          <w:rFonts w:ascii="Arial" w:eastAsia="Arial" w:hAnsi="Arial"/>
          <w:color w:val="000000"/>
          <w:sz w:val="21"/>
        </w:rPr>
        <w:t xml:space="preserve"> </w:t>
      </w:r>
      <w:r w:rsidR="005E40C4">
        <w:rPr>
          <w:rFonts w:ascii="Arial" w:eastAsia="Arial" w:hAnsi="Arial"/>
          <w:color w:val="000000"/>
          <w:sz w:val="21"/>
        </w:rPr>
        <w:t>Permission to Load</w:t>
      </w:r>
      <w:r w:rsidRPr="00051DB2">
        <w:rPr>
          <w:rFonts w:ascii="Arial" w:eastAsia="Arial" w:hAnsi="Arial"/>
          <w:color w:val="000000"/>
          <w:sz w:val="21"/>
        </w:rPr>
        <w:t xml:space="preserve"> </w:t>
      </w:r>
      <w:r w:rsidR="005B39E4">
        <w:rPr>
          <w:rFonts w:ascii="Arial" w:eastAsia="Arial" w:hAnsi="Arial"/>
          <w:color w:val="000000"/>
          <w:sz w:val="21"/>
        </w:rPr>
        <w:t>(</w:t>
      </w:r>
      <w:proofErr w:type="spellStart"/>
      <w:r w:rsidR="005B39E4">
        <w:rPr>
          <w:rFonts w:ascii="Arial" w:eastAsia="Arial" w:hAnsi="Arial"/>
          <w:color w:val="000000"/>
          <w:sz w:val="21"/>
        </w:rPr>
        <w:t>P</w:t>
      </w:r>
      <w:r w:rsidR="00140E3A">
        <w:rPr>
          <w:rFonts w:ascii="Arial" w:eastAsia="Arial" w:hAnsi="Arial"/>
          <w:color w:val="000000"/>
          <w:sz w:val="21"/>
        </w:rPr>
        <w:t>t</w:t>
      </w:r>
      <w:r w:rsidR="005B39E4">
        <w:rPr>
          <w:rFonts w:ascii="Arial" w:eastAsia="Arial" w:hAnsi="Arial"/>
          <w:color w:val="000000"/>
          <w:sz w:val="21"/>
        </w:rPr>
        <w:t>L</w:t>
      </w:r>
      <w:proofErr w:type="spellEnd"/>
      <w:r w:rsidRPr="00051DB2">
        <w:rPr>
          <w:rFonts w:ascii="Arial" w:eastAsia="Arial" w:hAnsi="Arial"/>
          <w:color w:val="000000"/>
          <w:sz w:val="21"/>
        </w:rPr>
        <w:t>).</w:t>
      </w:r>
    </w:p>
    <w:p w14:paraId="2A63B854" w14:textId="751540DA" w:rsidR="00F57ABE" w:rsidRPr="00051DB2" w:rsidRDefault="00F57ABE">
      <w:pPr>
        <w:spacing w:before="492" w:line="228" w:lineRule="exact"/>
        <w:ind w:right="72" w:hanging="11"/>
        <w:jc w:val="both"/>
        <w:textAlignment w:val="baseline"/>
        <w:rPr>
          <w:rFonts w:ascii="Arial" w:eastAsia="Arial" w:hAnsi="Arial"/>
          <w:color w:val="000000"/>
          <w:sz w:val="21"/>
        </w:rPr>
        <w:pPrChange w:id="343" w:author="Tammy Meek" w:date="2026-01-13T16:48:00Z" w16du:dateUtc="2026-01-13T16:48:00Z">
          <w:pPr>
            <w:spacing w:before="492" w:line="228" w:lineRule="exact"/>
            <w:ind w:left="720" w:right="72" w:hanging="576"/>
            <w:jc w:val="both"/>
            <w:textAlignment w:val="baseline"/>
          </w:pPr>
        </w:pPrChange>
      </w:pPr>
      <w:r w:rsidRPr="00051DB2">
        <w:rPr>
          <w:rFonts w:ascii="Arial" w:eastAsia="Arial" w:hAnsi="Arial"/>
          <w:color w:val="000000"/>
          <w:sz w:val="21"/>
        </w:rPr>
        <w:t xml:space="preserve">[TO] hereby confirms its agreement, that The Company may issue an </w:t>
      </w:r>
      <w:proofErr w:type="spellStart"/>
      <w:r w:rsidR="005B39E4">
        <w:rPr>
          <w:rFonts w:ascii="Arial" w:eastAsia="Arial" w:hAnsi="Arial"/>
          <w:color w:val="000000"/>
          <w:sz w:val="21"/>
        </w:rPr>
        <w:t>P</w:t>
      </w:r>
      <w:r w:rsidR="00140E3A">
        <w:rPr>
          <w:rFonts w:ascii="Arial" w:eastAsia="Arial" w:hAnsi="Arial"/>
          <w:color w:val="000000"/>
          <w:sz w:val="21"/>
        </w:rPr>
        <w:t>t</w:t>
      </w:r>
      <w:r w:rsidR="005B39E4">
        <w:rPr>
          <w:rFonts w:ascii="Arial" w:eastAsia="Arial" w:hAnsi="Arial"/>
          <w:color w:val="000000"/>
          <w:sz w:val="21"/>
        </w:rPr>
        <w:t>L</w:t>
      </w:r>
      <w:proofErr w:type="spellEnd"/>
      <w:r w:rsidRPr="00051DB2">
        <w:rPr>
          <w:rFonts w:ascii="Arial" w:eastAsia="Arial" w:hAnsi="Arial"/>
          <w:color w:val="000000"/>
          <w:sz w:val="21"/>
        </w:rPr>
        <w:t xml:space="preserve"> effective from </w:t>
      </w:r>
      <w:r w:rsidRPr="00051DB2">
        <w:rPr>
          <w:rFonts w:ascii="Arial" w:eastAsia="Arial" w:hAnsi="Arial"/>
          <w:i/>
          <w:color w:val="000000"/>
          <w:sz w:val="21"/>
        </w:rPr>
        <w:t xml:space="preserve">[Start Date] </w:t>
      </w:r>
      <w:r w:rsidRPr="00051DB2">
        <w:rPr>
          <w:rFonts w:ascii="Arial" w:eastAsia="Arial" w:hAnsi="Arial"/>
          <w:color w:val="000000"/>
          <w:sz w:val="21"/>
        </w:rPr>
        <w:t xml:space="preserve">to </w:t>
      </w:r>
      <w:r w:rsidRPr="00051DB2">
        <w:rPr>
          <w:rFonts w:ascii="Arial" w:eastAsia="Arial" w:hAnsi="Arial"/>
          <w:i/>
          <w:color w:val="000000"/>
          <w:sz w:val="21"/>
        </w:rPr>
        <w:t xml:space="preserve">[End Date] </w:t>
      </w:r>
      <w:r w:rsidRPr="00051DB2">
        <w:rPr>
          <w:rFonts w:ascii="Arial" w:eastAsia="Arial" w:hAnsi="Arial"/>
          <w:color w:val="000000"/>
          <w:sz w:val="21"/>
        </w:rPr>
        <w:t xml:space="preserve">(“the Term”) subject to the condition that significant progress is made towards the resolution of the unresolved issues within the timescales listed in the schedule during the Term. On completion of the Term, [TO] will decide whether to permit The Company to issue a further </w:t>
      </w:r>
      <w:proofErr w:type="spellStart"/>
      <w:r w:rsidR="005B39E4">
        <w:rPr>
          <w:rFonts w:ascii="Arial" w:eastAsia="Arial" w:hAnsi="Arial"/>
          <w:color w:val="000000"/>
          <w:sz w:val="21"/>
        </w:rPr>
        <w:t>P</w:t>
      </w:r>
      <w:r w:rsidR="00140E3A">
        <w:rPr>
          <w:rFonts w:ascii="Arial" w:eastAsia="Arial" w:hAnsi="Arial"/>
          <w:color w:val="000000"/>
          <w:sz w:val="21"/>
        </w:rPr>
        <w:t>t</w:t>
      </w:r>
      <w:r w:rsidR="005B39E4">
        <w:rPr>
          <w:rFonts w:ascii="Arial" w:eastAsia="Arial" w:hAnsi="Arial"/>
          <w:color w:val="000000"/>
          <w:sz w:val="21"/>
        </w:rPr>
        <w:t>L</w:t>
      </w:r>
      <w:proofErr w:type="spellEnd"/>
      <w:r w:rsidRPr="00051DB2">
        <w:rPr>
          <w:rFonts w:ascii="Arial" w:eastAsia="Arial" w:hAnsi="Arial"/>
          <w:color w:val="000000"/>
          <w:sz w:val="21"/>
        </w:rPr>
        <w:t xml:space="preserve"> for a fixed period or a FON.</w:t>
      </w:r>
    </w:p>
    <w:p w14:paraId="4EA346B5" w14:textId="77777777" w:rsidR="00F57ABE" w:rsidRPr="00051DB2" w:rsidRDefault="00F57ABE">
      <w:pPr>
        <w:spacing w:before="484" w:line="221" w:lineRule="exact"/>
        <w:ind w:right="72" w:hanging="11"/>
        <w:jc w:val="both"/>
        <w:textAlignment w:val="baseline"/>
        <w:rPr>
          <w:rFonts w:ascii="Arial" w:eastAsia="Arial" w:hAnsi="Arial"/>
          <w:color w:val="000000"/>
          <w:spacing w:val="-4"/>
          <w:sz w:val="21"/>
        </w:rPr>
        <w:pPrChange w:id="344" w:author="Tammy Meek" w:date="2026-01-13T16:48:00Z" w16du:dateUtc="2026-01-13T16:48:00Z">
          <w:pPr>
            <w:spacing w:before="484" w:line="221" w:lineRule="exact"/>
            <w:ind w:left="720" w:right="72" w:hanging="576"/>
            <w:jc w:val="both"/>
            <w:textAlignment w:val="baseline"/>
          </w:pPr>
        </w:pPrChange>
      </w:pPr>
      <w:r w:rsidRPr="00051DB2">
        <w:rPr>
          <w:rFonts w:ascii="Arial" w:eastAsia="Arial" w:hAnsi="Arial"/>
          <w:color w:val="000000"/>
          <w:spacing w:val="-4"/>
          <w:sz w:val="21"/>
        </w:rPr>
        <w:t xml:space="preserve">This letter is issued without prejudice to the exercise of any rights [TO] may have under or pursuant to the </w:t>
      </w:r>
      <w:proofErr w:type="spellStart"/>
      <w:r w:rsidRPr="00051DB2">
        <w:rPr>
          <w:rFonts w:ascii="Arial" w:eastAsia="Arial" w:hAnsi="Arial"/>
          <w:color w:val="000000"/>
          <w:spacing w:val="-4"/>
          <w:sz w:val="21"/>
        </w:rPr>
        <w:t>the</w:t>
      </w:r>
      <w:proofErr w:type="spellEnd"/>
      <w:r w:rsidRPr="00051DB2">
        <w:rPr>
          <w:rFonts w:ascii="Arial" w:eastAsia="Arial" w:hAnsi="Arial"/>
          <w:color w:val="000000"/>
          <w:spacing w:val="-4"/>
          <w:sz w:val="21"/>
        </w:rPr>
        <w:t xml:space="preserve"> System Operator Transmission Owner Code [or the TO-CATO Construction Programme].</w:t>
      </w:r>
    </w:p>
    <w:p w14:paraId="68DC5F93" w14:textId="77777777" w:rsidR="00F57ABE" w:rsidRPr="00051DB2" w:rsidRDefault="00F57ABE">
      <w:pPr>
        <w:spacing w:before="518" w:line="206" w:lineRule="exact"/>
        <w:ind w:right="72" w:hanging="11"/>
        <w:jc w:val="both"/>
        <w:textAlignment w:val="baseline"/>
        <w:rPr>
          <w:rFonts w:ascii="Arial" w:eastAsia="Arial" w:hAnsi="Arial"/>
          <w:color w:val="000000"/>
          <w:sz w:val="21"/>
        </w:rPr>
        <w:pPrChange w:id="345" w:author="Tammy Meek" w:date="2026-01-13T16:48:00Z" w16du:dateUtc="2026-01-13T16:48:00Z">
          <w:pPr>
            <w:spacing w:before="518" w:line="206" w:lineRule="exact"/>
            <w:ind w:left="720" w:right="72" w:hanging="576"/>
            <w:jc w:val="both"/>
            <w:textAlignment w:val="baseline"/>
          </w:pPr>
        </w:pPrChange>
      </w:pPr>
      <w:r w:rsidRPr="00051DB2">
        <w:rPr>
          <w:rFonts w:ascii="Arial" w:eastAsia="Arial" w:hAnsi="Arial"/>
          <w:color w:val="000000"/>
          <w:sz w:val="21"/>
        </w:rPr>
        <w:t xml:space="preserve">Should you require any further information please contact </w:t>
      </w:r>
      <w:r w:rsidRPr="00051DB2">
        <w:rPr>
          <w:rFonts w:ascii="Arial" w:eastAsia="Arial" w:hAnsi="Arial"/>
          <w:i/>
          <w:color w:val="000000"/>
          <w:sz w:val="21"/>
        </w:rPr>
        <w:t xml:space="preserve">[TO Contact], </w:t>
      </w:r>
      <w:r w:rsidRPr="00051DB2">
        <w:rPr>
          <w:rFonts w:ascii="Arial" w:eastAsia="Arial" w:hAnsi="Arial"/>
          <w:color w:val="000000"/>
          <w:sz w:val="21"/>
        </w:rPr>
        <w:t xml:space="preserve">telephone </w:t>
      </w:r>
      <w:r w:rsidRPr="00051DB2">
        <w:rPr>
          <w:rFonts w:ascii="Arial" w:eastAsia="Arial" w:hAnsi="Arial"/>
          <w:i/>
          <w:color w:val="000000"/>
          <w:sz w:val="21"/>
        </w:rPr>
        <w:t>[telephone number].</w:t>
      </w:r>
    </w:p>
    <w:p w14:paraId="694B71BA" w14:textId="77777777" w:rsidR="00F57ABE" w:rsidRPr="00051DB2" w:rsidRDefault="00F57ABE">
      <w:pPr>
        <w:spacing w:before="466" w:line="240" w:lineRule="exact"/>
        <w:ind w:right="72" w:hanging="11"/>
        <w:textAlignment w:val="baseline"/>
        <w:rPr>
          <w:rFonts w:ascii="Arial" w:eastAsia="Arial" w:hAnsi="Arial"/>
          <w:i/>
          <w:color w:val="000000"/>
          <w:spacing w:val="27"/>
          <w:sz w:val="21"/>
        </w:rPr>
        <w:pPrChange w:id="346" w:author="Tammy Meek" w:date="2026-01-13T16:48:00Z" w16du:dateUtc="2026-01-13T16:48:00Z">
          <w:pPr>
            <w:spacing w:before="466" w:line="240" w:lineRule="exact"/>
            <w:ind w:left="720" w:right="72" w:hanging="576"/>
            <w:textAlignment w:val="baseline"/>
          </w:pPr>
        </w:pPrChange>
      </w:pPr>
      <w:r w:rsidRPr="00051DB2">
        <w:rPr>
          <w:rFonts w:ascii="Arial" w:eastAsia="Arial" w:hAnsi="Arial"/>
          <w:i/>
          <w:color w:val="000000"/>
          <w:spacing w:val="27"/>
          <w:sz w:val="21"/>
        </w:rPr>
        <w:t>[TO]</w:t>
      </w:r>
    </w:p>
    <w:p w14:paraId="0E56D8EC" w14:textId="77777777" w:rsidR="00F57ABE" w:rsidRPr="00051DB2" w:rsidRDefault="00F57ABE" w:rsidP="00F57ABE">
      <w:pPr>
        <w:ind w:left="720" w:hanging="576"/>
        <w:sectPr w:rsidR="00F57ABE" w:rsidRPr="00051DB2">
          <w:footerReference w:type="default" r:id="rId23"/>
          <w:pgSz w:w="11904" w:h="16834"/>
          <w:pgMar w:top="680" w:right="1335" w:bottom="678" w:left="1369" w:header="720" w:footer="720" w:gutter="0"/>
          <w:cols w:space="720"/>
        </w:sectPr>
      </w:pPr>
    </w:p>
    <w:p w14:paraId="34CC7BE0" w14:textId="6835ADB3" w:rsidR="00F57ABE" w:rsidRPr="00051DB2" w:rsidRDefault="00F57ABE" w:rsidP="00F57ABE">
      <w:pPr>
        <w:tabs>
          <w:tab w:val="left" w:pos="792"/>
        </w:tabs>
        <w:spacing w:before="241" w:line="274" w:lineRule="exact"/>
        <w:ind w:left="720" w:hanging="576"/>
        <w:textAlignment w:val="baseline"/>
        <w:rPr>
          <w:rFonts w:ascii="Arial" w:eastAsia="Arial" w:hAnsi="Arial"/>
          <w:b/>
          <w:color w:val="000000"/>
          <w:sz w:val="24"/>
        </w:rPr>
      </w:pPr>
      <w:r w:rsidRPr="00051DB2">
        <w:rPr>
          <w:rFonts w:ascii="Arial" w:eastAsia="Arial" w:hAnsi="Arial"/>
          <w:b/>
          <w:color w:val="000000"/>
          <w:sz w:val="24"/>
        </w:rPr>
        <w:lastRenderedPageBreak/>
        <w:t>A5:</w:t>
      </w:r>
      <w:r w:rsidRPr="00051DB2">
        <w:rPr>
          <w:rFonts w:ascii="Arial" w:eastAsia="Arial" w:hAnsi="Arial"/>
          <w:b/>
          <w:color w:val="000000"/>
          <w:sz w:val="24"/>
        </w:rPr>
        <w:tab/>
        <w:t xml:space="preserve">EXAMPLE OF </w:t>
      </w:r>
      <w:r w:rsidR="005E40C4">
        <w:rPr>
          <w:rFonts w:ascii="Arial" w:eastAsia="Arial" w:hAnsi="Arial"/>
          <w:b/>
          <w:color w:val="000000"/>
          <w:sz w:val="24"/>
        </w:rPr>
        <w:t>PERMISSION TO LOAD</w:t>
      </w:r>
      <w:r w:rsidRPr="00051DB2">
        <w:rPr>
          <w:rFonts w:ascii="Arial" w:eastAsia="Arial" w:hAnsi="Arial"/>
          <w:b/>
          <w:color w:val="000000"/>
          <w:sz w:val="24"/>
        </w:rPr>
        <w:t xml:space="preserve"> DOCUMENT</w:t>
      </w:r>
    </w:p>
    <w:p w14:paraId="23B90550" w14:textId="77777777" w:rsidR="00F57ABE" w:rsidRPr="00051DB2" w:rsidRDefault="00F57ABE" w:rsidP="00F57ABE">
      <w:pPr>
        <w:tabs>
          <w:tab w:val="left" w:pos="792"/>
          <w:tab w:val="left" w:pos="2592"/>
        </w:tabs>
        <w:spacing w:before="445" w:line="226" w:lineRule="exact"/>
        <w:ind w:left="720" w:hanging="576"/>
        <w:textAlignment w:val="baseline"/>
        <w:rPr>
          <w:rFonts w:ascii="Arial" w:eastAsia="Arial" w:hAnsi="Arial"/>
          <w:color w:val="000000"/>
          <w:sz w:val="13"/>
        </w:rPr>
      </w:pPr>
      <w:r w:rsidRPr="00051DB2">
        <w:rPr>
          <w:rFonts w:ascii="Arial" w:eastAsia="Arial" w:hAnsi="Arial"/>
          <w:color w:val="000000"/>
          <w:sz w:val="13"/>
        </w:rPr>
        <w:t>Date:</w:t>
      </w:r>
      <w:r w:rsidRPr="00051DB2">
        <w:rPr>
          <w:rFonts w:ascii="Arial" w:eastAsia="Arial" w:hAnsi="Arial"/>
          <w:color w:val="000000"/>
          <w:sz w:val="13"/>
        </w:rPr>
        <w:tab/>
      </w:r>
      <w:r w:rsidRPr="00051DB2">
        <w:rPr>
          <w:rFonts w:ascii="Arial" w:eastAsia="Arial" w:hAnsi="Arial"/>
          <w:color w:val="000000"/>
          <w:sz w:val="18"/>
        </w:rPr>
        <w:t>[</w:t>
      </w:r>
      <w:r w:rsidRPr="00051DB2">
        <w:rPr>
          <w:rFonts w:ascii="Arial" w:eastAsia="Arial" w:hAnsi="Arial"/>
          <w:color w:val="000000"/>
          <w:sz w:val="18"/>
        </w:rPr>
        <w:tab/>
        <w:t>]</w:t>
      </w:r>
    </w:p>
    <w:p w14:paraId="0C0D85BD" w14:textId="77777777" w:rsidR="00F57ABE" w:rsidRPr="00051DB2" w:rsidRDefault="00F57ABE" w:rsidP="00F57ABE">
      <w:pPr>
        <w:tabs>
          <w:tab w:val="left" w:pos="792"/>
          <w:tab w:val="left" w:pos="2592"/>
        </w:tabs>
        <w:spacing w:before="379" w:line="197" w:lineRule="exact"/>
        <w:ind w:left="720" w:hanging="576"/>
        <w:textAlignment w:val="baseline"/>
        <w:rPr>
          <w:rFonts w:ascii="Arial" w:eastAsia="Arial" w:hAnsi="Arial"/>
          <w:color w:val="000000"/>
          <w:spacing w:val="2"/>
          <w:sz w:val="13"/>
        </w:rPr>
      </w:pPr>
      <w:r w:rsidRPr="00051DB2">
        <w:rPr>
          <w:rFonts w:ascii="Arial" w:eastAsia="Arial" w:hAnsi="Arial"/>
          <w:color w:val="000000"/>
          <w:spacing w:val="2"/>
          <w:sz w:val="13"/>
        </w:rPr>
        <w:t>Our Ref:</w:t>
      </w:r>
      <w:r w:rsidRPr="00051DB2">
        <w:rPr>
          <w:rFonts w:ascii="Arial" w:eastAsia="Arial" w:hAnsi="Arial"/>
          <w:color w:val="000000"/>
          <w:spacing w:val="2"/>
          <w:sz w:val="13"/>
        </w:rPr>
        <w:tab/>
      </w:r>
      <w:r w:rsidRPr="00051DB2">
        <w:rPr>
          <w:rFonts w:ascii="Arial" w:eastAsia="Arial" w:hAnsi="Arial"/>
          <w:color w:val="000000"/>
          <w:spacing w:val="2"/>
          <w:sz w:val="16"/>
        </w:rPr>
        <w:t>[</w:t>
      </w:r>
      <w:r w:rsidRPr="00051DB2">
        <w:rPr>
          <w:rFonts w:ascii="Arial" w:eastAsia="Arial" w:hAnsi="Arial"/>
          <w:color w:val="000000"/>
          <w:spacing w:val="2"/>
          <w:sz w:val="16"/>
        </w:rPr>
        <w:tab/>
        <w:t>]</w:t>
      </w:r>
    </w:p>
    <w:p w14:paraId="7DD0558F" w14:textId="77777777" w:rsidR="00F57ABE" w:rsidRPr="00051DB2" w:rsidRDefault="00F57ABE" w:rsidP="00F57ABE">
      <w:pPr>
        <w:tabs>
          <w:tab w:val="left" w:pos="6408"/>
        </w:tabs>
        <w:spacing w:before="472" w:line="255" w:lineRule="exact"/>
        <w:ind w:left="720" w:hanging="576"/>
        <w:textAlignment w:val="baseline"/>
        <w:rPr>
          <w:rFonts w:ascii="Arial" w:eastAsia="Arial" w:hAnsi="Arial"/>
          <w:color w:val="000000"/>
          <w:sz w:val="13"/>
        </w:rPr>
      </w:pPr>
      <w:r w:rsidRPr="00051DB2">
        <w:rPr>
          <w:rFonts w:ascii="Arial" w:eastAsia="Arial" w:hAnsi="Arial"/>
          <w:color w:val="000000"/>
          <w:sz w:val="13"/>
        </w:rPr>
        <w:t>Your Ref:</w:t>
      </w:r>
      <w:r w:rsidRPr="00051DB2">
        <w:rPr>
          <w:rFonts w:ascii="Arial" w:eastAsia="Arial" w:hAnsi="Arial"/>
          <w:color w:val="000000"/>
          <w:sz w:val="13"/>
        </w:rPr>
        <w:tab/>
      </w:r>
      <w:r w:rsidRPr="00051DB2">
        <w:rPr>
          <w:rFonts w:ascii="Arial" w:eastAsia="Arial" w:hAnsi="Arial"/>
          <w:color w:val="000000"/>
          <w:sz w:val="21"/>
        </w:rPr>
        <w:t>National Grid Electricity</w:t>
      </w:r>
    </w:p>
    <w:p w14:paraId="3C6F4E1A" w14:textId="77777777" w:rsidR="00F57ABE" w:rsidRPr="00051DB2" w:rsidRDefault="00F57ABE" w:rsidP="00F57ABE">
      <w:pPr>
        <w:spacing w:after="94" w:line="235"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System Operator Ltd</w:t>
      </w:r>
    </w:p>
    <w:tbl>
      <w:tblPr>
        <w:tblW w:w="0" w:type="auto"/>
        <w:tblLayout w:type="fixed"/>
        <w:tblCellMar>
          <w:left w:w="0" w:type="dxa"/>
          <w:right w:w="0" w:type="dxa"/>
        </w:tblCellMar>
        <w:tblLook w:val="0000" w:firstRow="0" w:lastRow="0" w:firstColumn="0" w:lastColumn="0" w:noHBand="0" w:noVBand="0"/>
      </w:tblPr>
      <w:tblGrid>
        <w:gridCol w:w="4709"/>
        <w:gridCol w:w="4491"/>
      </w:tblGrid>
      <w:tr w:rsidR="00F57ABE" w:rsidRPr="00051DB2" w14:paraId="2DA1B539" w14:textId="77777777">
        <w:trPr>
          <w:trHeight w:hRule="exact" w:val="3737"/>
        </w:trPr>
        <w:tc>
          <w:tcPr>
            <w:tcW w:w="4709" w:type="dxa"/>
            <w:tcBorders>
              <w:top w:val="none" w:sz="0" w:space="0" w:color="000000"/>
              <w:left w:val="none" w:sz="0" w:space="0" w:color="000000"/>
              <w:bottom w:val="none" w:sz="0" w:space="0" w:color="000000"/>
              <w:right w:val="none" w:sz="0" w:space="0" w:color="000000"/>
            </w:tcBorders>
          </w:tcPr>
          <w:p w14:paraId="15141EBA" w14:textId="77777777" w:rsidR="00F57ABE" w:rsidRPr="00051DB2" w:rsidRDefault="00F57ABE">
            <w:pPr>
              <w:tabs>
                <w:tab w:val="left" w:pos="2880"/>
              </w:tabs>
              <w:spacing w:before="170" w:line="255" w:lineRule="exact"/>
              <w:ind w:left="720" w:hanging="576"/>
              <w:textAlignment w:val="baseline"/>
              <w:rPr>
                <w:rFonts w:ascii="Arial" w:eastAsia="Arial" w:hAnsi="Arial"/>
                <w:color w:val="000000"/>
              </w:rPr>
            </w:pPr>
            <w:r w:rsidRPr="00051DB2">
              <w:rPr>
                <w:rFonts w:ascii="Arial" w:eastAsia="Arial" w:hAnsi="Arial"/>
                <w:color w:val="000000"/>
              </w:rPr>
              <w:t>For the Attention of [</w:t>
            </w:r>
            <w:r w:rsidRPr="00051DB2">
              <w:rPr>
                <w:rFonts w:ascii="Arial" w:eastAsia="Arial" w:hAnsi="Arial"/>
                <w:color w:val="000000"/>
              </w:rPr>
              <w:tab/>
              <w:t>]</w:t>
            </w:r>
          </w:p>
          <w:p w14:paraId="3FEB92E6" w14:textId="77777777" w:rsidR="00F57ABE" w:rsidRPr="00051DB2" w:rsidRDefault="00F57ABE">
            <w:pPr>
              <w:spacing w:before="849" w:line="255" w:lineRule="exact"/>
              <w:ind w:left="720" w:hanging="576"/>
              <w:textAlignment w:val="baseline"/>
              <w:rPr>
                <w:rFonts w:ascii="Arial" w:eastAsia="Arial" w:hAnsi="Arial"/>
                <w:color w:val="000000"/>
              </w:rPr>
            </w:pPr>
            <w:r w:rsidRPr="00051DB2">
              <w:rPr>
                <w:rFonts w:ascii="Arial" w:eastAsia="Arial" w:hAnsi="Arial"/>
                <w:color w:val="000000"/>
              </w:rPr>
              <w:t>Company Secretary</w:t>
            </w:r>
          </w:p>
          <w:p w14:paraId="4B6F466A" w14:textId="77777777" w:rsidR="00F57ABE" w:rsidRPr="00051DB2" w:rsidRDefault="00F57ABE">
            <w:pPr>
              <w:tabs>
                <w:tab w:val="left" w:pos="1872"/>
              </w:tabs>
              <w:spacing w:before="129"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06ED2794" w14:textId="77777777" w:rsidR="00F57ABE" w:rsidRPr="00051DB2" w:rsidRDefault="00F57ABE">
            <w:pPr>
              <w:tabs>
                <w:tab w:val="left" w:pos="1656"/>
              </w:tabs>
              <w:spacing w:before="115"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53140ECA" w14:textId="77777777" w:rsidR="00F57ABE" w:rsidRPr="00051DB2" w:rsidRDefault="00F57ABE">
            <w:pPr>
              <w:tabs>
                <w:tab w:val="left" w:pos="1872"/>
              </w:tabs>
              <w:spacing w:before="114"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438833CC" w14:textId="77777777" w:rsidR="00F57ABE" w:rsidRPr="00051DB2" w:rsidRDefault="00F57ABE">
            <w:pPr>
              <w:tabs>
                <w:tab w:val="left" w:pos="1368"/>
              </w:tabs>
              <w:spacing w:before="125"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5B37FFD6" w14:textId="77777777" w:rsidR="00F57ABE" w:rsidRPr="00051DB2" w:rsidRDefault="00F57ABE">
            <w:pPr>
              <w:tabs>
                <w:tab w:val="left" w:pos="1008"/>
              </w:tabs>
              <w:spacing w:before="114" w:after="331"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tc>
        <w:tc>
          <w:tcPr>
            <w:tcW w:w="4491" w:type="dxa"/>
            <w:tcBorders>
              <w:top w:val="none" w:sz="0" w:space="0" w:color="000000"/>
              <w:left w:val="none" w:sz="0" w:space="0" w:color="000000"/>
              <w:bottom w:val="none" w:sz="0" w:space="0" w:color="000000"/>
              <w:right w:val="none" w:sz="0" w:space="0" w:color="000000"/>
            </w:tcBorders>
          </w:tcPr>
          <w:p w14:paraId="0E5E8FB5" w14:textId="77777777" w:rsidR="00F57ABE" w:rsidRPr="00051DB2" w:rsidRDefault="00F57ABE">
            <w:pPr>
              <w:spacing w:line="327" w:lineRule="exact"/>
              <w:ind w:left="720" w:right="432" w:hanging="576"/>
              <w:textAlignment w:val="baseline"/>
              <w:rPr>
                <w:rFonts w:ascii="Arial" w:eastAsia="Arial" w:hAnsi="Arial"/>
                <w:color w:val="000000"/>
                <w:spacing w:val="24"/>
                <w:sz w:val="21"/>
              </w:rPr>
            </w:pPr>
            <w:r w:rsidRPr="00051DB2">
              <w:rPr>
                <w:rFonts w:ascii="Arial" w:eastAsia="Arial" w:hAnsi="Arial"/>
                <w:color w:val="000000"/>
                <w:spacing w:val="24"/>
                <w:sz w:val="21"/>
              </w:rPr>
              <w:t>Faraday House, National Grid House Warwick Technology Park Gallows Hill Warwick CV34 6DA</w:t>
            </w:r>
          </w:p>
          <w:p w14:paraId="5CBBD9DC" w14:textId="77777777" w:rsidR="00F57ABE" w:rsidRPr="00051DB2" w:rsidRDefault="00F57ABE">
            <w:pPr>
              <w:spacing w:before="717" w:line="344" w:lineRule="exact"/>
              <w:ind w:left="720" w:right="612" w:hanging="576"/>
              <w:textAlignment w:val="baseline"/>
              <w:rPr>
                <w:rFonts w:ascii="Arial" w:eastAsia="Arial" w:hAnsi="Arial"/>
                <w:color w:val="000000"/>
                <w:spacing w:val="-4"/>
                <w:sz w:val="21"/>
              </w:rPr>
            </w:pPr>
            <w:r w:rsidRPr="00051DB2">
              <w:rPr>
                <w:rFonts w:ascii="Arial" w:eastAsia="Arial" w:hAnsi="Arial"/>
                <w:color w:val="000000"/>
                <w:spacing w:val="-4"/>
                <w:sz w:val="21"/>
              </w:rPr>
              <w:t>Tel No: 01926-65#### Fax No: 01926-65#### Mobile: ########### ####@</w:t>
            </w:r>
            <w:hyperlink r:id="rId24">
              <w:r w:rsidRPr="00051DB2">
                <w:rPr>
                  <w:rFonts w:ascii="Arial" w:eastAsia="Arial" w:hAnsi="Arial"/>
                  <w:color w:val="0000FF"/>
                  <w:spacing w:val="-4"/>
                  <w:sz w:val="21"/>
                  <w:u w:val="single"/>
                </w:rPr>
                <w:t>nationalgrid.com</w:t>
              </w:r>
            </w:hyperlink>
          </w:p>
        </w:tc>
      </w:tr>
    </w:tbl>
    <w:p w14:paraId="2FB21F8E" w14:textId="77777777" w:rsidR="00F57ABE" w:rsidRPr="00051DB2" w:rsidRDefault="00F57ABE" w:rsidP="00F57ABE">
      <w:pPr>
        <w:spacing w:after="697" w:line="20" w:lineRule="exact"/>
        <w:ind w:left="720" w:hanging="576"/>
      </w:pPr>
    </w:p>
    <w:p w14:paraId="5F7147E0" w14:textId="61DBD432" w:rsidR="00F57ABE" w:rsidRPr="00051DB2" w:rsidRDefault="00F57ABE" w:rsidP="00F57ABE">
      <w:pPr>
        <w:spacing w:line="701" w:lineRule="exact"/>
        <w:ind w:left="720" w:hanging="576"/>
        <w:jc w:val="center"/>
        <w:textAlignment w:val="baseline"/>
        <w:rPr>
          <w:rFonts w:ascii="Arial" w:eastAsia="Arial" w:hAnsi="Arial"/>
          <w:b/>
          <w:color w:val="000000"/>
          <w:sz w:val="21"/>
        </w:rPr>
      </w:pPr>
      <w:r w:rsidRPr="00051DB2">
        <w:rPr>
          <w:rFonts w:ascii="Arial" w:eastAsia="Arial" w:hAnsi="Arial"/>
          <w:b/>
          <w:color w:val="000000"/>
          <w:sz w:val="21"/>
        </w:rPr>
        <w:t xml:space="preserve">[PROJECT NAME] CATO – </w:t>
      </w:r>
      <w:r w:rsidR="005E40C4">
        <w:rPr>
          <w:rFonts w:ascii="Arial" w:eastAsia="Arial" w:hAnsi="Arial"/>
          <w:b/>
          <w:color w:val="000000"/>
          <w:sz w:val="21"/>
        </w:rPr>
        <w:t>PERMISSION TO LOAD</w:t>
      </w:r>
      <w:r w:rsidRPr="00051DB2">
        <w:rPr>
          <w:rFonts w:ascii="Arial" w:eastAsia="Arial" w:hAnsi="Arial"/>
          <w:b/>
          <w:color w:val="000000"/>
          <w:sz w:val="21"/>
        </w:rPr>
        <w:t xml:space="preserve"> </w:t>
      </w:r>
      <w:r w:rsidRPr="00051DB2">
        <w:rPr>
          <w:rFonts w:ascii="Arial" w:eastAsia="Arial" w:hAnsi="Arial"/>
          <w:b/>
          <w:color w:val="000000"/>
          <w:sz w:val="21"/>
        </w:rPr>
        <w:br/>
        <w:t>EFFECTIVE FROM [TODAY’S DATE] TO [FUTURE DATE]</w:t>
      </w:r>
    </w:p>
    <w:p w14:paraId="17DF4C8C" w14:textId="65575A2D" w:rsidR="00F57ABE" w:rsidRPr="00051DB2" w:rsidRDefault="00F57ABE" w:rsidP="00F57ABE">
      <w:pPr>
        <w:spacing w:before="542" w:line="229" w:lineRule="exact"/>
        <w:ind w:left="720" w:right="72"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National Grid Electricity System Operator Ltd (“The Company”) and [Company Name] (the “CATO”) are parties to a CATO-TO Connection Schedule</w:t>
      </w:r>
      <w:r w:rsidR="00DF22E4">
        <w:rPr>
          <w:rFonts w:ascii="Arial" w:eastAsia="Arial" w:hAnsi="Arial"/>
          <w:color w:val="000000"/>
          <w:spacing w:val="-4"/>
          <w:sz w:val="21"/>
        </w:rPr>
        <w:t xml:space="preserve"> </w:t>
      </w:r>
      <w:r w:rsidRPr="00051DB2">
        <w:rPr>
          <w:rFonts w:ascii="Arial" w:eastAsia="Arial" w:hAnsi="Arial"/>
          <w:color w:val="000000"/>
          <w:spacing w:val="-4"/>
          <w:sz w:val="21"/>
        </w:rPr>
        <w:t xml:space="preserve">with reference [Agreement Reference] dated [Agreement Date], as amended from time to </w:t>
      </w:r>
      <w:r w:rsidR="00DF22E4" w:rsidRPr="00051DB2">
        <w:rPr>
          <w:rFonts w:ascii="Arial" w:eastAsia="Arial" w:hAnsi="Arial"/>
          <w:color w:val="000000"/>
          <w:spacing w:val="-4"/>
          <w:sz w:val="21"/>
        </w:rPr>
        <w:t>time to</w:t>
      </w:r>
      <w:r w:rsidRPr="00051DB2">
        <w:rPr>
          <w:rFonts w:ascii="Arial" w:eastAsia="Arial" w:hAnsi="Arial"/>
          <w:color w:val="000000"/>
          <w:spacing w:val="-4"/>
          <w:sz w:val="21"/>
        </w:rPr>
        <w:t xml:space="preserve"> facilitate connection to and </w:t>
      </w:r>
      <w:r w:rsidR="00DF22E4" w:rsidRPr="00051DB2">
        <w:rPr>
          <w:rFonts w:ascii="Arial" w:eastAsia="Arial" w:hAnsi="Arial"/>
          <w:color w:val="000000"/>
          <w:spacing w:val="-4"/>
          <w:sz w:val="21"/>
        </w:rPr>
        <w:t>use the</w:t>
      </w:r>
      <w:r w:rsidRPr="00051DB2">
        <w:rPr>
          <w:rFonts w:ascii="Arial" w:eastAsia="Arial" w:hAnsi="Arial"/>
          <w:color w:val="000000"/>
          <w:spacing w:val="-4"/>
          <w:sz w:val="21"/>
        </w:rPr>
        <w:t xml:space="preserve"> National Electricity Transmission System at [the CATO Transmission Interface Site].</w:t>
      </w:r>
    </w:p>
    <w:p w14:paraId="6C88471C" w14:textId="77777777" w:rsidR="00F57ABE" w:rsidRPr="00051DB2" w:rsidRDefault="00F57ABE" w:rsidP="00F57ABE">
      <w:pPr>
        <w:spacing w:before="502" w:line="226"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The CATO has notified The Company of its intention to transmit load [Project Name] on or after [today’s date]. [ Under the provisions of the CATO-TO Construction Programme, The Company is required to notify the CATO that the deliverables outlined in the CATO-TO Connection Schedule have been complied with and that [Project Name] CATO at the at [CATO Transmission Interface Site] can therefore become Operational (an “Operational Notification”).</w:t>
      </w:r>
    </w:p>
    <w:p w14:paraId="431CFC7A" w14:textId="64A43CCC" w:rsidR="00F57ABE" w:rsidRPr="00051DB2" w:rsidRDefault="00F57ABE" w:rsidP="00F57ABE">
      <w:pPr>
        <w:spacing w:before="496" w:line="225" w:lineRule="exact"/>
        <w:ind w:left="720" w:right="72" w:hanging="576"/>
        <w:jc w:val="both"/>
        <w:textAlignment w:val="baseline"/>
        <w:rPr>
          <w:rFonts w:ascii="Arial" w:eastAsia="Arial" w:hAnsi="Arial"/>
          <w:color w:val="000000"/>
          <w:spacing w:val="-5"/>
          <w:sz w:val="21"/>
        </w:rPr>
      </w:pPr>
      <w:r w:rsidRPr="00051DB2">
        <w:rPr>
          <w:rFonts w:ascii="Arial" w:eastAsia="Arial" w:hAnsi="Arial"/>
          <w:color w:val="000000"/>
          <w:spacing w:val="-5"/>
          <w:sz w:val="21"/>
        </w:rPr>
        <w:t xml:space="preserve">There are </w:t>
      </w:r>
      <w:proofErr w:type="gramStart"/>
      <w:r w:rsidRPr="00051DB2">
        <w:rPr>
          <w:rFonts w:ascii="Arial" w:eastAsia="Arial" w:hAnsi="Arial"/>
          <w:color w:val="000000"/>
          <w:spacing w:val="-5"/>
          <w:sz w:val="21"/>
        </w:rPr>
        <w:t>a number of</w:t>
      </w:r>
      <w:proofErr w:type="gramEnd"/>
      <w:r w:rsidRPr="00051DB2">
        <w:rPr>
          <w:rFonts w:ascii="Arial" w:eastAsia="Arial" w:hAnsi="Arial"/>
          <w:color w:val="000000"/>
          <w:spacing w:val="-5"/>
          <w:sz w:val="21"/>
        </w:rPr>
        <w:t xml:space="preserve"> matters which are unresolved at present which must be resolved before The Company can issue a Final Operational Notification (FON) in respect of </w:t>
      </w:r>
      <w:proofErr w:type="gramStart"/>
      <w:r w:rsidRPr="00051DB2">
        <w:rPr>
          <w:rFonts w:ascii="Arial" w:eastAsia="Arial" w:hAnsi="Arial"/>
          <w:color w:val="000000"/>
          <w:spacing w:val="-5"/>
          <w:sz w:val="21"/>
        </w:rPr>
        <w:t>[ ]</w:t>
      </w:r>
      <w:proofErr w:type="gramEnd"/>
      <w:r w:rsidRPr="00051DB2">
        <w:rPr>
          <w:rFonts w:ascii="Arial" w:eastAsia="Arial" w:hAnsi="Arial"/>
          <w:color w:val="000000"/>
          <w:spacing w:val="-5"/>
          <w:sz w:val="21"/>
        </w:rPr>
        <w:t xml:space="preserve"> CATO. The current situation is summarised in the attached Schedule of Unresolved Issues. The unresolved matters do not however prevent The Company from issuing </w:t>
      </w:r>
      <w:proofErr w:type="gramStart"/>
      <w:r w:rsidRPr="00051DB2">
        <w:rPr>
          <w:rFonts w:ascii="Arial" w:eastAsia="Arial" w:hAnsi="Arial"/>
          <w:color w:val="000000"/>
          <w:spacing w:val="-5"/>
          <w:sz w:val="21"/>
        </w:rPr>
        <w:t>an</w:t>
      </w:r>
      <w:proofErr w:type="gramEnd"/>
      <w:r w:rsidRPr="00051DB2">
        <w:rPr>
          <w:rFonts w:ascii="Arial" w:eastAsia="Arial" w:hAnsi="Arial"/>
          <w:color w:val="000000"/>
          <w:spacing w:val="-5"/>
          <w:sz w:val="21"/>
        </w:rPr>
        <w:t xml:space="preserve"> </w:t>
      </w:r>
      <w:r w:rsidR="005E40C4">
        <w:rPr>
          <w:rFonts w:ascii="Arial" w:eastAsia="Arial" w:hAnsi="Arial"/>
          <w:color w:val="000000"/>
          <w:spacing w:val="-5"/>
          <w:sz w:val="21"/>
        </w:rPr>
        <w:t>Permission to Load</w:t>
      </w:r>
      <w:r w:rsidRPr="00051DB2">
        <w:rPr>
          <w:rFonts w:ascii="Arial" w:eastAsia="Arial" w:hAnsi="Arial"/>
          <w:color w:val="000000"/>
          <w:spacing w:val="-5"/>
          <w:sz w:val="21"/>
        </w:rPr>
        <w:t xml:space="preserve"> (</w:t>
      </w:r>
      <w:proofErr w:type="spellStart"/>
      <w:r w:rsidR="005B39E4">
        <w:rPr>
          <w:rFonts w:ascii="Arial" w:eastAsia="Arial" w:hAnsi="Arial"/>
          <w:color w:val="000000"/>
          <w:spacing w:val="-5"/>
          <w:sz w:val="21"/>
        </w:rPr>
        <w:t>P</w:t>
      </w:r>
      <w:r w:rsidR="00286693">
        <w:rPr>
          <w:rFonts w:ascii="Arial" w:eastAsia="Arial" w:hAnsi="Arial"/>
          <w:color w:val="000000"/>
          <w:spacing w:val="-5"/>
          <w:sz w:val="21"/>
        </w:rPr>
        <w:t>t</w:t>
      </w:r>
      <w:r w:rsidR="005B39E4">
        <w:rPr>
          <w:rFonts w:ascii="Arial" w:eastAsia="Arial" w:hAnsi="Arial"/>
          <w:color w:val="000000"/>
          <w:spacing w:val="-5"/>
          <w:sz w:val="21"/>
        </w:rPr>
        <w:t>L</w:t>
      </w:r>
      <w:proofErr w:type="spellEnd"/>
      <w:r w:rsidRPr="00051DB2">
        <w:rPr>
          <w:rFonts w:ascii="Arial" w:eastAsia="Arial" w:hAnsi="Arial"/>
          <w:color w:val="000000"/>
          <w:spacing w:val="-5"/>
          <w:sz w:val="21"/>
        </w:rPr>
        <w:t>).</w:t>
      </w:r>
    </w:p>
    <w:p w14:paraId="068B6DEB" w14:textId="524C99FB" w:rsidR="00213028" w:rsidRPr="00214AB8" w:rsidRDefault="00933E03" w:rsidP="002B7280">
      <w:r>
        <w:br w:type="page"/>
      </w:r>
      <w:r w:rsidR="00213028" w:rsidRPr="00051DB2">
        <w:rPr>
          <w:rFonts w:ascii="Arial" w:eastAsia="Arial" w:hAnsi="Arial"/>
          <w:color w:val="000000"/>
          <w:spacing w:val="-4"/>
          <w:sz w:val="21"/>
        </w:rPr>
        <w:lastRenderedPageBreak/>
        <w:t xml:space="preserve">The Company therefore confirms the issue of an </w:t>
      </w:r>
      <w:proofErr w:type="spellStart"/>
      <w:r w:rsidR="00213028">
        <w:rPr>
          <w:rFonts w:ascii="Arial" w:eastAsia="Arial" w:hAnsi="Arial"/>
          <w:color w:val="000000"/>
          <w:spacing w:val="-4"/>
          <w:sz w:val="21"/>
        </w:rPr>
        <w:t>P</w:t>
      </w:r>
      <w:r w:rsidR="00286693">
        <w:rPr>
          <w:rFonts w:ascii="Arial" w:eastAsia="Arial" w:hAnsi="Arial"/>
          <w:color w:val="000000"/>
          <w:spacing w:val="-4"/>
          <w:sz w:val="21"/>
        </w:rPr>
        <w:t>t</w:t>
      </w:r>
      <w:r w:rsidR="00213028">
        <w:rPr>
          <w:rFonts w:ascii="Arial" w:eastAsia="Arial" w:hAnsi="Arial"/>
          <w:color w:val="000000"/>
          <w:spacing w:val="-4"/>
          <w:sz w:val="21"/>
        </w:rPr>
        <w:t>L</w:t>
      </w:r>
      <w:proofErr w:type="spellEnd"/>
      <w:r w:rsidR="00213028" w:rsidRPr="00051DB2">
        <w:rPr>
          <w:rFonts w:ascii="Arial" w:eastAsia="Arial" w:hAnsi="Arial"/>
          <w:color w:val="000000"/>
          <w:spacing w:val="-4"/>
          <w:sz w:val="21"/>
        </w:rPr>
        <w:t xml:space="preserve"> effective from [today’s date] to [future date] (the “Term”) subject to the condition that significant progress be made towards the resolution of the unresolved issues within the timescales listed in the schedule during the Term. On completion of the Term, The Company will decide whether to issue an ION extension for a fixed period or a FON.</w:t>
      </w:r>
    </w:p>
    <w:p w14:paraId="2E0484BF" w14:textId="1E48B7EC" w:rsidR="00213028" w:rsidRPr="00051DB2" w:rsidRDefault="00213028" w:rsidP="00213028">
      <w:pPr>
        <w:spacing w:before="508" w:line="212"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 xml:space="preserve">[This </w:t>
      </w:r>
      <w:proofErr w:type="spellStart"/>
      <w:r>
        <w:rPr>
          <w:rFonts w:ascii="Arial" w:eastAsia="Arial" w:hAnsi="Arial"/>
          <w:color w:val="000000"/>
          <w:sz w:val="21"/>
        </w:rPr>
        <w:t>P</w:t>
      </w:r>
      <w:r w:rsidR="00286693">
        <w:rPr>
          <w:rFonts w:ascii="Arial" w:eastAsia="Arial" w:hAnsi="Arial"/>
          <w:color w:val="000000"/>
          <w:sz w:val="21"/>
        </w:rPr>
        <w:t>t</w:t>
      </w:r>
      <w:r>
        <w:rPr>
          <w:rFonts w:ascii="Arial" w:eastAsia="Arial" w:hAnsi="Arial"/>
          <w:color w:val="000000"/>
          <w:sz w:val="21"/>
        </w:rPr>
        <w:t>L</w:t>
      </w:r>
      <w:proofErr w:type="spellEnd"/>
      <w:r w:rsidRPr="00051DB2">
        <w:rPr>
          <w:rFonts w:ascii="Arial" w:eastAsia="Arial" w:hAnsi="Arial"/>
          <w:color w:val="000000"/>
          <w:sz w:val="21"/>
        </w:rPr>
        <w:t xml:space="preserve"> may be reviewed and reissued pursuant to Clause 7.x of the Construction Agreement in respect of </w:t>
      </w:r>
      <w:proofErr w:type="gramStart"/>
      <w:r w:rsidRPr="00051DB2">
        <w:rPr>
          <w:rFonts w:ascii="Arial" w:eastAsia="Arial" w:hAnsi="Arial"/>
          <w:color w:val="000000"/>
          <w:sz w:val="21"/>
        </w:rPr>
        <w:t>[ ]</w:t>
      </w:r>
      <w:proofErr w:type="gramEnd"/>
      <w:r w:rsidRPr="00051DB2">
        <w:rPr>
          <w:rFonts w:ascii="Arial" w:eastAsia="Arial" w:hAnsi="Arial"/>
          <w:color w:val="000000"/>
          <w:sz w:val="21"/>
        </w:rPr>
        <w:t xml:space="preserve"> CATO becoming Operational power transmission level above </w:t>
      </w:r>
      <w:proofErr w:type="spellStart"/>
      <w:r w:rsidRPr="00051DB2">
        <w:rPr>
          <w:rFonts w:ascii="Arial" w:eastAsia="Arial" w:hAnsi="Arial"/>
          <w:color w:val="000000"/>
          <w:sz w:val="21"/>
        </w:rPr>
        <w:t>xxxMW</w:t>
      </w:r>
      <w:proofErr w:type="spellEnd"/>
      <w:r w:rsidRPr="00051DB2">
        <w:rPr>
          <w:rFonts w:ascii="Arial" w:eastAsia="Arial" w:hAnsi="Arial"/>
          <w:color w:val="000000"/>
          <w:sz w:val="21"/>
        </w:rPr>
        <w:t>.]</w:t>
      </w:r>
    </w:p>
    <w:p w14:paraId="7E656BF3" w14:textId="416CE1DB" w:rsidR="00213028" w:rsidRPr="00051DB2" w:rsidRDefault="00213028" w:rsidP="00213028">
      <w:pPr>
        <w:spacing w:before="497" w:line="224" w:lineRule="exact"/>
        <w:ind w:left="720" w:right="72" w:hanging="576"/>
        <w:jc w:val="both"/>
        <w:textAlignment w:val="baseline"/>
        <w:rPr>
          <w:rFonts w:ascii="Arial" w:eastAsia="Arial" w:hAnsi="Arial"/>
          <w:color w:val="000000"/>
          <w:spacing w:val="-2"/>
          <w:sz w:val="21"/>
        </w:rPr>
      </w:pPr>
      <w:r w:rsidRPr="00051DB2">
        <w:rPr>
          <w:rFonts w:ascii="Arial" w:eastAsia="Arial" w:hAnsi="Arial"/>
          <w:color w:val="000000"/>
          <w:spacing w:val="-2"/>
          <w:sz w:val="21"/>
        </w:rPr>
        <w:t xml:space="preserve">This </w:t>
      </w:r>
      <w:proofErr w:type="spellStart"/>
      <w:r>
        <w:rPr>
          <w:rFonts w:ascii="Arial" w:eastAsia="Arial" w:hAnsi="Arial"/>
          <w:color w:val="000000"/>
          <w:spacing w:val="-2"/>
          <w:sz w:val="21"/>
        </w:rPr>
        <w:t>P</w:t>
      </w:r>
      <w:r w:rsidR="00286693">
        <w:rPr>
          <w:rFonts w:ascii="Arial" w:eastAsia="Arial" w:hAnsi="Arial"/>
          <w:color w:val="000000"/>
          <w:spacing w:val="-2"/>
          <w:sz w:val="21"/>
        </w:rPr>
        <w:t>t</w:t>
      </w:r>
      <w:r>
        <w:rPr>
          <w:rFonts w:ascii="Arial" w:eastAsia="Arial" w:hAnsi="Arial"/>
          <w:color w:val="000000"/>
          <w:spacing w:val="-2"/>
          <w:sz w:val="21"/>
        </w:rPr>
        <w:t>L</w:t>
      </w:r>
      <w:proofErr w:type="spellEnd"/>
      <w:r w:rsidRPr="00051DB2">
        <w:rPr>
          <w:rFonts w:ascii="Arial" w:eastAsia="Arial" w:hAnsi="Arial"/>
          <w:color w:val="000000"/>
          <w:spacing w:val="-2"/>
          <w:sz w:val="21"/>
        </w:rPr>
        <w:t xml:space="preserve"> is issued without prejudice to the exercise of any rights The Company may have under the </w:t>
      </w:r>
      <w:r w:rsidRPr="00051DB2">
        <w:rPr>
          <w:rFonts w:ascii="Arial" w:eastAsia="Arial" w:hAnsi="Arial"/>
          <w:color w:val="000000"/>
          <w:spacing w:val="-4"/>
          <w:sz w:val="21"/>
        </w:rPr>
        <w:t>System Operator Transmission Owner Code or the provisions of the TO-CATO Construction Programme</w:t>
      </w:r>
      <w:r w:rsidRPr="00051DB2">
        <w:rPr>
          <w:rFonts w:ascii="Arial" w:eastAsia="Arial" w:hAnsi="Arial"/>
          <w:color w:val="000000"/>
          <w:spacing w:val="-2"/>
          <w:sz w:val="21"/>
        </w:rPr>
        <w:t>.</w:t>
      </w:r>
    </w:p>
    <w:p w14:paraId="13EB3DF2" w14:textId="77777777" w:rsidR="00213028" w:rsidRPr="00051DB2" w:rsidRDefault="00213028" w:rsidP="00213028">
      <w:pPr>
        <w:spacing w:before="519" w:line="206" w:lineRule="exact"/>
        <w:ind w:left="720" w:right="72" w:hanging="576"/>
        <w:textAlignment w:val="baseline"/>
        <w:rPr>
          <w:rFonts w:ascii="Arial" w:eastAsia="Arial" w:hAnsi="Arial"/>
          <w:color w:val="000000"/>
          <w:sz w:val="21"/>
        </w:rPr>
      </w:pPr>
      <w:r w:rsidRPr="00051DB2">
        <w:rPr>
          <w:rFonts w:ascii="Arial" w:eastAsia="Arial" w:hAnsi="Arial"/>
          <w:color w:val="000000"/>
          <w:sz w:val="21"/>
        </w:rPr>
        <w:t>Terms defined in the STC, CATO-TO Connection Schedule and the TO-CATO Construction Programme] have the same meaning in this letter.</w:t>
      </w:r>
    </w:p>
    <w:p w14:paraId="42B41959" w14:textId="77777777" w:rsidR="00213028" w:rsidRPr="00051DB2" w:rsidRDefault="00213028" w:rsidP="00213028">
      <w:pPr>
        <w:spacing w:before="514" w:line="206"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Should you require any further information regarding this matter, or the attached schedule, please contact Contract Compliance Manager Name], telephone 01926 65[</w:t>
      </w:r>
      <w:proofErr w:type="spellStart"/>
      <w:r w:rsidRPr="00051DB2">
        <w:rPr>
          <w:rFonts w:ascii="Arial" w:eastAsia="Arial" w:hAnsi="Arial"/>
          <w:color w:val="000000"/>
          <w:sz w:val="21"/>
        </w:rPr>
        <w:t>ext</w:t>
      </w:r>
      <w:proofErr w:type="spellEnd"/>
      <w:r w:rsidRPr="00051DB2">
        <w:rPr>
          <w:rFonts w:ascii="Arial" w:eastAsia="Arial" w:hAnsi="Arial"/>
          <w:color w:val="000000"/>
          <w:sz w:val="21"/>
        </w:rPr>
        <w:t xml:space="preserve"> </w:t>
      </w:r>
      <w:proofErr w:type="gramStart"/>
      <w:r w:rsidRPr="00051DB2">
        <w:rPr>
          <w:rFonts w:ascii="Arial" w:eastAsia="Arial" w:hAnsi="Arial"/>
          <w:color w:val="000000"/>
          <w:sz w:val="21"/>
        </w:rPr>
        <w:t>number ]</w:t>
      </w:r>
      <w:proofErr w:type="gramEnd"/>
      <w:r w:rsidRPr="00051DB2">
        <w:rPr>
          <w:rFonts w:ascii="Arial" w:eastAsia="Arial" w:hAnsi="Arial"/>
          <w:color w:val="000000"/>
          <w:sz w:val="21"/>
        </w:rPr>
        <w:t>.</w:t>
      </w:r>
    </w:p>
    <w:p w14:paraId="123D3A29" w14:textId="77777777" w:rsidR="00213028" w:rsidRPr="00051DB2" w:rsidRDefault="00213028" w:rsidP="00213028">
      <w:pPr>
        <w:rPr>
          <w:rFonts w:ascii="Arial" w:eastAsia="Arial" w:hAnsi="Arial"/>
          <w:color w:val="000000"/>
          <w:sz w:val="21"/>
        </w:rPr>
      </w:pPr>
      <w:r w:rsidRPr="00051DB2">
        <w:rPr>
          <w:rFonts w:ascii="Arial" w:eastAsia="Arial" w:hAnsi="Arial"/>
          <w:color w:val="000000"/>
          <w:sz w:val="21"/>
        </w:rPr>
        <w:br w:type="page"/>
      </w:r>
    </w:p>
    <w:p w14:paraId="41C82291" w14:textId="77777777" w:rsidR="00F57ABE" w:rsidRPr="00051DB2" w:rsidRDefault="00F57ABE" w:rsidP="00326800">
      <w:pPr>
        <w:sectPr w:rsidR="00F57ABE" w:rsidRPr="00051DB2">
          <w:footerReference w:type="default" r:id="rId25"/>
          <w:pgSz w:w="11904" w:h="16834"/>
          <w:pgMar w:top="680" w:right="1361" w:bottom="678" w:left="1343" w:header="720" w:footer="720" w:gutter="0"/>
          <w:cols w:space="720"/>
        </w:sectPr>
      </w:pPr>
    </w:p>
    <w:p w14:paraId="6ABAB0EB" w14:textId="40211D64" w:rsidR="00622491" w:rsidRDefault="00622491" w:rsidP="00F57ABE">
      <w:pPr>
        <w:tabs>
          <w:tab w:val="left" w:pos="3600"/>
        </w:tabs>
        <w:spacing w:before="128" w:line="256" w:lineRule="exact"/>
        <w:ind w:left="720" w:hanging="576"/>
        <w:textAlignment w:val="baseline"/>
        <w:rPr>
          <w:rFonts w:ascii="Arial" w:eastAsia="Arial" w:hAnsi="Arial"/>
          <w:b/>
          <w:color w:val="000000"/>
          <w:spacing w:val="1"/>
        </w:rPr>
      </w:pPr>
      <w:r>
        <w:rPr>
          <w:rFonts w:ascii="Arial" w:eastAsia="Arial" w:hAnsi="Arial"/>
          <w:b/>
          <w:color w:val="000000"/>
          <w:spacing w:val="1"/>
        </w:rPr>
        <w:lastRenderedPageBreak/>
        <w:t xml:space="preserve">A6 </w:t>
      </w:r>
      <w:r w:rsidRPr="00051DB2">
        <w:rPr>
          <w:rFonts w:ascii="Arial" w:eastAsia="Arial" w:hAnsi="Arial"/>
          <w:b/>
          <w:color w:val="000000"/>
        </w:rPr>
        <w:t>Schedule of Unresolved Compliance Issues</w:t>
      </w:r>
    </w:p>
    <w:p w14:paraId="76241C26" w14:textId="2B3D538A" w:rsidR="00F57ABE" w:rsidRPr="00051DB2" w:rsidRDefault="00F57ABE" w:rsidP="00F57ABE">
      <w:pPr>
        <w:tabs>
          <w:tab w:val="left" w:pos="3600"/>
        </w:tabs>
        <w:spacing w:before="128" w:line="256" w:lineRule="exact"/>
        <w:ind w:left="720" w:hanging="576"/>
        <w:textAlignment w:val="baseline"/>
        <w:rPr>
          <w:rFonts w:ascii="Arial" w:eastAsia="Arial" w:hAnsi="Arial"/>
          <w:b/>
          <w:color w:val="000000"/>
          <w:spacing w:val="1"/>
        </w:rPr>
      </w:pPr>
      <w:r w:rsidRPr="00051DB2">
        <w:rPr>
          <w:rFonts w:ascii="Arial" w:eastAsia="Arial" w:hAnsi="Arial"/>
          <w:b/>
          <w:color w:val="000000"/>
          <w:spacing w:val="1"/>
        </w:rPr>
        <w:t>[</w:t>
      </w:r>
      <w:r w:rsidRPr="00051DB2">
        <w:rPr>
          <w:rFonts w:ascii="Arial" w:eastAsia="Arial" w:hAnsi="Arial"/>
          <w:b/>
          <w:color w:val="000000"/>
          <w:spacing w:val="1"/>
        </w:rPr>
        <w:tab/>
        <w:t>] Connection Site\Site of Connection</w:t>
      </w:r>
    </w:p>
    <w:p w14:paraId="6258D4F0" w14:textId="77777777" w:rsidR="00F57ABE" w:rsidRPr="00051DB2" w:rsidRDefault="00F57ABE" w:rsidP="00F57ABE">
      <w:pPr>
        <w:tabs>
          <w:tab w:val="left" w:pos="8712"/>
        </w:tabs>
        <w:spacing w:before="483" w:line="256" w:lineRule="exact"/>
        <w:ind w:left="720" w:hanging="576"/>
        <w:textAlignment w:val="baseline"/>
        <w:rPr>
          <w:rFonts w:ascii="Arial" w:eastAsia="Arial" w:hAnsi="Arial"/>
          <w:b/>
          <w:color w:val="000000"/>
        </w:rPr>
      </w:pPr>
      <w:r w:rsidRPr="00051DB2">
        <w:rPr>
          <w:rFonts w:ascii="Arial" w:eastAsia="Arial" w:hAnsi="Arial"/>
          <w:b/>
          <w:color w:val="000000"/>
        </w:rPr>
        <w:t>Schedule of Unresolved Compliance Issues in respect of [CATO</w:t>
      </w:r>
      <w:r w:rsidRPr="00051DB2">
        <w:rPr>
          <w:rFonts w:ascii="Arial" w:eastAsia="Arial" w:hAnsi="Arial"/>
          <w:b/>
          <w:color w:val="000000"/>
        </w:rPr>
        <w:tab/>
        <w:t>]</w:t>
      </w:r>
    </w:p>
    <w:p w14:paraId="04EDF433" w14:textId="5E7CB90F" w:rsidR="00F57ABE" w:rsidRPr="00051DB2" w:rsidRDefault="00F57ABE" w:rsidP="00F57ABE">
      <w:pPr>
        <w:tabs>
          <w:tab w:val="left" w:pos="5904"/>
        </w:tabs>
        <w:spacing w:before="128" w:after="459" w:line="256" w:lineRule="exact"/>
        <w:ind w:left="720" w:hanging="576"/>
        <w:textAlignment w:val="baseline"/>
        <w:rPr>
          <w:rFonts w:ascii="Arial" w:eastAsia="Arial" w:hAnsi="Arial"/>
          <w:b/>
          <w:color w:val="000000"/>
        </w:rPr>
      </w:pPr>
      <w:r w:rsidRPr="00051DB2">
        <w:rPr>
          <w:rFonts w:ascii="Arial" w:eastAsia="Arial" w:hAnsi="Arial"/>
          <w:b/>
          <w:color w:val="000000"/>
        </w:rPr>
        <w:t>as at [dat</w:t>
      </w:r>
      <w:r w:rsidR="00864695" w:rsidRPr="00051DB2">
        <w:rPr>
          <w:rFonts w:ascii="Arial" w:eastAsia="Arial" w:hAnsi="Arial"/>
          <w:b/>
          <w:color w:val="000000"/>
        </w:rPr>
        <w:t>e</w:t>
      </w:r>
      <w:r w:rsidR="002213C4" w:rsidRPr="00051DB2">
        <w:rPr>
          <w:rFonts w:ascii="Arial" w:eastAsia="Arial" w:hAnsi="Arial"/>
          <w:b/>
          <w:color w:val="000000"/>
        </w:rPr>
        <w:t xml:space="preserve">     </w:t>
      </w:r>
      <w:proofErr w:type="gramStart"/>
      <w:r w:rsidR="002213C4" w:rsidRPr="00051DB2">
        <w:rPr>
          <w:rFonts w:ascii="Arial" w:eastAsia="Arial" w:hAnsi="Arial"/>
          <w:b/>
          <w:color w:val="000000"/>
        </w:rPr>
        <w:t xml:space="preserve">  </w:t>
      </w:r>
      <w:r w:rsidRPr="00051DB2">
        <w:rPr>
          <w:rFonts w:ascii="Arial" w:eastAsia="Arial" w:hAnsi="Arial"/>
          <w:b/>
          <w:color w:val="000000"/>
        </w:rPr>
        <w:t>]</w:t>
      </w:r>
      <w:proofErr w:type="gramEnd"/>
    </w:p>
    <w:tbl>
      <w:tblPr>
        <w:tblW w:w="0" w:type="auto"/>
        <w:tblInd w:w="19" w:type="dxa"/>
        <w:tblLayout w:type="fixed"/>
        <w:tblCellMar>
          <w:left w:w="0" w:type="dxa"/>
          <w:right w:w="0" w:type="dxa"/>
        </w:tblCellMar>
        <w:tblLook w:val="0000" w:firstRow="0" w:lastRow="0" w:firstColumn="0" w:lastColumn="0" w:noHBand="0" w:noVBand="0"/>
      </w:tblPr>
      <w:tblGrid>
        <w:gridCol w:w="823"/>
        <w:gridCol w:w="1559"/>
        <w:gridCol w:w="4158"/>
        <w:gridCol w:w="4158"/>
        <w:gridCol w:w="4158"/>
      </w:tblGrid>
      <w:tr w:rsidR="00F57ABE" w:rsidRPr="00051DB2" w14:paraId="01F8F51E" w14:textId="77777777" w:rsidTr="00864695">
        <w:trPr>
          <w:trHeight w:hRule="exact" w:val="729"/>
        </w:trPr>
        <w:tc>
          <w:tcPr>
            <w:tcW w:w="823" w:type="dxa"/>
            <w:tcBorders>
              <w:top w:val="single" w:sz="7" w:space="0" w:color="000000"/>
              <w:left w:val="single" w:sz="7" w:space="0" w:color="000000"/>
              <w:bottom w:val="single" w:sz="7" w:space="0" w:color="000000"/>
              <w:right w:val="single" w:sz="7" w:space="0" w:color="000000"/>
            </w:tcBorders>
          </w:tcPr>
          <w:p w14:paraId="37BE096B" w14:textId="77777777" w:rsidR="00F57ABE" w:rsidRPr="00051DB2" w:rsidRDefault="00F57ABE">
            <w:pPr>
              <w:spacing w:after="886" w:line="256" w:lineRule="exact"/>
              <w:ind w:left="720" w:hanging="576"/>
              <w:textAlignment w:val="baseline"/>
              <w:rPr>
                <w:rFonts w:ascii="Arial" w:eastAsia="Arial" w:hAnsi="Arial"/>
                <w:b/>
                <w:color w:val="000000"/>
              </w:rPr>
            </w:pPr>
            <w:r w:rsidRPr="00051DB2">
              <w:rPr>
                <w:rFonts w:ascii="Arial" w:eastAsia="Arial" w:hAnsi="Arial"/>
                <w:b/>
                <w:color w:val="000000"/>
              </w:rPr>
              <w:t>Item</w:t>
            </w:r>
          </w:p>
        </w:tc>
        <w:tc>
          <w:tcPr>
            <w:tcW w:w="1559" w:type="dxa"/>
            <w:tcBorders>
              <w:top w:val="single" w:sz="7" w:space="0" w:color="000000"/>
              <w:left w:val="single" w:sz="7" w:space="0" w:color="000000"/>
              <w:bottom w:val="single" w:sz="7" w:space="0" w:color="000000"/>
              <w:right w:val="single" w:sz="7" w:space="0" w:color="000000"/>
            </w:tcBorders>
          </w:tcPr>
          <w:p w14:paraId="107C0CE4" w14:textId="3E4A8A57" w:rsidR="00F57ABE" w:rsidRPr="00051DB2" w:rsidRDefault="00F26BFB" w:rsidP="002D4B09">
            <w:pPr>
              <w:spacing w:after="886" w:line="266" w:lineRule="exact"/>
              <w:ind w:left="720" w:right="441" w:hanging="576"/>
              <w:jc w:val="center"/>
              <w:textAlignment w:val="baseline"/>
              <w:rPr>
                <w:rFonts w:ascii="Arial" w:eastAsia="Arial" w:hAnsi="Arial"/>
                <w:b/>
                <w:color w:val="000000"/>
              </w:rPr>
            </w:pPr>
            <w:r>
              <w:rPr>
                <w:rFonts w:ascii="Arial" w:eastAsia="Arial" w:hAnsi="Arial"/>
                <w:b/>
                <w:color w:val="000000"/>
              </w:rPr>
              <w:t>STC</w:t>
            </w:r>
            <w:r w:rsidR="00F57ABE" w:rsidRPr="00051DB2">
              <w:rPr>
                <w:rFonts w:ascii="Arial" w:eastAsia="Arial" w:hAnsi="Arial"/>
                <w:b/>
                <w:color w:val="000000"/>
              </w:rPr>
              <w:t>* Ref</w:t>
            </w:r>
          </w:p>
        </w:tc>
        <w:tc>
          <w:tcPr>
            <w:tcW w:w="4158" w:type="dxa"/>
            <w:tcBorders>
              <w:top w:val="single" w:sz="7" w:space="0" w:color="000000"/>
              <w:left w:val="single" w:sz="7" w:space="0" w:color="000000"/>
              <w:bottom w:val="single" w:sz="7" w:space="0" w:color="000000"/>
              <w:right w:val="single" w:sz="7" w:space="0" w:color="000000"/>
            </w:tcBorders>
          </w:tcPr>
          <w:p w14:paraId="02073117" w14:textId="77777777" w:rsidR="00F57ABE" w:rsidRPr="00051DB2" w:rsidRDefault="00F57ABE">
            <w:pPr>
              <w:spacing w:after="886" w:line="256" w:lineRule="exact"/>
              <w:ind w:left="720" w:hanging="576"/>
              <w:jc w:val="center"/>
              <w:textAlignment w:val="baseline"/>
              <w:rPr>
                <w:rFonts w:ascii="Arial" w:eastAsia="Arial" w:hAnsi="Arial"/>
                <w:b/>
                <w:color w:val="000000"/>
              </w:rPr>
            </w:pPr>
            <w:r w:rsidRPr="00051DB2">
              <w:rPr>
                <w:rFonts w:ascii="Arial" w:eastAsia="Arial" w:hAnsi="Arial"/>
                <w:b/>
                <w:color w:val="000000"/>
              </w:rPr>
              <w:t xml:space="preserve">Issue </w:t>
            </w:r>
            <w:r w:rsidRPr="00051DB2">
              <w:rPr>
                <w:rFonts w:ascii="Arial" w:eastAsia="Arial" w:hAnsi="Arial"/>
                <w:color w:val="000000"/>
                <w:sz w:val="18"/>
              </w:rPr>
              <w:t xml:space="preserve">– </w:t>
            </w:r>
            <w:r w:rsidRPr="00051DB2">
              <w:rPr>
                <w:rFonts w:ascii="Arial" w:eastAsia="Arial" w:hAnsi="Arial"/>
                <w:b/>
                <w:color w:val="000000"/>
              </w:rPr>
              <w:t>Brief Description</w:t>
            </w:r>
          </w:p>
        </w:tc>
        <w:tc>
          <w:tcPr>
            <w:tcW w:w="4158" w:type="dxa"/>
            <w:tcBorders>
              <w:top w:val="single" w:sz="7" w:space="0" w:color="000000"/>
              <w:left w:val="single" w:sz="7" w:space="0" w:color="000000"/>
              <w:bottom w:val="single" w:sz="7" w:space="0" w:color="000000"/>
              <w:right w:val="single" w:sz="7" w:space="0" w:color="000000"/>
            </w:tcBorders>
          </w:tcPr>
          <w:p w14:paraId="267DDD30" w14:textId="184E1FAB" w:rsidR="00F57ABE" w:rsidRPr="00051DB2" w:rsidRDefault="0050723C" w:rsidP="00864695">
            <w:pPr>
              <w:tabs>
                <w:tab w:val="right" w:pos="2016"/>
              </w:tabs>
              <w:spacing w:before="19" w:after="133" w:line="240" w:lineRule="exact"/>
              <w:ind w:left="91"/>
              <w:textAlignment w:val="baseline"/>
              <w:rPr>
                <w:rFonts w:ascii="Arial" w:eastAsia="Arial" w:hAnsi="Arial"/>
                <w:b/>
                <w:color w:val="000000"/>
              </w:rPr>
            </w:pPr>
            <w:r w:rsidRPr="00051DB2">
              <w:rPr>
                <w:rFonts w:ascii="Arial" w:eastAsia="Arial" w:hAnsi="Arial"/>
                <w:b/>
                <w:color w:val="000000"/>
              </w:rPr>
              <w:t>Programme to resolv</w:t>
            </w:r>
            <w:r w:rsidR="00504FD2" w:rsidRPr="00051DB2">
              <w:rPr>
                <w:rFonts w:ascii="Arial" w:eastAsia="Arial" w:hAnsi="Arial"/>
                <w:b/>
                <w:color w:val="000000"/>
              </w:rPr>
              <w:t>e, including expected end date</w:t>
            </w:r>
          </w:p>
        </w:tc>
        <w:tc>
          <w:tcPr>
            <w:tcW w:w="4158" w:type="dxa"/>
            <w:tcBorders>
              <w:top w:val="single" w:sz="7" w:space="0" w:color="000000"/>
              <w:left w:val="single" w:sz="7" w:space="0" w:color="000000"/>
              <w:bottom w:val="single" w:sz="7" w:space="0" w:color="000000"/>
              <w:right w:val="single" w:sz="7" w:space="0" w:color="000000"/>
            </w:tcBorders>
          </w:tcPr>
          <w:p w14:paraId="459B484A" w14:textId="77777777" w:rsidR="00F57ABE" w:rsidRPr="00051DB2" w:rsidRDefault="00F57ABE">
            <w:pPr>
              <w:spacing w:line="255" w:lineRule="exact"/>
              <w:ind w:left="720" w:hanging="576"/>
              <w:textAlignment w:val="baseline"/>
              <w:rPr>
                <w:rFonts w:ascii="Arial" w:eastAsia="Arial" w:hAnsi="Arial"/>
                <w:b/>
                <w:color w:val="000000"/>
              </w:rPr>
            </w:pPr>
            <w:r w:rsidRPr="00051DB2">
              <w:rPr>
                <w:rFonts w:ascii="Arial" w:eastAsia="Arial" w:hAnsi="Arial"/>
                <w:b/>
                <w:color w:val="000000"/>
              </w:rPr>
              <w:t>Contact</w:t>
            </w:r>
          </w:p>
          <w:p w14:paraId="71310E27" w14:textId="402B8284" w:rsidR="00F57ABE" w:rsidRPr="00051DB2" w:rsidRDefault="00B541B8">
            <w:pPr>
              <w:spacing w:after="632" w:line="255" w:lineRule="exact"/>
              <w:ind w:left="720" w:hanging="576"/>
              <w:textAlignment w:val="baseline"/>
              <w:rPr>
                <w:rFonts w:ascii="Arial" w:eastAsia="Arial" w:hAnsi="Arial"/>
                <w:b/>
                <w:color w:val="000000"/>
              </w:rPr>
            </w:pPr>
            <w:r>
              <w:rPr>
                <w:rFonts w:ascii="Arial" w:eastAsia="Arial" w:hAnsi="Arial"/>
                <w:b/>
                <w:color w:val="000000"/>
              </w:rPr>
              <w:t>The Company</w:t>
            </w:r>
            <w:r w:rsidR="00F57ABE" w:rsidRPr="00051DB2">
              <w:rPr>
                <w:rFonts w:ascii="Arial" w:eastAsia="Arial" w:hAnsi="Arial"/>
                <w:b/>
                <w:color w:val="000000"/>
              </w:rPr>
              <w:t>/</w:t>
            </w:r>
            <w:r w:rsidR="00F26BFB">
              <w:rPr>
                <w:rFonts w:ascii="Arial" w:eastAsia="Arial" w:hAnsi="Arial"/>
                <w:b/>
                <w:color w:val="000000"/>
              </w:rPr>
              <w:t>PTO/</w:t>
            </w:r>
            <w:r w:rsidR="00F57ABE" w:rsidRPr="00051DB2">
              <w:rPr>
                <w:rFonts w:ascii="Arial" w:eastAsia="Arial" w:hAnsi="Arial"/>
                <w:b/>
                <w:color w:val="000000"/>
              </w:rPr>
              <w:t>CATO</w:t>
            </w:r>
          </w:p>
        </w:tc>
      </w:tr>
      <w:tr w:rsidR="00F57ABE" w:rsidRPr="00051DB2" w14:paraId="2C607E95"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46E0389E" w14:textId="77777777" w:rsidR="00F57ABE" w:rsidRPr="00051DB2" w:rsidRDefault="00F57ABE">
            <w:pPr>
              <w:spacing w:after="143" w:line="236" w:lineRule="exact"/>
              <w:ind w:left="720" w:hanging="576"/>
              <w:textAlignment w:val="baseline"/>
              <w:rPr>
                <w:rFonts w:ascii="Arial" w:eastAsia="Arial" w:hAnsi="Arial"/>
                <w:color w:val="000000"/>
              </w:rPr>
            </w:pPr>
            <w:r w:rsidRPr="00051DB2">
              <w:rPr>
                <w:rFonts w:ascii="Arial" w:eastAsia="Arial" w:hAnsi="Arial"/>
                <w:color w:val="000000"/>
              </w:rPr>
              <w:t>1</w:t>
            </w:r>
          </w:p>
        </w:tc>
        <w:tc>
          <w:tcPr>
            <w:tcW w:w="1559" w:type="dxa"/>
            <w:tcBorders>
              <w:top w:val="single" w:sz="7" w:space="0" w:color="000000"/>
              <w:left w:val="single" w:sz="7" w:space="0" w:color="000000"/>
              <w:bottom w:val="single" w:sz="7" w:space="0" w:color="000000"/>
              <w:right w:val="single" w:sz="7" w:space="0" w:color="000000"/>
            </w:tcBorders>
          </w:tcPr>
          <w:p w14:paraId="22E8F280"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5DABCE99"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2321A2F8"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5C75C056" w14:textId="77777777" w:rsidR="00F57ABE" w:rsidRPr="00051DB2" w:rsidRDefault="00F57ABE">
            <w:pPr>
              <w:ind w:left="720" w:hanging="576"/>
              <w:textAlignment w:val="baseline"/>
              <w:rPr>
                <w:rFonts w:ascii="Arial" w:eastAsia="Arial" w:hAnsi="Arial"/>
                <w:color w:val="000000"/>
                <w:sz w:val="24"/>
              </w:rPr>
            </w:pPr>
          </w:p>
        </w:tc>
      </w:tr>
      <w:tr w:rsidR="00F57ABE" w:rsidRPr="00051DB2" w14:paraId="3C6B3242"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0CE4DDB8" w14:textId="77777777" w:rsidR="00F57ABE" w:rsidRPr="00051DB2" w:rsidRDefault="00F57ABE">
            <w:pPr>
              <w:spacing w:after="147" w:line="236" w:lineRule="exact"/>
              <w:ind w:left="720" w:hanging="576"/>
              <w:textAlignment w:val="baseline"/>
              <w:rPr>
                <w:rFonts w:ascii="Arial" w:eastAsia="Arial" w:hAnsi="Arial"/>
                <w:color w:val="000000"/>
              </w:rPr>
            </w:pPr>
            <w:r w:rsidRPr="00051DB2">
              <w:rPr>
                <w:rFonts w:ascii="Arial" w:eastAsia="Arial" w:hAnsi="Arial"/>
                <w:color w:val="000000"/>
              </w:rPr>
              <w:t>2</w:t>
            </w:r>
          </w:p>
        </w:tc>
        <w:tc>
          <w:tcPr>
            <w:tcW w:w="1559" w:type="dxa"/>
            <w:tcBorders>
              <w:top w:val="single" w:sz="7" w:space="0" w:color="000000"/>
              <w:left w:val="single" w:sz="7" w:space="0" w:color="000000"/>
              <w:bottom w:val="single" w:sz="7" w:space="0" w:color="000000"/>
              <w:right w:val="single" w:sz="7" w:space="0" w:color="000000"/>
            </w:tcBorders>
          </w:tcPr>
          <w:p w14:paraId="431A892D"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6C0D5910"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571EB339"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FCE67A6" w14:textId="77777777" w:rsidR="00F57ABE" w:rsidRPr="00051DB2" w:rsidRDefault="00F57ABE">
            <w:pPr>
              <w:ind w:left="720" w:hanging="576"/>
              <w:textAlignment w:val="baseline"/>
              <w:rPr>
                <w:rFonts w:ascii="Arial" w:eastAsia="Arial" w:hAnsi="Arial"/>
                <w:color w:val="000000"/>
                <w:sz w:val="24"/>
              </w:rPr>
            </w:pPr>
          </w:p>
        </w:tc>
      </w:tr>
      <w:tr w:rsidR="00F57ABE" w:rsidRPr="00051DB2" w14:paraId="0BE013E4" w14:textId="77777777" w:rsidTr="00934750">
        <w:trPr>
          <w:trHeight w:hRule="exact" w:val="369"/>
        </w:trPr>
        <w:tc>
          <w:tcPr>
            <w:tcW w:w="823" w:type="dxa"/>
            <w:tcBorders>
              <w:top w:val="single" w:sz="7" w:space="0" w:color="000000"/>
              <w:left w:val="single" w:sz="7" w:space="0" w:color="000000"/>
              <w:bottom w:val="single" w:sz="7" w:space="0" w:color="000000"/>
              <w:right w:val="single" w:sz="7" w:space="0" w:color="000000"/>
            </w:tcBorders>
          </w:tcPr>
          <w:p w14:paraId="7773D77A" w14:textId="77777777" w:rsidR="00F57ABE" w:rsidRPr="00051DB2" w:rsidRDefault="00F57ABE">
            <w:pPr>
              <w:spacing w:after="123" w:line="236" w:lineRule="exact"/>
              <w:ind w:left="720" w:hanging="576"/>
              <w:textAlignment w:val="baseline"/>
              <w:rPr>
                <w:rFonts w:ascii="Arial" w:eastAsia="Arial" w:hAnsi="Arial"/>
                <w:color w:val="000000"/>
              </w:rPr>
            </w:pPr>
            <w:r w:rsidRPr="00051DB2">
              <w:rPr>
                <w:rFonts w:ascii="Arial" w:eastAsia="Arial" w:hAnsi="Arial"/>
                <w:color w:val="000000"/>
              </w:rPr>
              <w:t>3</w:t>
            </w:r>
          </w:p>
        </w:tc>
        <w:tc>
          <w:tcPr>
            <w:tcW w:w="1559" w:type="dxa"/>
            <w:tcBorders>
              <w:top w:val="single" w:sz="7" w:space="0" w:color="000000"/>
              <w:left w:val="single" w:sz="7" w:space="0" w:color="000000"/>
              <w:bottom w:val="single" w:sz="7" w:space="0" w:color="000000"/>
              <w:right w:val="single" w:sz="7" w:space="0" w:color="000000"/>
            </w:tcBorders>
          </w:tcPr>
          <w:p w14:paraId="321E6ACB"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53F3B0CE"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6D2BE7B"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1DE240E3" w14:textId="77777777" w:rsidR="00F57ABE" w:rsidRPr="00051DB2" w:rsidRDefault="00F57ABE">
            <w:pPr>
              <w:ind w:left="720" w:hanging="576"/>
              <w:textAlignment w:val="baseline"/>
              <w:rPr>
                <w:rFonts w:ascii="Arial" w:eastAsia="Arial" w:hAnsi="Arial"/>
                <w:color w:val="000000"/>
                <w:sz w:val="24"/>
              </w:rPr>
            </w:pPr>
          </w:p>
        </w:tc>
      </w:tr>
      <w:tr w:rsidR="00F57ABE" w:rsidRPr="00051DB2" w14:paraId="7F9713E4"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2E67D9FC" w14:textId="77777777" w:rsidR="00F57ABE" w:rsidRPr="00051DB2" w:rsidRDefault="00F57ABE">
            <w:pPr>
              <w:spacing w:after="128" w:line="251" w:lineRule="exact"/>
              <w:ind w:left="720" w:hanging="576"/>
              <w:textAlignment w:val="baseline"/>
              <w:rPr>
                <w:rFonts w:ascii="Arial" w:eastAsia="Arial" w:hAnsi="Arial"/>
                <w:color w:val="000000"/>
              </w:rPr>
            </w:pPr>
            <w:r w:rsidRPr="00051DB2">
              <w:rPr>
                <w:rFonts w:ascii="Arial" w:eastAsia="Arial" w:hAnsi="Arial"/>
                <w:color w:val="000000"/>
              </w:rPr>
              <w:t>4</w:t>
            </w:r>
          </w:p>
        </w:tc>
        <w:tc>
          <w:tcPr>
            <w:tcW w:w="1559" w:type="dxa"/>
            <w:tcBorders>
              <w:top w:val="single" w:sz="7" w:space="0" w:color="000000"/>
              <w:left w:val="single" w:sz="7" w:space="0" w:color="000000"/>
              <w:bottom w:val="single" w:sz="7" w:space="0" w:color="000000"/>
              <w:right w:val="single" w:sz="7" w:space="0" w:color="000000"/>
            </w:tcBorders>
          </w:tcPr>
          <w:p w14:paraId="61226F50"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011536F1"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25E97E17"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0996F73A" w14:textId="77777777" w:rsidR="00F57ABE" w:rsidRPr="00051DB2" w:rsidRDefault="00F57ABE">
            <w:pPr>
              <w:ind w:left="720" w:hanging="576"/>
              <w:textAlignment w:val="baseline"/>
              <w:rPr>
                <w:rFonts w:ascii="Arial" w:eastAsia="Arial" w:hAnsi="Arial"/>
                <w:color w:val="000000"/>
                <w:sz w:val="24"/>
              </w:rPr>
            </w:pPr>
          </w:p>
        </w:tc>
      </w:tr>
      <w:tr w:rsidR="00F57ABE" w:rsidRPr="00051DB2" w14:paraId="25C967F4"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61E313A4" w14:textId="77777777" w:rsidR="00F57ABE" w:rsidRPr="00051DB2" w:rsidRDefault="00F57ABE">
            <w:pPr>
              <w:spacing w:after="119" w:line="251" w:lineRule="exact"/>
              <w:ind w:left="720" w:hanging="576"/>
              <w:textAlignment w:val="baseline"/>
              <w:rPr>
                <w:rFonts w:ascii="Arial" w:eastAsia="Arial" w:hAnsi="Arial"/>
                <w:color w:val="000000"/>
              </w:rPr>
            </w:pPr>
            <w:r w:rsidRPr="00051DB2">
              <w:rPr>
                <w:rFonts w:ascii="Arial" w:eastAsia="Arial" w:hAnsi="Arial"/>
                <w:color w:val="000000"/>
              </w:rPr>
              <w:t>5</w:t>
            </w:r>
          </w:p>
        </w:tc>
        <w:tc>
          <w:tcPr>
            <w:tcW w:w="1559" w:type="dxa"/>
            <w:tcBorders>
              <w:top w:val="single" w:sz="7" w:space="0" w:color="000000"/>
              <w:left w:val="single" w:sz="7" w:space="0" w:color="000000"/>
              <w:bottom w:val="single" w:sz="7" w:space="0" w:color="000000"/>
              <w:right w:val="single" w:sz="7" w:space="0" w:color="000000"/>
            </w:tcBorders>
          </w:tcPr>
          <w:p w14:paraId="5F755BE9"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3453D19D"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0E9D30F5"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3F6BCDF8" w14:textId="77777777" w:rsidR="00F57ABE" w:rsidRPr="00051DB2" w:rsidRDefault="00F57ABE">
            <w:pPr>
              <w:ind w:left="720" w:hanging="576"/>
              <w:textAlignment w:val="baseline"/>
              <w:rPr>
                <w:rFonts w:ascii="Arial" w:eastAsia="Arial" w:hAnsi="Arial"/>
                <w:color w:val="000000"/>
                <w:sz w:val="24"/>
              </w:rPr>
            </w:pPr>
          </w:p>
        </w:tc>
      </w:tr>
      <w:tr w:rsidR="00F57ABE" w:rsidRPr="00051DB2" w14:paraId="4F7B4056"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3AA5D2B5" w14:textId="77777777" w:rsidR="00F57ABE" w:rsidRPr="00051DB2" w:rsidRDefault="00F57ABE">
            <w:pPr>
              <w:spacing w:after="123" w:line="251" w:lineRule="exact"/>
              <w:ind w:left="720" w:hanging="576"/>
              <w:textAlignment w:val="baseline"/>
              <w:rPr>
                <w:rFonts w:ascii="Arial" w:eastAsia="Arial" w:hAnsi="Arial"/>
                <w:color w:val="000000"/>
              </w:rPr>
            </w:pPr>
            <w:r w:rsidRPr="00051DB2">
              <w:rPr>
                <w:rFonts w:ascii="Arial" w:eastAsia="Arial" w:hAnsi="Arial"/>
                <w:color w:val="000000"/>
              </w:rPr>
              <w:t>6</w:t>
            </w:r>
          </w:p>
        </w:tc>
        <w:tc>
          <w:tcPr>
            <w:tcW w:w="1559" w:type="dxa"/>
            <w:tcBorders>
              <w:top w:val="single" w:sz="7" w:space="0" w:color="000000"/>
              <w:left w:val="single" w:sz="7" w:space="0" w:color="000000"/>
              <w:bottom w:val="single" w:sz="7" w:space="0" w:color="000000"/>
              <w:right w:val="single" w:sz="7" w:space="0" w:color="000000"/>
            </w:tcBorders>
          </w:tcPr>
          <w:p w14:paraId="06914625"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0E3CAB7F"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88BE780"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3A3CF477" w14:textId="77777777" w:rsidR="00F57ABE" w:rsidRPr="00051DB2" w:rsidRDefault="00F57ABE">
            <w:pPr>
              <w:ind w:left="720" w:hanging="576"/>
              <w:textAlignment w:val="baseline"/>
              <w:rPr>
                <w:rFonts w:ascii="Arial" w:eastAsia="Arial" w:hAnsi="Arial"/>
                <w:color w:val="000000"/>
                <w:sz w:val="24"/>
              </w:rPr>
            </w:pPr>
          </w:p>
        </w:tc>
      </w:tr>
      <w:tr w:rsidR="00F57ABE" w:rsidRPr="00051DB2" w14:paraId="4CFFF22C"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46600B8B" w14:textId="77777777" w:rsidR="00F57ABE" w:rsidRPr="00051DB2" w:rsidRDefault="00F57ABE">
            <w:pPr>
              <w:spacing w:after="128" w:line="251" w:lineRule="exact"/>
              <w:ind w:left="720" w:hanging="576"/>
              <w:textAlignment w:val="baseline"/>
              <w:rPr>
                <w:rFonts w:ascii="Arial" w:eastAsia="Arial" w:hAnsi="Arial"/>
                <w:color w:val="000000"/>
              </w:rPr>
            </w:pPr>
            <w:r w:rsidRPr="00051DB2">
              <w:rPr>
                <w:rFonts w:ascii="Arial" w:eastAsia="Arial" w:hAnsi="Arial"/>
                <w:color w:val="000000"/>
              </w:rPr>
              <w:t>7</w:t>
            </w:r>
          </w:p>
        </w:tc>
        <w:tc>
          <w:tcPr>
            <w:tcW w:w="1559" w:type="dxa"/>
            <w:tcBorders>
              <w:top w:val="single" w:sz="7" w:space="0" w:color="000000"/>
              <w:left w:val="single" w:sz="7" w:space="0" w:color="000000"/>
              <w:bottom w:val="single" w:sz="7" w:space="0" w:color="000000"/>
              <w:right w:val="single" w:sz="7" w:space="0" w:color="000000"/>
            </w:tcBorders>
          </w:tcPr>
          <w:p w14:paraId="6DA7A757"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53CB9842"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49D0C4B"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57ED7DCC" w14:textId="77777777" w:rsidR="00F57ABE" w:rsidRPr="00051DB2" w:rsidRDefault="00F57ABE">
            <w:pPr>
              <w:ind w:left="720" w:hanging="576"/>
              <w:textAlignment w:val="baseline"/>
              <w:rPr>
                <w:rFonts w:ascii="Arial" w:eastAsia="Arial" w:hAnsi="Arial"/>
                <w:color w:val="000000"/>
                <w:sz w:val="24"/>
              </w:rPr>
            </w:pPr>
          </w:p>
        </w:tc>
      </w:tr>
      <w:tr w:rsidR="00F57ABE" w:rsidRPr="00051DB2" w14:paraId="55B00037"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11FA4D84" w14:textId="77777777" w:rsidR="00F57ABE" w:rsidRPr="00051DB2" w:rsidRDefault="00F57ABE">
            <w:pPr>
              <w:spacing w:after="119" w:line="251" w:lineRule="exact"/>
              <w:ind w:left="720" w:hanging="576"/>
              <w:textAlignment w:val="baseline"/>
              <w:rPr>
                <w:rFonts w:ascii="Arial" w:eastAsia="Arial" w:hAnsi="Arial"/>
                <w:color w:val="000000"/>
              </w:rPr>
            </w:pPr>
            <w:r w:rsidRPr="00051DB2">
              <w:rPr>
                <w:rFonts w:ascii="Arial" w:eastAsia="Arial" w:hAnsi="Arial"/>
                <w:color w:val="000000"/>
              </w:rPr>
              <w:t>8</w:t>
            </w:r>
          </w:p>
        </w:tc>
        <w:tc>
          <w:tcPr>
            <w:tcW w:w="1559" w:type="dxa"/>
            <w:tcBorders>
              <w:top w:val="single" w:sz="7" w:space="0" w:color="000000"/>
              <w:left w:val="single" w:sz="7" w:space="0" w:color="000000"/>
              <w:bottom w:val="single" w:sz="7" w:space="0" w:color="000000"/>
              <w:right w:val="single" w:sz="7" w:space="0" w:color="000000"/>
            </w:tcBorders>
          </w:tcPr>
          <w:p w14:paraId="4A7C7806"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24156B6D"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64C707FE"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28A7B7B" w14:textId="77777777" w:rsidR="00F57ABE" w:rsidRPr="00051DB2" w:rsidRDefault="00F57ABE">
            <w:pPr>
              <w:ind w:left="720" w:hanging="576"/>
              <w:textAlignment w:val="baseline"/>
              <w:rPr>
                <w:rFonts w:ascii="Arial" w:eastAsia="Arial" w:hAnsi="Arial"/>
                <w:color w:val="000000"/>
                <w:sz w:val="24"/>
              </w:rPr>
            </w:pPr>
          </w:p>
        </w:tc>
      </w:tr>
      <w:tr w:rsidR="00F57ABE" w:rsidRPr="00051DB2" w14:paraId="29242640"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5C051259" w14:textId="77777777" w:rsidR="00F57ABE" w:rsidRPr="00051DB2" w:rsidRDefault="00F57ABE">
            <w:pPr>
              <w:spacing w:after="123" w:line="251" w:lineRule="exact"/>
              <w:ind w:left="720" w:hanging="576"/>
              <w:textAlignment w:val="baseline"/>
              <w:rPr>
                <w:rFonts w:ascii="Arial" w:eastAsia="Arial" w:hAnsi="Arial"/>
                <w:color w:val="000000"/>
              </w:rPr>
            </w:pPr>
            <w:r w:rsidRPr="00051DB2">
              <w:rPr>
                <w:rFonts w:ascii="Arial" w:eastAsia="Arial" w:hAnsi="Arial"/>
                <w:color w:val="000000"/>
              </w:rPr>
              <w:t>9</w:t>
            </w:r>
          </w:p>
        </w:tc>
        <w:tc>
          <w:tcPr>
            <w:tcW w:w="1559" w:type="dxa"/>
            <w:tcBorders>
              <w:top w:val="single" w:sz="7" w:space="0" w:color="000000"/>
              <w:left w:val="single" w:sz="7" w:space="0" w:color="000000"/>
              <w:bottom w:val="single" w:sz="7" w:space="0" w:color="000000"/>
              <w:right w:val="single" w:sz="7" w:space="0" w:color="000000"/>
            </w:tcBorders>
          </w:tcPr>
          <w:p w14:paraId="499DCE67"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60418BD"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2635E3E7"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7C74D534" w14:textId="77777777" w:rsidR="00F57ABE" w:rsidRPr="00051DB2" w:rsidRDefault="00F57ABE">
            <w:pPr>
              <w:ind w:left="720" w:hanging="576"/>
              <w:textAlignment w:val="baseline"/>
              <w:rPr>
                <w:rFonts w:ascii="Arial" w:eastAsia="Arial" w:hAnsi="Arial"/>
                <w:color w:val="000000"/>
                <w:sz w:val="24"/>
              </w:rPr>
            </w:pPr>
          </w:p>
        </w:tc>
      </w:tr>
      <w:tr w:rsidR="00F57ABE" w:rsidRPr="00051DB2" w14:paraId="64BA8D72" w14:textId="77777777" w:rsidTr="00934750">
        <w:trPr>
          <w:trHeight w:hRule="exact" w:val="389"/>
        </w:trPr>
        <w:tc>
          <w:tcPr>
            <w:tcW w:w="823" w:type="dxa"/>
            <w:tcBorders>
              <w:top w:val="single" w:sz="7" w:space="0" w:color="000000"/>
              <w:left w:val="single" w:sz="7" w:space="0" w:color="000000"/>
              <w:bottom w:val="single" w:sz="7" w:space="0" w:color="000000"/>
              <w:right w:val="single" w:sz="7" w:space="0" w:color="000000"/>
            </w:tcBorders>
          </w:tcPr>
          <w:p w14:paraId="6ADC308D" w14:textId="77777777" w:rsidR="00F57ABE" w:rsidRPr="00051DB2" w:rsidRDefault="00F57ABE">
            <w:pPr>
              <w:spacing w:after="128" w:line="251" w:lineRule="exact"/>
              <w:ind w:left="720" w:hanging="576"/>
              <w:textAlignment w:val="baseline"/>
              <w:rPr>
                <w:rFonts w:ascii="Arial" w:eastAsia="Arial" w:hAnsi="Arial"/>
                <w:color w:val="000000"/>
              </w:rPr>
            </w:pPr>
            <w:r w:rsidRPr="00051DB2">
              <w:rPr>
                <w:rFonts w:ascii="Arial" w:eastAsia="Arial" w:hAnsi="Arial"/>
                <w:color w:val="000000"/>
              </w:rPr>
              <w:t>10</w:t>
            </w:r>
          </w:p>
        </w:tc>
        <w:tc>
          <w:tcPr>
            <w:tcW w:w="1559" w:type="dxa"/>
            <w:tcBorders>
              <w:top w:val="single" w:sz="7" w:space="0" w:color="000000"/>
              <w:left w:val="single" w:sz="7" w:space="0" w:color="000000"/>
              <w:bottom w:val="single" w:sz="7" w:space="0" w:color="000000"/>
              <w:right w:val="single" w:sz="7" w:space="0" w:color="000000"/>
            </w:tcBorders>
          </w:tcPr>
          <w:p w14:paraId="1C3F801E"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B22D225"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11E4A7B7"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0C02DBE5" w14:textId="77777777" w:rsidR="00F57ABE" w:rsidRPr="00051DB2" w:rsidRDefault="00F57ABE">
            <w:pPr>
              <w:ind w:left="720" w:hanging="576"/>
              <w:textAlignment w:val="baseline"/>
              <w:rPr>
                <w:rFonts w:ascii="Arial" w:eastAsia="Arial" w:hAnsi="Arial"/>
                <w:color w:val="000000"/>
                <w:sz w:val="24"/>
              </w:rPr>
            </w:pPr>
          </w:p>
        </w:tc>
      </w:tr>
      <w:tr w:rsidR="00F57ABE" w:rsidRPr="00051DB2" w14:paraId="1C698105"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63D14386" w14:textId="77777777" w:rsidR="00F57ABE" w:rsidRPr="00051DB2" w:rsidRDefault="00F57ABE">
            <w:pPr>
              <w:spacing w:after="133" w:line="246" w:lineRule="exact"/>
              <w:ind w:left="720" w:hanging="576"/>
              <w:textAlignment w:val="baseline"/>
              <w:rPr>
                <w:rFonts w:ascii="Arial" w:eastAsia="Arial" w:hAnsi="Arial"/>
                <w:color w:val="000000"/>
              </w:rPr>
            </w:pPr>
            <w:r w:rsidRPr="00051DB2">
              <w:rPr>
                <w:rFonts w:ascii="Arial" w:eastAsia="Arial" w:hAnsi="Arial"/>
                <w:color w:val="000000"/>
              </w:rPr>
              <w:t>11</w:t>
            </w:r>
          </w:p>
        </w:tc>
        <w:tc>
          <w:tcPr>
            <w:tcW w:w="1559" w:type="dxa"/>
            <w:tcBorders>
              <w:top w:val="single" w:sz="7" w:space="0" w:color="000000"/>
              <w:left w:val="single" w:sz="7" w:space="0" w:color="000000"/>
              <w:bottom w:val="single" w:sz="7" w:space="0" w:color="000000"/>
              <w:right w:val="single" w:sz="7" w:space="0" w:color="000000"/>
            </w:tcBorders>
          </w:tcPr>
          <w:p w14:paraId="6E186835"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3962B51C"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1ACAD6C1"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729D6CF2" w14:textId="77777777" w:rsidR="00F57ABE" w:rsidRPr="00051DB2" w:rsidRDefault="00F57ABE">
            <w:pPr>
              <w:ind w:left="720" w:hanging="576"/>
              <w:textAlignment w:val="baseline"/>
              <w:rPr>
                <w:rFonts w:ascii="Arial" w:eastAsia="Arial" w:hAnsi="Arial"/>
                <w:color w:val="000000"/>
                <w:sz w:val="24"/>
              </w:rPr>
            </w:pPr>
          </w:p>
        </w:tc>
      </w:tr>
      <w:tr w:rsidR="00F57ABE" w:rsidRPr="00051DB2" w14:paraId="2F2E3003"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16874F19" w14:textId="77777777" w:rsidR="00F57ABE" w:rsidRPr="00051DB2" w:rsidRDefault="00F57ABE">
            <w:pPr>
              <w:spacing w:after="118" w:line="251" w:lineRule="exact"/>
              <w:ind w:left="720" w:hanging="576"/>
              <w:textAlignment w:val="baseline"/>
              <w:rPr>
                <w:rFonts w:ascii="Arial" w:eastAsia="Arial" w:hAnsi="Arial"/>
                <w:color w:val="000000"/>
              </w:rPr>
            </w:pPr>
            <w:r w:rsidRPr="00051DB2">
              <w:rPr>
                <w:rFonts w:ascii="Arial" w:eastAsia="Arial" w:hAnsi="Arial"/>
                <w:color w:val="000000"/>
              </w:rPr>
              <w:t>12</w:t>
            </w:r>
          </w:p>
        </w:tc>
        <w:tc>
          <w:tcPr>
            <w:tcW w:w="1559" w:type="dxa"/>
            <w:tcBorders>
              <w:top w:val="single" w:sz="7" w:space="0" w:color="000000"/>
              <w:left w:val="single" w:sz="7" w:space="0" w:color="000000"/>
              <w:bottom w:val="single" w:sz="7" w:space="0" w:color="000000"/>
              <w:right w:val="single" w:sz="7" w:space="0" w:color="000000"/>
            </w:tcBorders>
          </w:tcPr>
          <w:p w14:paraId="5FF220FC"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66E85882"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7A9861D1"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2ED9306" w14:textId="77777777" w:rsidR="00F57ABE" w:rsidRPr="00051DB2" w:rsidRDefault="00F57ABE">
            <w:pPr>
              <w:ind w:left="720" w:hanging="576"/>
              <w:textAlignment w:val="baseline"/>
              <w:rPr>
                <w:rFonts w:ascii="Arial" w:eastAsia="Arial" w:hAnsi="Arial"/>
                <w:color w:val="000000"/>
                <w:sz w:val="24"/>
              </w:rPr>
            </w:pPr>
          </w:p>
        </w:tc>
      </w:tr>
      <w:tr w:rsidR="00F57ABE" w:rsidRPr="00051DB2" w14:paraId="3A5BFA45" w14:textId="77777777" w:rsidTr="00934750">
        <w:trPr>
          <w:trHeight w:hRule="exact" w:val="375"/>
        </w:trPr>
        <w:tc>
          <w:tcPr>
            <w:tcW w:w="823" w:type="dxa"/>
            <w:tcBorders>
              <w:top w:val="single" w:sz="7" w:space="0" w:color="000000"/>
              <w:left w:val="single" w:sz="7" w:space="0" w:color="000000"/>
              <w:bottom w:val="single" w:sz="7" w:space="0" w:color="000000"/>
              <w:right w:val="single" w:sz="7" w:space="0" w:color="000000"/>
            </w:tcBorders>
          </w:tcPr>
          <w:p w14:paraId="19F4ACF9" w14:textId="77777777" w:rsidR="00F57ABE" w:rsidRPr="00051DB2" w:rsidRDefault="00F57ABE">
            <w:pPr>
              <w:spacing w:after="123" w:line="251" w:lineRule="exact"/>
              <w:ind w:left="720" w:hanging="576"/>
              <w:textAlignment w:val="baseline"/>
              <w:rPr>
                <w:rFonts w:ascii="Arial" w:eastAsia="Arial" w:hAnsi="Arial"/>
                <w:color w:val="000000"/>
              </w:rPr>
            </w:pPr>
            <w:r w:rsidRPr="00051DB2">
              <w:rPr>
                <w:rFonts w:ascii="Arial" w:eastAsia="Arial" w:hAnsi="Arial"/>
                <w:color w:val="000000"/>
              </w:rPr>
              <w:t>13</w:t>
            </w:r>
          </w:p>
        </w:tc>
        <w:tc>
          <w:tcPr>
            <w:tcW w:w="1559" w:type="dxa"/>
            <w:tcBorders>
              <w:top w:val="single" w:sz="7" w:space="0" w:color="000000"/>
              <w:left w:val="single" w:sz="7" w:space="0" w:color="000000"/>
              <w:bottom w:val="single" w:sz="7" w:space="0" w:color="000000"/>
              <w:right w:val="single" w:sz="7" w:space="0" w:color="000000"/>
            </w:tcBorders>
          </w:tcPr>
          <w:p w14:paraId="5A9C83AE"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1747F08"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2D3A2110"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2A131D68" w14:textId="77777777" w:rsidR="00F57ABE" w:rsidRPr="00051DB2" w:rsidRDefault="00F57ABE">
            <w:pPr>
              <w:ind w:left="720" w:hanging="576"/>
              <w:textAlignment w:val="baseline"/>
              <w:rPr>
                <w:rFonts w:ascii="Arial" w:eastAsia="Arial" w:hAnsi="Arial"/>
                <w:color w:val="000000"/>
                <w:sz w:val="24"/>
              </w:rPr>
            </w:pPr>
          </w:p>
        </w:tc>
      </w:tr>
    </w:tbl>
    <w:p w14:paraId="759CFA96" w14:textId="77777777" w:rsidR="00F57ABE" w:rsidRPr="00051DB2" w:rsidRDefault="00F57ABE" w:rsidP="00F57ABE">
      <w:pPr>
        <w:ind w:left="720" w:hanging="576"/>
        <w:sectPr w:rsidR="00F57ABE" w:rsidRPr="00051DB2" w:rsidSect="006D3CB1">
          <w:footerReference w:type="default" r:id="rId26"/>
          <w:pgSz w:w="16834" w:h="11904" w:orient="landscape"/>
          <w:pgMar w:top="1099" w:right="680" w:bottom="1311" w:left="678" w:header="720" w:footer="720" w:gutter="0"/>
          <w:cols w:space="720"/>
          <w:docGrid w:linePitch="299"/>
        </w:sectPr>
      </w:pPr>
    </w:p>
    <w:p w14:paraId="22463E4F" w14:textId="667270B9" w:rsidR="00F57ABE" w:rsidRPr="00051DB2" w:rsidRDefault="00F57ABE" w:rsidP="00F57ABE">
      <w:pPr>
        <w:tabs>
          <w:tab w:val="left" w:pos="1008"/>
        </w:tabs>
        <w:spacing w:before="242" w:line="274" w:lineRule="exact"/>
        <w:ind w:left="720" w:hanging="576"/>
        <w:textAlignment w:val="baseline"/>
        <w:rPr>
          <w:rFonts w:ascii="Arial" w:eastAsia="Arial" w:hAnsi="Arial"/>
          <w:b/>
          <w:color w:val="000000"/>
          <w:sz w:val="24"/>
        </w:rPr>
      </w:pPr>
      <w:r w:rsidRPr="00051DB2">
        <w:rPr>
          <w:rFonts w:ascii="Arial" w:eastAsia="Arial" w:hAnsi="Arial"/>
          <w:b/>
          <w:color w:val="000000"/>
          <w:sz w:val="24"/>
        </w:rPr>
        <w:lastRenderedPageBreak/>
        <w:t>A</w:t>
      </w:r>
      <w:r w:rsidR="00F1428A">
        <w:rPr>
          <w:rFonts w:ascii="Arial" w:eastAsia="Arial" w:hAnsi="Arial"/>
          <w:b/>
          <w:color w:val="000000"/>
          <w:sz w:val="24"/>
        </w:rPr>
        <w:t>7</w:t>
      </w:r>
      <w:r w:rsidRPr="00051DB2">
        <w:rPr>
          <w:rFonts w:ascii="Arial" w:eastAsia="Arial" w:hAnsi="Arial"/>
          <w:b/>
          <w:color w:val="000000"/>
          <w:sz w:val="24"/>
        </w:rPr>
        <w:t>:</w:t>
      </w:r>
      <w:r w:rsidRPr="00051DB2">
        <w:rPr>
          <w:rFonts w:ascii="Arial" w:eastAsia="Arial" w:hAnsi="Arial"/>
          <w:b/>
          <w:color w:val="000000"/>
          <w:sz w:val="24"/>
        </w:rPr>
        <w:tab/>
        <w:t>EXAMPLE OF FINAL OPERATIONAL NOTIFICATION</w:t>
      </w:r>
    </w:p>
    <w:p w14:paraId="7BD1333D" w14:textId="77777777" w:rsidR="00F57ABE" w:rsidRPr="00051DB2" w:rsidRDefault="00F57ABE" w:rsidP="00F57ABE">
      <w:pPr>
        <w:tabs>
          <w:tab w:val="left" w:pos="864"/>
          <w:tab w:val="left" w:pos="2736"/>
        </w:tabs>
        <w:spacing w:before="795" w:line="231" w:lineRule="exact"/>
        <w:ind w:left="720" w:hanging="576"/>
        <w:textAlignment w:val="baseline"/>
        <w:rPr>
          <w:rFonts w:ascii="Arial" w:eastAsia="Arial" w:hAnsi="Arial"/>
          <w:color w:val="000000"/>
          <w:sz w:val="13"/>
        </w:rPr>
      </w:pPr>
      <w:r w:rsidRPr="00051DB2">
        <w:rPr>
          <w:rFonts w:ascii="Arial" w:eastAsia="Arial" w:hAnsi="Arial"/>
          <w:color w:val="000000"/>
          <w:sz w:val="13"/>
        </w:rPr>
        <w:t>Date:</w:t>
      </w:r>
      <w:r w:rsidRPr="00051DB2">
        <w:rPr>
          <w:rFonts w:ascii="Arial" w:eastAsia="Arial" w:hAnsi="Arial"/>
          <w:color w:val="000000"/>
          <w:sz w:val="13"/>
        </w:rPr>
        <w:tab/>
      </w:r>
      <w:r w:rsidRPr="00051DB2">
        <w:rPr>
          <w:rFonts w:ascii="Arial" w:eastAsia="Arial" w:hAnsi="Arial"/>
          <w:color w:val="000000"/>
          <w:sz w:val="18"/>
        </w:rPr>
        <w:t>[</w:t>
      </w:r>
      <w:r w:rsidRPr="00051DB2">
        <w:rPr>
          <w:rFonts w:ascii="Arial" w:eastAsia="Arial" w:hAnsi="Arial"/>
          <w:color w:val="000000"/>
          <w:sz w:val="18"/>
        </w:rPr>
        <w:tab/>
        <w:t>]</w:t>
      </w:r>
    </w:p>
    <w:p w14:paraId="23A7A37F" w14:textId="77777777" w:rsidR="00F57ABE" w:rsidRPr="00051DB2" w:rsidRDefault="00F57ABE" w:rsidP="00F57ABE">
      <w:pPr>
        <w:tabs>
          <w:tab w:val="left" w:pos="864"/>
          <w:tab w:val="left" w:pos="2736"/>
        </w:tabs>
        <w:spacing w:before="90" w:line="193" w:lineRule="exact"/>
        <w:ind w:left="720" w:hanging="576"/>
        <w:textAlignment w:val="baseline"/>
        <w:rPr>
          <w:rFonts w:ascii="Arial" w:eastAsia="Arial" w:hAnsi="Arial"/>
          <w:color w:val="000000"/>
          <w:spacing w:val="1"/>
          <w:sz w:val="13"/>
        </w:rPr>
      </w:pPr>
      <w:r w:rsidRPr="00051DB2">
        <w:rPr>
          <w:rFonts w:ascii="Arial" w:eastAsia="Arial" w:hAnsi="Arial"/>
          <w:color w:val="000000"/>
          <w:spacing w:val="1"/>
          <w:sz w:val="13"/>
        </w:rPr>
        <w:t>Our Ref:</w:t>
      </w:r>
      <w:r w:rsidRPr="00051DB2">
        <w:rPr>
          <w:rFonts w:ascii="Arial" w:eastAsia="Arial" w:hAnsi="Arial"/>
          <w:color w:val="000000"/>
          <w:spacing w:val="1"/>
          <w:sz w:val="13"/>
        </w:rPr>
        <w:tab/>
      </w:r>
      <w:r w:rsidRPr="00051DB2">
        <w:rPr>
          <w:rFonts w:ascii="Arial" w:eastAsia="Arial" w:hAnsi="Arial"/>
          <w:color w:val="000000"/>
          <w:spacing w:val="1"/>
          <w:sz w:val="16"/>
        </w:rPr>
        <w:t>[</w:t>
      </w:r>
      <w:r w:rsidRPr="00051DB2">
        <w:rPr>
          <w:rFonts w:ascii="Arial" w:eastAsia="Arial" w:hAnsi="Arial"/>
          <w:color w:val="000000"/>
          <w:spacing w:val="1"/>
          <w:sz w:val="16"/>
        </w:rPr>
        <w:tab/>
        <w:t>]</w:t>
      </w:r>
    </w:p>
    <w:p w14:paraId="71380E2F" w14:textId="77777777" w:rsidR="00F57ABE" w:rsidRPr="00051DB2" w:rsidRDefault="00F57ABE" w:rsidP="00F57ABE">
      <w:pPr>
        <w:tabs>
          <w:tab w:val="left" w:pos="6552"/>
        </w:tabs>
        <w:spacing w:before="122" w:line="255" w:lineRule="exact"/>
        <w:ind w:left="720" w:hanging="576"/>
        <w:textAlignment w:val="baseline"/>
        <w:rPr>
          <w:rFonts w:ascii="Arial" w:eastAsia="Arial" w:hAnsi="Arial"/>
          <w:color w:val="000000"/>
          <w:sz w:val="13"/>
        </w:rPr>
      </w:pPr>
      <w:r w:rsidRPr="00051DB2">
        <w:rPr>
          <w:rFonts w:ascii="Arial" w:eastAsia="Arial" w:hAnsi="Arial"/>
          <w:color w:val="000000"/>
          <w:sz w:val="13"/>
        </w:rPr>
        <w:t>Your Ref:</w:t>
      </w:r>
      <w:r w:rsidRPr="00051DB2">
        <w:rPr>
          <w:rFonts w:ascii="Arial" w:eastAsia="Arial" w:hAnsi="Arial"/>
          <w:color w:val="000000"/>
          <w:sz w:val="13"/>
        </w:rPr>
        <w:tab/>
      </w:r>
      <w:r w:rsidRPr="00051DB2">
        <w:rPr>
          <w:rFonts w:ascii="Arial" w:eastAsia="Arial" w:hAnsi="Arial"/>
          <w:color w:val="000000"/>
          <w:sz w:val="21"/>
        </w:rPr>
        <w:t>National Grid Electricity</w:t>
      </w:r>
    </w:p>
    <w:p w14:paraId="0E85131E" w14:textId="77777777" w:rsidR="00F57ABE" w:rsidRPr="00051DB2" w:rsidRDefault="00F57ABE" w:rsidP="00F57ABE">
      <w:pPr>
        <w:spacing w:line="235"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System Operator Ltd</w:t>
      </w:r>
    </w:p>
    <w:p w14:paraId="223B2B0F" w14:textId="77777777" w:rsidR="00F57ABE" w:rsidRPr="00051DB2" w:rsidRDefault="00F57ABE" w:rsidP="00F57ABE">
      <w:pPr>
        <w:spacing w:before="95" w:line="200" w:lineRule="exact"/>
        <w:ind w:left="720" w:hanging="576"/>
        <w:textAlignment w:val="baseline"/>
        <w:rPr>
          <w:rFonts w:ascii="Arial" w:eastAsia="Arial" w:hAnsi="Arial"/>
          <w:color w:val="000000"/>
          <w:spacing w:val="-4"/>
          <w:sz w:val="21"/>
        </w:rPr>
      </w:pPr>
      <w:r w:rsidRPr="00051DB2">
        <w:rPr>
          <w:rFonts w:ascii="Arial" w:eastAsia="Arial" w:hAnsi="Arial"/>
          <w:color w:val="000000"/>
          <w:spacing w:val="-4"/>
          <w:sz w:val="21"/>
        </w:rPr>
        <w:t>National Grid House</w:t>
      </w:r>
    </w:p>
    <w:p w14:paraId="52EFAB06" w14:textId="77777777" w:rsidR="00F57ABE" w:rsidRPr="00051DB2" w:rsidRDefault="00F57ABE" w:rsidP="00F57ABE">
      <w:pPr>
        <w:tabs>
          <w:tab w:val="left" w:pos="3024"/>
        </w:tabs>
        <w:spacing w:line="186" w:lineRule="exact"/>
        <w:ind w:left="720" w:hanging="576"/>
        <w:textAlignment w:val="baseline"/>
        <w:rPr>
          <w:rFonts w:ascii="Arial" w:eastAsia="Arial" w:hAnsi="Arial"/>
          <w:color w:val="000000"/>
        </w:rPr>
      </w:pPr>
      <w:r w:rsidRPr="00051DB2">
        <w:rPr>
          <w:rFonts w:ascii="Arial" w:eastAsia="Arial" w:hAnsi="Arial"/>
          <w:color w:val="000000"/>
        </w:rPr>
        <w:t>For the Attention of [</w:t>
      </w:r>
      <w:r w:rsidRPr="00051DB2">
        <w:rPr>
          <w:rFonts w:ascii="Arial" w:eastAsia="Arial" w:hAnsi="Arial"/>
          <w:color w:val="000000"/>
        </w:rPr>
        <w:tab/>
        <w:t>]</w:t>
      </w:r>
    </w:p>
    <w:tbl>
      <w:tblPr>
        <w:tblW w:w="0" w:type="auto"/>
        <w:tblLayout w:type="fixed"/>
        <w:tblCellMar>
          <w:left w:w="0" w:type="dxa"/>
          <w:right w:w="0" w:type="dxa"/>
        </w:tblCellMar>
        <w:tblLook w:val="0000" w:firstRow="0" w:lastRow="0" w:firstColumn="0" w:lastColumn="0" w:noHBand="0" w:noVBand="0"/>
      </w:tblPr>
      <w:tblGrid>
        <w:gridCol w:w="4362"/>
        <w:gridCol w:w="5132"/>
      </w:tblGrid>
      <w:tr w:rsidR="00F57ABE" w:rsidRPr="00051DB2" w14:paraId="544CE0A9" w14:textId="77777777">
        <w:trPr>
          <w:trHeight w:hRule="exact" w:val="3360"/>
        </w:trPr>
        <w:tc>
          <w:tcPr>
            <w:tcW w:w="4362" w:type="dxa"/>
            <w:tcBorders>
              <w:top w:val="none" w:sz="0" w:space="0" w:color="000000"/>
              <w:left w:val="none" w:sz="0" w:space="0" w:color="000000"/>
              <w:bottom w:val="none" w:sz="0" w:space="0" w:color="000000"/>
              <w:right w:val="none" w:sz="0" w:space="0" w:color="000000"/>
            </w:tcBorders>
          </w:tcPr>
          <w:p w14:paraId="4F80F772" w14:textId="77777777" w:rsidR="00F57ABE" w:rsidRPr="00051DB2" w:rsidRDefault="00F57ABE">
            <w:pPr>
              <w:spacing w:before="897" w:line="255" w:lineRule="exact"/>
              <w:ind w:left="720" w:hanging="576"/>
              <w:textAlignment w:val="baseline"/>
              <w:rPr>
                <w:rFonts w:ascii="Arial" w:eastAsia="Arial" w:hAnsi="Arial"/>
                <w:color w:val="000000"/>
              </w:rPr>
            </w:pPr>
            <w:r w:rsidRPr="00051DB2">
              <w:rPr>
                <w:rFonts w:ascii="Arial" w:eastAsia="Arial" w:hAnsi="Arial"/>
                <w:color w:val="000000"/>
              </w:rPr>
              <w:t>Company Secretary</w:t>
            </w:r>
          </w:p>
          <w:p w14:paraId="21A1AA55" w14:textId="77777777" w:rsidR="00F57ABE" w:rsidRPr="00051DB2" w:rsidRDefault="00F57ABE">
            <w:pPr>
              <w:tabs>
                <w:tab w:val="left" w:pos="2016"/>
              </w:tabs>
              <w:spacing w:before="129"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52103128" w14:textId="77777777" w:rsidR="00F57ABE" w:rsidRPr="00051DB2" w:rsidRDefault="00F57ABE">
            <w:pPr>
              <w:tabs>
                <w:tab w:val="left" w:pos="1800"/>
              </w:tabs>
              <w:spacing w:before="115"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523AA0CD" w14:textId="77777777" w:rsidR="00F57ABE" w:rsidRPr="00051DB2" w:rsidRDefault="00F57ABE">
            <w:pPr>
              <w:tabs>
                <w:tab w:val="left" w:pos="2016"/>
              </w:tabs>
              <w:spacing w:before="110"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2E37A713" w14:textId="77777777" w:rsidR="00F57ABE" w:rsidRPr="00051DB2" w:rsidRDefault="00F57ABE">
            <w:pPr>
              <w:tabs>
                <w:tab w:val="left" w:pos="1512"/>
              </w:tabs>
              <w:spacing w:before="133"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28114C23" w14:textId="77777777" w:rsidR="00F57ABE" w:rsidRPr="00051DB2" w:rsidRDefault="00F57ABE">
            <w:pPr>
              <w:tabs>
                <w:tab w:val="left" w:pos="1080"/>
              </w:tabs>
              <w:spacing w:before="110" w:after="331"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tc>
        <w:tc>
          <w:tcPr>
            <w:tcW w:w="5132" w:type="dxa"/>
            <w:tcBorders>
              <w:top w:val="none" w:sz="0" w:space="0" w:color="000000"/>
              <w:left w:val="none" w:sz="0" w:space="0" w:color="000000"/>
              <w:bottom w:val="none" w:sz="0" w:space="0" w:color="000000"/>
              <w:right w:val="none" w:sz="0" w:space="0" w:color="000000"/>
            </w:tcBorders>
          </w:tcPr>
          <w:p w14:paraId="3AA29216" w14:textId="77777777" w:rsidR="00F57ABE" w:rsidRPr="00051DB2" w:rsidRDefault="00F57ABE">
            <w:pPr>
              <w:spacing w:line="315" w:lineRule="exact"/>
              <w:ind w:left="720" w:right="576" w:hanging="576"/>
              <w:textAlignment w:val="baseline"/>
              <w:rPr>
                <w:rFonts w:ascii="Arial" w:eastAsia="Arial" w:hAnsi="Arial"/>
                <w:color w:val="000000"/>
                <w:spacing w:val="23"/>
                <w:sz w:val="21"/>
              </w:rPr>
            </w:pPr>
            <w:r w:rsidRPr="00051DB2">
              <w:rPr>
                <w:rFonts w:ascii="Arial" w:eastAsia="Arial" w:hAnsi="Arial"/>
                <w:color w:val="000000"/>
                <w:spacing w:val="23"/>
                <w:sz w:val="21"/>
              </w:rPr>
              <w:t>Warwick Technology Park Gallows Hill Warwick CV34 6DA</w:t>
            </w:r>
          </w:p>
          <w:p w14:paraId="09CB38C0" w14:textId="77777777" w:rsidR="00F57ABE" w:rsidRPr="00051DB2" w:rsidRDefault="00F57ABE">
            <w:pPr>
              <w:spacing w:before="709" w:line="346" w:lineRule="exact"/>
              <w:ind w:left="720" w:right="756" w:hanging="576"/>
              <w:textAlignment w:val="baseline"/>
              <w:rPr>
                <w:rFonts w:ascii="Arial" w:eastAsia="Arial" w:hAnsi="Arial"/>
                <w:color w:val="000000"/>
                <w:spacing w:val="-5"/>
                <w:sz w:val="21"/>
              </w:rPr>
            </w:pPr>
            <w:r w:rsidRPr="00051DB2">
              <w:rPr>
                <w:rFonts w:ascii="Arial" w:eastAsia="Arial" w:hAnsi="Arial"/>
                <w:color w:val="000000"/>
                <w:spacing w:val="-5"/>
                <w:sz w:val="21"/>
              </w:rPr>
              <w:t>Tel No: 01926-65#### Fax No: 01926-65#### Mobile: ########### ####@</w:t>
            </w:r>
            <w:hyperlink r:id="rId27">
              <w:r w:rsidRPr="00051DB2">
                <w:rPr>
                  <w:rFonts w:ascii="Arial" w:eastAsia="Arial" w:hAnsi="Arial"/>
                  <w:color w:val="0000FF"/>
                  <w:spacing w:val="-5"/>
                  <w:sz w:val="21"/>
                  <w:u w:val="single"/>
                </w:rPr>
                <w:t>nationalgrid.com</w:t>
              </w:r>
            </w:hyperlink>
          </w:p>
        </w:tc>
      </w:tr>
    </w:tbl>
    <w:p w14:paraId="2453951A" w14:textId="77777777" w:rsidR="00F57ABE" w:rsidRPr="00051DB2" w:rsidRDefault="00F57ABE" w:rsidP="00F57ABE">
      <w:pPr>
        <w:spacing w:after="765" w:line="20" w:lineRule="exact"/>
        <w:ind w:left="720" w:hanging="576"/>
      </w:pPr>
    </w:p>
    <w:p w14:paraId="358BDAE4" w14:textId="77777777" w:rsidR="00F57ABE" w:rsidRPr="00051DB2" w:rsidRDefault="00F57ABE" w:rsidP="00F57ABE">
      <w:pPr>
        <w:spacing w:before="2" w:line="255" w:lineRule="exact"/>
        <w:ind w:left="720" w:hanging="576"/>
        <w:textAlignment w:val="baseline"/>
        <w:rPr>
          <w:rFonts w:ascii="Arial" w:eastAsia="Arial" w:hAnsi="Arial"/>
          <w:color w:val="000000"/>
          <w:spacing w:val="-1"/>
        </w:rPr>
      </w:pPr>
      <w:r w:rsidRPr="00051DB2">
        <w:rPr>
          <w:rFonts w:ascii="Arial" w:eastAsia="Arial" w:hAnsi="Arial"/>
          <w:color w:val="000000"/>
          <w:spacing w:val="-1"/>
          <w:highlight w:val="cyan"/>
        </w:rPr>
        <w:t>Dear XXXXXX</w:t>
      </w:r>
    </w:p>
    <w:p w14:paraId="51592B81" w14:textId="77777777" w:rsidR="00F57ABE" w:rsidRPr="00051DB2" w:rsidRDefault="00F57ABE" w:rsidP="00F57ABE">
      <w:pPr>
        <w:spacing w:before="381" w:line="336" w:lineRule="exact"/>
        <w:ind w:left="720" w:hanging="576"/>
        <w:jc w:val="center"/>
        <w:textAlignment w:val="baseline"/>
        <w:rPr>
          <w:rFonts w:ascii="Arial" w:eastAsia="Arial" w:hAnsi="Arial"/>
          <w:b/>
          <w:color w:val="000000"/>
          <w:sz w:val="21"/>
        </w:rPr>
      </w:pPr>
      <w:r w:rsidRPr="00051DB2">
        <w:rPr>
          <w:rFonts w:ascii="Arial" w:eastAsia="Arial" w:hAnsi="Arial"/>
          <w:b/>
          <w:color w:val="000000"/>
          <w:sz w:val="21"/>
        </w:rPr>
        <w:t xml:space="preserve">[PROJECT NAME] CATO – FINAL OPERATIONAL NOTIFICATION </w:t>
      </w:r>
      <w:r w:rsidRPr="00051DB2">
        <w:rPr>
          <w:rFonts w:ascii="Arial" w:eastAsia="Arial" w:hAnsi="Arial"/>
          <w:b/>
          <w:color w:val="000000"/>
          <w:sz w:val="21"/>
        </w:rPr>
        <w:br/>
        <w:t>EFFECTIVE FROM [TODAY’S DATE]</w:t>
      </w:r>
    </w:p>
    <w:p w14:paraId="64E6C310" w14:textId="6194EDBF" w:rsidR="00F57ABE" w:rsidRPr="00051DB2" w:rsidRDefault="00F57ABE" w:rsidP="00F57ABE">
      <w:pPr>
        <w:spacing w:before="495" w:line="227" w:lineRule="exact"/>
        <w:ind w:left="720" w:right="144" w:hanging="576"/>
        <w:jc w:val="both"/>
        <w:textAlignment w:val="baseline"/>
        <w:rPr>
          <w:rFonts w:ascii="Arial" w:eastAsia="Arial" w:hAnsi="Arial"/>
          <w:color w:val="000000"/>
          <w:sz w:val="21"/>
        </w:rPr>
      </w:pPr>
      <w:r w:rsidRPr="00051DB2">
        <w:rPr>
          <w:rFonts w:ascii="Arial" w:eastAsia="Arial" w:hAnsi="Arial"/>
          <w:color w:val="000000"/>
          <w:sz w:val="21"/>
        </w:rPr>
        <w:t>Electricity System Operator Ltd (“The Company”) and [Company Name] are parties to a CATO-TO Connection Schedule with reference [Agreement Reference] dated [Agreement Date], as amended from time to time, providing for connection to and use</w:t>
      </w:r>
      <w:r w:rsidR="00075306">
        <w:rPr>
          <w:rFonts w:ascii="Arial" w:eastAsia="Arial" w:hAnsi="Arial"/>
          <w:color w:val="000000"/>
          <w:sz w:val="21"/>
        </w:rPr>
        <w:t xml:space="preserve"> </w:t>
      </w:r>
      <w:r w:rsidRPr="00051DB2">
        <w:rPr>
          <w:rFonts w:ascii="Arial" w:eastAsia="Arial" w:hAnsi="Arial"/>
          <w:color w:val="000000"/>
          <w:sz w:val="21"/>
        </w:rPr>
        <w:t>of the National Electricity Transmission System at [the CATO Transmission Interface Site].</w:t>
      </w:r>
    </w:p>
    <w:p w14:paraId="03D6166E" w14:textId="3AD4CC1E" w:rsidR="00F57ABE" w:rsidRPr="00051DB2" w:rsidRDefault="00F57ABE" w:rsidP="00F57ABE">
      <w:pPr>
        <w:spacing w:before="544" w:line="280" w:lineRule="exact"/>
        <w:ind w:left="720" w:right="216"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On [</w:t>
      </w:r>
      <w:proofErr w:type="spellStart"/>
      <w:r w:rsidR="005B39E4">
        <w:rPr>
          <w:rFonts w:ascii="Arial" w:eastAsia="Arial" w:hAnsi="Arial"/>
          <w:color w:val="000000"/>
          <w:spacing w:val="-4"/>
          <w:sz w:val="21"/>
        </w:rPr>
        <w:t>P</w:t>
      </w:r>
      <w:r w:rsidR="00286693">
        <w:rPr>
          <w:rFonts w:ascii="Arial" w:eastAsia="Arial" w:hAnsi="Arial"/>
          <w:color w:val="000000"/>
          <w:spacing w:val="-4"/>
          <w:sz w:val="21"/>
        </w:rPr>
        <w:t>t</w:t>
      </w:r>
      <w:r w:rsidR="005B39E4">
        <w:rPr>
          <w:rFonts w:ascii="Arial" w:eastAsia="Arial" w:hAnsi="Arial"/>
          <w:color w:val="000000"/>
          <w:spacing w:val="-4"/>
          <w:sz w:val="21"/>
        </w:rPr>
        <w:t>L</w:t>
      </w:r>
      <w:proofErr w:type="spellEnd"/>
      <w:r w:rsidRPr="00051DB2">
        <w:rPr>
          <w:rFonts w:ascii="Arial" w:eastAsia="Arial" w:hAnsi="Arial"/>
          <w:color w:val="000000"/>
          <w:spacing w:val="-4"/>
          <w:sz w:val="21"/>
        </w:rPr>
        <w:t xml:space="preserve"> issued date] The Company issued </w:t>
      </w:r>
      <w:proofErr w:type="gramStart"/>
      <w:r w:rsidRPr="00051DB2">
        <w:rPr>
          <w:rFonts w:ascii="Arial" w:eastAsia="Arial" w:hAnsi="Arial"/>
          <w:color w:val="000000"/>
          <w:spacing w:val="-4"/>
          <w:sz w:val="21"/>
        </w:rPr>
        <w:t>an</w:t>
      </w:r>
      <w:proofErr w:type="gramEnd"/>
      <w:r w:rsidRPr="00051DB2">
        <w:rPr>
          <w:rFonts w:ascii="Arial" w:eastAsia="Arial" w:hAnsi="Arial"/>
          <w:color w:val="000000"/>
          <w:spacing w:val="-4"/>
          <w:sz w:val="21"/>
        </w:rPr>
        <w:t xml:space="preserve"> </w:t>
      </w:r>
      <w:r w:rsidR="005E40C4">
        <w:rPr>
          <w:rFonts w:ascii="Arial" w:eastAsia="Arial" w:hAnsi="Arial"/>
          <w:color w:val="000000"/>
          <w:spacing w:val="-4"/>
          <w:sz w:val="21"/>
        </w:rPr>
        <w:t>Permission to Load</w:t>
      </w:r>
      <w:r w:rsidRPr="00051DB2">
        <w:rPr>
          <w:rFonts w:ascii="Arial" w:eastAsia="Arial" w:hAnsi="Arial"/>
          <w:color w:val="000000"/>
          <w:spacing w:val="-4"/>
          <w:sz w:val="21"/>
        </w:rPr>
        <w:t xml:space="preserve"> (“</w:t>
      </w:r>
      <w:proofErr w:type="spellStart"/>
      <w:r w:rsidR="005E40C4">
        <w:rPr>
          <w:rFonts w:ascii="Arial" w:eastAsia="Arial" w:hAnsi="Arial"/>
          <w:color w:val="000000"/>
          <w:spacing w:val="-4"/>
          <w:sz w:val="21"/>
        </w:rPr>
        <w:t>PtL</w:t>
      </w:r>
      <w:proofErr w:type="spellEnd"/>
      <w:r w:rsidRPr="00051DB2">
        <w:rPr>
          <w:rFonts w:ascii="Arial" w:eastAsia="Arial" w:hAnsi="Arial"/>
          <w:color w:val="000000"/>
          <w:spacing w:val="-4"/>
          <w:sz w:val="21"/>
        </w:rPr>
        <w:t xml:space="preserve">”) in respect of [CATO Project Name] which was to remain in effect until [ check date] (the “Term”). [The </w:t>
      </w:r>
      <w:proofErr w:type="spellStart"/>
      <w:r w:rsidR="005B39E4">
        <w:rPr>
          <w:rFonts w:ascii="Arial" w:eastAsia="Arial" w:hAnsi="Arial"/>
          <w:color w:val="000000"/>
          <w:spacing w:val="-4"/>
          <w:sz w:val="21"/>
        </w:rPr>
        <w:t>P</w:t>
      </w:r>
      <w:r w:rsidR="00286693">
        <w:rPr>
          <w:rFonts w:ascii="Arial" w:eastAsia="Arial" w:hAnsi="Arial"/>
          <w:color w:val="000000"/>
          <w:spacing w:val="-4"/>
          <w:sz w:val="21"/>
        </w:rPr>
        <w:t>t</w:t>
      </w:r>
      <w:r w:rsidR="005B39E4">
        <w:rPr>
          <w:rFonts w:ascii="Arial" w:eastAsia="Arial" w:hAnsi="Arial"/>
          <w:color w:val="000000"/>
          <w:spacing w:val="-4"/>
          <w:sz w:val="21"/>
        </w:rPr>
        <w:t>L</w:t>
      </w:r>
      <w:proofErr w:type="spellEnd"/>
      <w:r w:rsidRPr="00051DB2">
        <w:rPr>
          <w:rFonts w:ascii="Arial" w:eastAsia="Arial" w:hAnsi="Arial"/>
          <w:color w:val="000000"/>
          <w:spacing w:val="-4"/>
          <w:sz w:val="21"/>
        </w:rPr>
        <w:t xml:space="preserve"> was subsequently extended on [[date] [and [insert subsequent dates]]] to remain in effect until [date] (the “Extended Term”).] The Unresolved Issues associated with the </w:t>
      </w:r>
      <w:proofErr w:type="spellStart"/>
      <w:r w:rsidR="005B39E4">
        <w:rPr>
          <w:rFonts w:ascii="Arial" w:eastAsia="Arial" w:hAnsi="Arial"/>
          <w:color w:val="000000"/>
          <w:spacing w:val="-4"/>
          <w:sz w:val="21"/>
        </w:rPr>
        <w:t>P</w:t>
      </w:r>
      <w:r w:rsidR="00286693">
        <w:rPr>
          <w:rFonts w:ascii="Arial" w:eastAsia="Arial" w:hAnsi="Arial"/>
          <w:color w:val="000000"/>
          <w:spacing w:val="-4"/>
          <w:sz w:val="21"/>
        </w:rPr>
        <w:t>t</w:t>
      </w:r>
      <w:r w:rsidR="005B39E4">
        <w:rPr>
          <w:rFonts w:ascii="Arial" w:eastAsia="Arial" w:hAnsi="Arial"/>
          <w:color w:val="000000"/>
          <w:spacing w:val="-4"/>
          <w:sz w:val="21"/>
        </w:rPr>
        <w:t>L</w:t>
      </w:r>
      <w:proofErr w:type="spellEnd"/>
      <w:r w:rsidRPr="00051DB2">
        <w:rPr>
          <w:rFonts w:ascii="Arial" w:eastAsia="Arial" w:hAnsi="Arial"/>
          <w:color w:val="000000"/>
          <w:spacing w:val="-4"/>
          <w:sz w:val="21"/>
        </w:rPr>
        <w:t xml:space="preserve"> were set out in the schedule attached to the </w:t>
      </w:r>
      <w:proofErr w:type="spellStart"/>
      <w:r w:rsidR="005B39E4">
        <w:rPr>
          <w:rFonts w:ascii="Arial" w:eastAsia="Arial" w:hAnsi="Arial"/>
          <w:color w:val="000000"/>
          <w:spacing w:val="-4"/>
          <w:sz w:val="21"/>
        </w:rPr>
        <w:t>P</w:t>
      </w:r>
      <w:r w:rsidR="00286693">
        <w:rPr>
          <w:rFonts w:ascii="Arial" w:eastAsia="Arial" w:hAnsi="Arial"/>
          <w:color w:val="000000"/>
          <w:spacing w:val="-4"/>
          <w:sz w:val="21"/>
        </w:rPr>
        <w:t>t</w:t>
      </w:r>
      <w:r w:rsidR="005B39E4">
        <w:rPr>
          <w:rFonts w:ascii="Arial" w:eastAsia="Arial" w:hAnsi="Arial"/>
          <w:color w:val="000000"/>
          <w:spacing w:val="-4"/>
          <w:sz w:val="21"/>
        </w:rPr>
        <w:t>L</w:t>
      </w:r>
      <w:proofErr w:type="spellEnd"/>
      <w:r w:rsidRPr="00051DB2">
        <w:rPr>
          <w:rFonts w:ascii="Arial" w:eastAsia="Arial" w:hAnsi="Arial"/>
          <w:color w:val="000000"/>
          <w:spacing w:val="-4"/>
          <w:sz w:val="21"/>
        </w:rPr>
        <w:t xml:space="preserve"> [extens</w:t>
      </w:r>
      <w:r w:rsidR="005B39E4">
        <w:rPr>
          <w:rFonts w:ascii="Arial" w:eastAsia="Arial" w:hAnsi="Arial"/>
          <w:color w:val="000000"/>
          <w:spacing w:val="-4"/>
          <w:sz w:val="21"/>
        </w:rPr>
        <w:t>ion</w:t>
      </w:r>
      <w:r w:rsidRPr="00051DB2">
        <w:rPr>
          <w:rFonts w:ascii="Arial" w:eastAsia="Arial" w:hAnsi="Arial"/>
          <w:color w:val="000000"/>
          <w:spacing w:val="-4"/>
          <w:sz w:val="21"/>
        </w:rPr>
        <w:t xml:space="preserve">]. The </w:t>
      </w:r>
      <w:proofErr w:type="spellStart"/>
      <w:r w:rsidR="005B39E4">
        <w:rPr>
          <w:rFonts w:ascii="Arial" w:eastAsia="Arial" w:hAnsi="Arial"/>
          <w:color w:val="000000"/>
          <w:spacing w:val="-4"/>
          <w:sz w:val="21"/>
        </w:rPr>
        <w:t>P</w:t>
      </w:r>
      <w:r w:rsidR="00286693">
        <w:rPr>
          <w:rFonts w:ascii="Arial" w:eastAsia="Arial" w:hAnsi="Arial"/>
          <w:color w:val="000000"/>
          <w:spacing w:val="-4"/>
          <w:sz w:val="21"/>
        </w:rPr>
        <w:t>t</w:t>
      </w:r>
      <w:r w:rsidR="005B39E4">
        <w:rPr>
          <w:rFonts w:ascii="Arial" w:eastAsia="Arial" w:hAnsi="Arial"/>
          <w:color w:val="000000"/>
          <w:spacing w:val="-4"/>
          <w:sz w:val="21"/>
        </w:rPr>
        <w:t>L</w:t>
      </w:r>
      <w:proofErr w:type="spellEnd"/>
      <w:r w:rsidRPr="00051DB2">
        <w:rPr>
          <w:rFonts w:ascii="Arial" w:eastAsia="Arial" w:hAnsi="Arial"/>
          <w:color w:val="000000"/>
          <w:spacing w:val="-4"/>
          <w:sz w:val="21"/>
        </w:rPr>
        <w:t xml:space="preserve"> [extension] was issued subject to the condition that significant progress be made towards the resolution of the Unresolved Issues and on completion of the [Term/Extended Term], The Company would decide whether to issue [a further </w:t>
      </w:r>
      <w:proofErr w:type="spellStart"/>
      <w:r w:rsidR="005B39E4">
        <w:rPr>
          <w:rFonts w:ascii="Arial" w:eastAsia="Arial" w:hAnsi="Arial"/>
          <w:color w:val="000000"/>
          <w:spacing w:val="-4"/>
          <w:sz w:val="21"/>
        </w:rPr>
        <w:t>P</w:t>
      </w:r>
      <w:r w:rsidR="00286693">
        <w:rPr>
          <w:rFonts w:ascii="Arial" w:eastAsia="Arial" w:hAnsi="Arial"/>
          <w:color w:val="000000"/>
          <w:spacing w:val="-4"/>
          <w:sz w:val="21"/>
        </w:rPr>
        <w:t>t</w:t>
      </w:r>
      <w:r w:rsidR="005B39E4">
        <w:rPr>
          <w:rFonts w:ascii="Arial" w:eastAsia="Arial" w:hAnsi="Arial"/>
          <w:color w:val="000000"/>
          <w:spacing w:val="-4"/>
          <w:sz w:val="21"/>
        </w:rPr>
        <w:t>L</w:t>
      </w:r>
      <w:proofErr w:type="spellEnd"/>
      <w:r w:rsidRPr="00051DB2">
        <w:rPr>
          <w:rFonts w:ascii="Arial" w:eastAsia="Arial" w:hAnsi="Arial"/>
          <w:color w:val="000000"/>
          <w:spacing w:val="-4"/>
          <w:sz w:val="21"/>
        </w:rPr>
        <w:t>]</w:t>
      </w:r>
      <w:proofErr w:type="gramStart"/>
      <w:r w:rsidRPr="00051DB2">
        <w:rPr>
          <w:rFonts w:ascii="Arial" w:eastAsia="Arial" w:hAnsi="Arial"/>
          <w:color w:val="000000"/>
          <w:spacing w:val="-4"/>
          <w:sz w:val="21"/>
        </w:rPr>
        <w:t>/[</w:t>
      </w:r>
      <w:proofErr w:type="gramEnd"/>
      <w:r w:rsidRPr="00051DB2">
        <w:rPr>
          <w:rFonts w:ascii="Arial" w:eastAsia="Arial" w:hAnsi="Arial"/>
          <w:color w:val="000000"/>
          <w:spacing w:val="-4"/>
          <w:sz w:val="21"/>
        </w:rPr>
        <w:t xml:space="preserve">an </w:t>
      </w:r>
      <w:proofErr w:type="spellStart"/>
      <w:r w:rsidR="005B39E4">
        <w:rPr>
          <w:rFonts w:ascii="Arial" w:eastAsia="Arial" w:hAnsi="Arial"/>
          <w:color w:val="000000"/>
          <w:spacing w:val="-4"/>
          <w:sz w:val="21"/>
        </w:rPr>
        <w:t>P</w:t>
      </w:r>
      <w:r w:rsidR="00286693">
        <w:rPr>
          <w:rFonts w:ascii="Arial" w:eastAsia="Arial" w:hAnsi="Arial"/>
          <w:color w:val="000000"/>
          <w:spacing w:val="-4"/>
          <w:sz w:val="21"/>
        </w:rPr>
        <w:t>t</w:t>
      </w:r>
      <w:r w:rsidR="005B39E4">
        <w:rPr>
          <w:rFonts w:ascii="Arial" w:eastAsia="Arial" w:hAnsi="Arial"/>
          <w:color w:val="000000"/>
          <w:spacing w:val="-4"/>
          <w:sz w:val="21"/>
        </w:rPr>
        <w:t>L</w:t>
      </w:r>
      <w:proofErr w:type="spellEnd"/>
      <w:r w:rsidRPr="00051DB2">
        <w:rPr>
          <w:rFonts w:ascii="Arial" w:eastAsia="Arial" w:hAnsi="Arial"/>
          <w:color w:val="000000"/>
          <w:spacing w:val="-4"/>
          <w:sz w:val="21"/>
        </w:rPr>
        <w:t>] [extension] for a fixed period or a Final Operational Notification (“FON”).</w:t>
      </w:r>
    </w:p>
    <w:p w14:paraId="472736BA" w14:textId="77777777" w:rsidR="00F57ABE" w:rsidRPr="00051DB2" w:rsidRDefault="00F57ABE" w:rsidP="00F57ABE">
      <w:pPr>
        <w:spacing w:before="546" w:line="207" w:lineRule="exact"/>
        <w:ind w:left="720" w:right="216" w:hanging="576"/>
        <w:jc w:val="both"/>
        <w:textAlignment w:val="baseline"/>
        <w:rPr>
          <w:rFonts w:ascii="Arial" w:eastAsia="Arial" w:hAnsi="Arial"/>
          <w:color w:val="000000"/>
          <w:sz w:val="21"/>
        </w:rPr>
      </w:pPr>
      <w:r w:rsidRPr="00051DB2">
        <w:rPr>
          <w:rFonts w:ascii="Arial" w:eastAsia="Arial" w:hAnsi="Arial"/>
          <w:color w:val="000000"/>
          <w:sz w:val="21"/>
        </w:rPr>
        <w:t>The Company is pleased to confirm that these issues have now progressed to the point where this FON for [Project Name] CATO can be issued with effect from [today’s date].</w:t>
      </w:r>
    </w:p>
    <w:p w14:paraId="466B6353" w14:textId="77777777" w:rsidR="00F57ABE" w:rsidRPr="00051DB2" w:rsidRDefault="00F57ABE" w:rsidP="00F57ABE">
      <w:pPr>
        <w:spacing w:before="519" w:line="206" w:lineRule="exact"/>
        <w:ind w:left="720" w:right="72" w:hanging="576"/>
        <w:textAlignment w:val="baseline"/>
        <w:rPr>
          <w:rFonts w:ascii="Arial" w:eastAsia="Arial" w:hAnsi="Arial"/>
          <w:color w:val="000000"/>
          <w:sz w:val="21"/>
        </w:rPr>
      </w:pPr>
      <w:r w:rsidRPr="00051DB2">
        <w:rPr>
          <w:rFonts w:ascii="Arial" w:eastAsia="Arial" w:hAnsi="Arial"/>
          <w:color w:val="000000"/>
          <w:sz w:val="21"/>
        </w:rPr>
        <w:lastRenderedPageBreak/>
        <w:t>Terms defined in the STC, CATO-TO Connection Schedule [and the Construction Agreement] have the same meaning in this letter.</w:t>
      </w:r>
    </w:p>
    <w:p w14:paraId="20CE3441" w14:textId="77777777" w:rsidR="00F57ABE" w:rsidRPr="00051DB2" w:rsidRDefault="00F57ABE" w:rsidP="00F57ABE">
      <w:pPr>
        <w:spacing w:before="514" w:line="206" w:lineRule="exact"/>
        <w:ind w:left="720" w:right="216" w:hanging="576"/>
        <w:textAlignment w:val="baseline"/>
        <w:rPr>
          <w:rFonts w:ascii="Arial" w:eastAsia="Arial" w:hAnsi="Arial"/>
          <w:color w:val="000000"/>
          <w:sz w:val="21"/>
        </w:rPr>
      </w:pPr>
      <w:r w:rsidRPr="00051DB2">
        <w:rPr>
          <w:rFonts w:ascii="Arial" w:eastAsia="Arial" w:hAnsi="Arial"/>
          <w:color w:val="000000"/>
          <w:sz w:val="21"/>
        </w:rPr>
        <w:t>I should like to take this opportunity to wish every success to your CATO in its future operation.</w:t>
      </w:r>
    </w:p>
    <w:p w14:paraId="21B777EF" w14:textId="77777777" w:rsidR="00F57ABE" w:rsidRPr="00051DB2" w:rsidRDefault="00F57ABE" w:rsidP="00F57ABE">
      <w:pPr>
        <w:spacing w:before="518" w:line="207" w:lineRule="exact"/>
        <w:ind w:left="720" w:right="216" w:hanging="576"/>
        <w:textAlignment w:val="baseline"/>
        <w:rPr>
          <w:rFonts w:ascii="Arial" w:eastAsia="Arial" w:hAnsi="Arial"/>
          <w:color w:val="000000"/>
          <w:sz w:val="21"/>
        </w:rPr>
      </w:pPr>
      <w:r w:rsidRPr="00051DB2">
        <w:rPr>
          <w:rFonts w:ascii="Arial" w:eastAsia="Arial" w:hAnsi="Arial"/>
          <w:color w:val="000000"/>
          <w:sz w:val="21"/>
        </w:rPr>
        <w:t>Should you require any further information regarding this matter please contact [Compliance Account Manager Name], on 01926 65 [</w:t>
      </w:r>
      <w:proofErr w:type="spellStart"/>
      <w:r w:rsidRPr="00051DB2">
        <w:rPr>
          <w:rFonts w:ascii="Arial" w:eastAsia="Arial" w:hAnsi="Arial"/>
          <w:color w:val="000000"/>
          <w:sz w:val="21"/>
        </w:rPr>
        <w:t>ext</w:t>
      </w:r>
      <w:proofErr w:type="spellEnd"/>
      <w:r w:rsidRPr="00051DB2">
        <w:rPr>
          <w:rFonts w:ascii="Arial" w:eastAsia="Arial" w:hAnsi="Arial"/>
          <w:color w:val="000000"/>
          <w:sz w:val="21"/>
        </w:rPr>
        <w:t xml:space="preserve"> number].</w:t>
      </w:r>
    </w:p>
    <w:p w14:paraId="32A2CF7B" w14:textId="77777777" w:rsidR="00133235" w:rsidRPr="00051DB2" w:rsidRDefault="00133235" w:rsidP="00133235">
      <w:pPr>
        <w:ind w:left="720" w:hanging="576"/>
        <w:sectPr w:rsidR="00133235" w:rsidRPr="00051DB2">
          <w:footerReference w:type="default" r:id="rId28"/>
          <w:pgSz w:w="11904" w:h="16834"/>
          <w:pgMar w:top="680" w:right="1456" w:bottom="678" w:left="1328" w:header="720" w:footer="720" w:gutter="0"/>
          <w:cols w:space="720"/>
        </w:sectPr>
      </w:pPr>
    </w:p>
    <w:p w14:paraId="269BE02E" w14:textId="2680429E" w:rsidR="00133235" w:rsidRPr="00051DB2" w:rsidRDefault="00133235" w:rsidP="00133235">
      <w:pPr>
        <w:tabs>
          <w:tab w:val="left" w:pos="864"/>
        </w:tabs>
        <w:spacing w:before="242" w:line="281" w:lineRule="exact"/>
        <w:ind w:left="720" w:hanging="576"/>
        <w:textAlignment w:val="baseline"/>
        <w:rPr>
          <w:rFonts w:ascii="Arial" w:eastAsia="Arial" w:hAnsi="Arial"/>
          <w:b/>
          <w:color w:val="000000"/>
          <w:sz w:val="24"/>
        </w:rPr>
      </w:pPr>
      <w:r w:rsidRPr="00051DB2">
        <w:rPr>
          <w:rFonts w:ascii="Arial" w:eastAsia="Arial" w:hAnsi="Arial"/>
          <w:b/>
          <w:color w:val="000000"/>
          <w:sz w:val="24"/>
        </w:rPr>
        <w:lastRenderedPageBreak/>
        <w:t>A</w:t>
      </w:r>
      <w:r w:rsidR="00416842">
        <w:rPr>
          <w:rFonts w:ascii="Arial" w:eastAsia="Arial" w:hAnsi="Arial"/>
          <w:b/>
          <w:color w:val="000000"/>
          <w:sz w:val="24"/>
        </w:rPr>
        <w:t>8</w:t>
      </w:r>
      <w:r w:rsidRPr="00051DB2">
        <w:rPr>
          <w:rFonts w:ascii="Arial" w:eastAsia="Arial" w:hAnsi="Arial"/>
          <w:b/>
          <w:color w:val="000000"/>
          <w:sz w:val="24"/>
        </w:rPr>
        <w:t>:</w:t>
      </w:r>
      <w:r w:rsidRPr="00051DB2">
        <w:rPr>
          <w:rFonts w:ascii="Arial" w:eastAsia="Arial" w:hAnsi="Arial"/>
          <w:b/>
          <w:color w:val="000000"/>
          <w:sz w:val="24"/>
        </w:rPr>
        <w:tab/>
      </w:r>
      <w:r w:rsidR="00AE1E97" w:rsidRPr="00051DB2">
        <w:rPr>
          <w:rFonts w:ascii="Arial" w:eastAsia="Arial" w:hAnsi="Arial"/>
          <w:b/>
          <w:color w:val="000000"/>
          <w:sz w:val="24"/>
        </w:rPr>
        <w:t xml:space="preserve">GRID INTERFACE </w:t>
      </w:r>
      <w:r w:rsidRPr="00051DB2">
        <w:rPr>
          <w:rFonts w:ascii="Arial" w:eastAsia="Arial" w:hAnsi="Arial"/>
          <w:b/>
          <w:color w:val="000000"/>
          <w:sz w:val="24"/>
        </w:rPr>
        <w:t>DATA FILE STRUCTURE (</w:t>
      </w:r>
      <w:r w:rsidR="00634773" w:rsidRPr="00051DB2">
        <w:rPr>
          <w:rFonts w:ascii="Arial" w:eastAsia="Arial" w:hAnsi="Arial"/>
          <w:b/>
          <w:color w:val="000000"/>
          <w:sz w:val="24"/>
        </w:rPr>
        <w:t>GI</w:t>
      </w:r>
      <w:r w:rsidRPr="00051DB2">
        <w:rPr>
          <w:rFonts w:ascii="Arial" w:eastAsia="Arial" w:hAnsi="Arial"/>
          <w:b/>
          <w:color w:val="000000"/>
          <w:sz w:val="24"/>
        </w:rPr>
        <w:t>DFS)</w:t>
      </w:r>
    </w:p>
    <w:p w14:paraId="44F40706" w14:textId="319F4B4F" w:rsidR="00133235" w:rsidRPr="00051DB2" w:rsidRDefault="00133235" w:rsidP="00AC7B84">
      <w:pPr>
        <w:spacing w:before="484" w:line="226" w:lineRule="exact"/>
        <w:ind w:left="142" w:right="216" w:hanging="9"/>
        <w:textAlignment w:val="baseline"/>
        <w:rPr>
          <w:rFonts w:ascii="Arial" w:eastAsia="Arial" w:hAnsi="Arial"/>
          <w:color w:val="000000"/>
          <w:sz w:val="21"/>
        </w:rPr>
      </w:pPr>
      <w:r w:rsidRPr="00051DB2">
        <w:rPr>
          <w:rFonts w:ascii="Arial" w:eastAsia="Arial" w:hAnsi="Arial"/>
          <w:color w:val="000000"/>
          <w:sz w:val="21"/>
        </w:rPr>
        <w:t xml:space="preserve">The </w:t>
      </w:r>
      <w:r w:rsidR="009B0361" w:rsidRPr="00051DB2">
        <w:rPr>
          <w:rFonts w:ascii="Arial" w:eastAsia="Arial" w:hAnsi="Arial"/>
          <w:color w:val="000000"/>
          <w:sz w:val="21"/>
        </w:rPr>
        <w:t>GI</w:t>
      </w:r>
      <w:r w:rsidRPr="00051DB2">
        <w:rPr>
          <w:rFonts w:ascii="Arial" w:eastAsia="Arial" w:hAnsi="Arial"/>
          <w:color w:val="000000"/>
          <w:sz w:val="21"/>
        </w:rPr>
        <w:t xml:space="preserve">DFS is intended as an outline structure to provide a common and consistent primary level of organisation for data and reports. Further sub structures are added where necessary to accommodate issues relating to </w:t>
      </w:r>
      <w:proofErr w:type="gramStart"/>
      <w:r w:rsidRPr="00051DB2">
        <w:rPr>
          <w:rFonts w:ascii="Arial" w:eastAsia="Arial" w:hAnsi="Arial"/>
          <w:color w:val="000000"/>
          <w:sz w:val="21"/>
        </w:rPr>
        <w:t>particular connection</w:t>
      </w:r>
      <w:proofErr w:type="gramEnd"/>
      <w:r w:rsidRPr="00051DB2">
        <w:rPr>
          <w:rFonts w:ascii="Arial" w:eastAsia="Arial" w:hAnsi="Arial"/>
          <w:color w:val="000000"/>
          <w:sz w:val="21"/>
        </w:rPr>
        <w:t xml:space="preserve"> sites.</w:t>
      </w:r>
    </w:p>
    <w:p w14:paraId="60BE4180" w14:textId="31ABE11B" w:rsidR="00133235" w:rsidRPr="00051DB2" w:rsidRDefault="00133235" w:rsidP="00AC7B84">
      <w:pPr>
        <w:spacing w:before="126" w:line="225" w:lineRule="exact"/>
        <w:ind w:left="142" w:right="216" w:firstLine="2"/>
        <w:jc w:val="both"/>
        <w:textAlignment w:val="baseline"/>
        <w:rPr>
          <w:rFonts w:ascii="Arial" w:eastAsia="Arial" w:hAnsi="Arial"/>
          <w:color w:val="000000"/>
          <w:sz w:val="21"/>
        </w:rPr>
      </w:pPr>
      <w:r w:rsidRPr="00051DB2">
        <w:rPr>
          <w:rFonts w:ascii="Arial" w:eastAsia="Arial" w:hAnsi="Arial"/>
          <w:color w:val="000000"/>
          <w:sz w:val="21"/>
        </w:rPr>
        <w:t xml:space="preserve">The </w:t>
      </w:r>
      <w:r w:rsidR="009B0361" w:rsidRPr="00051DB2">
        <w:rPr>
          <w:rFonts w:ascii="Arial" w:eastAsia="Arial" w:hAnsi="Arial"/>
          <w:color w:val="000000"/>
          <w:sz w:val="21"/>
        </w:rPr>
        <w:t>GI</w:t>
      </w:r>
      <w:r w:rsidRPr="00051DB2">
        <w:rPr>
          <w:rFonts w:ascii="Arial" w:eastAsia="Arial" w:hAnsi="Arial"/>
          <w:color w:val="000000"/>
          <w:sz w:val="21"/>
        </w:rPr>
        <w:t xml:space="preserve">DFS should be limited to data relating to </w:t>
      </w:r>
      <w:r w:rsidR="009B0361" w:rsidRPr="00051DB2">
        <w:rPr>
          <w:rFonts w:ascii="Arial" w:eastAsia="Arial" w:hAnsi="Arial"/>
          <w:color w:val="000000"/>
          <w:sz w:val="21"/>
        </w:rPr>
        <w:t>CATO</w:t>
      </w:r>
      <w:r w:rsidRPr="00051DB2">
        <w:rPr>
          <w:rFonts w:ascii="Arial" w:eastAsia="Arial" w:hAnsi="Arial"/>
          <w:color w:val="000000"/>
          <w:sz w:val="21"/>
        </w:rPr>
        <w:t xml:space="preserve"> owned equipment and data provided by the </w:t>
      </w:r>
      <w:r w:rsidR="009B0361" w:rsidRPr="00051DB2">
        <w:rPr>
          <w:rFonts w:ascii="Arial" w:eastAsia="Arial" w:hAnsi="Arial"/>
          <w:color w:val="000000"/>
          <w:sz w:val="21"/>
        </w:rPr>
        <w:t>CATO</w:t>
      </w:r>
      <w:r w:rsidRPr="00051DB2">
        <w:rPr>
          <w:rFonts w:ascii="Arial" w:eastAsia="Arial" w:hAnsi="Arial"/>
          <w:color w:val="000000"/>
          <w:sz w:val="21"/>
        </w:rPr>
        <w:t xml:space="preserve"> relating to boundary and interface responsibilities. The populated data will vary depending upon </w:t>
      </w:r>
      <w:r w:rsidR="007358CE">
        <w:rPr>
          <w:rFonts w:ascii="Arial" w:eastAsia="Arial" w:hAnsi="Arial"/>
          <w:color w:val="000000"/>
          <w:sz w:val="21"/>
        </w:rPr>
        <w:t>the CATO-TO Connection Schedule</w:t>
      </w:r>
      <w:r w:rsidRPr="00051DB2">
        <w:rPr>
          <w:rFonts w:ascii="Arial" w:eastAsia="Arial" w:hAnsi="Arial"/>
          <w:color w:val="000000"/>
          <w:sz w:val="21"/>
        </w:rPr>
        <w:t xml:space="preserve"> and ownership boundaries.</w:t>
      </w:r>
    </w:p>
    <w:p w14:paraId="7DE3C0E9" w14:textId="7DCA7662" w:rsidR="00133235" w:rsidRPr="00051DB2" w:rsidRDefault="00133235" w:rsidP="00133235">
      <w:pPr>
        <w:spacing w:before="459" w:line="242"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The </w:t>
      </w:r>
      <w:r w:rsidR="009E3703">
        <w:rPr>
          <w:rFonts w:ascii="Arial" w:eastAsia="Arial" w:hAnsi="Arial"/>
          <w:color w:val="000000"/>
          <w:spacing w:val="-3"/>
          <w:sz w:val="21"/>
        </w:rPr>
        <w:t>GI</w:t>
      </w:r>
      <w:r w:rsidRPr="00051DB2">
        <w:rPr>
          <w:rFonts w:ascii="Arial" w:eastAsia="Arial" w:hAnsi="Arial"/>
          <w:color w:val="000000"/>
          <w:spacing w:val="-3"/>
          <w:sz w:val="21"/>
        </w:rPr>
        <w:t>DFS has five main sections</w:t>
      </w:r>
    </w:p>
    <w:p w14:paraId="256C9CB0" w14:textId="34780ACC" w:rsidR="00133235" w:rsidRPr="00051DB2" w:rsidRDefault="00133235">
      <w:pPr>
        <w:numPr>
          <w:ilvl w:val="0"/>
          <w:numId w:val="3"/>
        </w:numPr>
        <w:tabs>
          <w:tab w:val="clear" w:pos="360"/>
          <w:tab w:val="left" w:pos="936"/>
        </w:tabs>
        <w:spacing w:before="122" w:line="233" w:lineRule="exact"/>
        <w:ind w:hanging="576"/>
        <w:textAlignment w:val="baseline"/>
        <w:rPr>
          <w:rFonts w:ascii="Arial" w:eastAsia="Arial" w:hAnsi="Arial"/>
          <w:color w:val="000000"/>
          <w:spacing w:val="-4"/>
          <w:sz w:val="21"/>
        </w:rPr>
      </w:pPr>
      <w:r w:rsidRPr="00051DB2">
        <w:rPr>
          <w:rFonts w:ascii="Arial" w:eastAsia="Arial" w:hAnsi="Arial"/>
          <w:color w:val="000000"/>
          <w:spacing w:val="-4"/>
          <w:sz w:val="21"/>
        </w:rPr>
        <w:t xml:space="preserve">Part A: </w:t>
      </w:r>
      <w:r w:rsidR="009B0361" w:rsidRPr="00051DB2">
        <w:rPr>
          <w:rFonts w:ascii="Arial" w:eastAsia="Arial" w:hAnsi="Arial"/>
          <w:color w:val="000000"/>
          <w:spacing w:val="-4"/>
          <w:sz w:val="21"/>
        </w:rPr>
        <w:t>Agreements</w:t>
      </w:r>
    </w:p>
    <w:p w14:paraId="52C3D118" w14:textId="77777777" w:rsidR="00133235" w:rsidRPr="00051DB2" w:rsidRDefault="00133235">
      <w:pPr>
        <w:numPr>
          <w:ilvl w:val="0"/>
          <w:numId w:val="3"/>
        </w:numPr>
        <w:tabs>
          <w:tab w:val="clear" w:pos="360"/>
          <w:tab w:val="left" w:pos="936"/>
        </w:tabs>
        <w:spacing w:before="118" w:line="23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Part 1: Safety &amp; System Operation</w:t>
      </w:r>
    </w:p>
    <w:p w14:paraId="3D3978A9" w14:textId="77777777" w:rsidR="00133235" w:rsidRPr="00051DB2" w:rsidRDefault="00133235">
      <w:pPr>
        <w:numPr>
          <w:ilvl w:val="0"/>
          <w:numId w:val="3"/>
        </w:numPr>
        <w:tabs>
          <w:tab w:val="clear" w:pos="360"/>
          <w:tab w:val="left" w:pos="936"/>
        </w:tabs>
        <w:spacing w:before="122" w:line="23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Part 2: Connection Technical data</w:t>
      </w:r>
    </w:p>
    <w:p w14:paraId="60D6B74C" w14:textId="77777777" w:rsidR="00133235" w:rsidRPr="00051DB2" w:rsidRDefault="00133235">
      <w:pPr>
        <w:numPr>
          <w:ilvl w:val="0"/>
          <w:numId w:val="3"/>
        </w:numPr>
        <w:tabs>
          <w:tab w:val="clear" w:pos="360"/>
          <w:tab w:val="left" w:pos="936"/>
        </w:tabs>
        <w:spacing w:before="103" w:line="23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Part 3: Generation Technical Data</w:t>
      </w:r>
    </w:p>
    <w:p w14:paraId="2842B886" w14:textId="5D687E11" w:rsidR="00133235" w:rsidRPr="00051DB2" w:rsidRDefault="00133235">
      <w:pPr>
        <w:numPr>
          <w:ilvl w:val="0"/>
          <w:numId w:val="3"/>
        </w:numPr>
        <w:tabs>
          <w:tab w:val="clear" w:pos="360"/>
          <w:tab w:val="left" w:pos="936"/>
        </w:tabs>
        <w:spacing w:before="117" w:line="233" w:lineRule="exact"/>
        <w:ind w:hanging="576"/>
        <w:textAlignment w:val="baseline"/>
        <w:rPr>
          <w:rFonts w:ascii="Arial" w:eastAsia="Arial" w:hAnsi="Arial"/>
          <w:color w:val="000000"/>
          <w:spacing w:val="-4"/>
          <w:sz w:val="21"/>
        </w:rPr>
      </w:pPr>
      <w:r w:rsidRPr="00051DB2">
        <w:rPr>
          <w:rFonts w:ascii="Arial" w:eastAsia="Arial" w:hAnsi="Arial"/>
          <w:color w:val="000000"/>
          <w:spacing w:val="-4"/>
          <w:sz w:val="21"/>
        </w:rPr>
        <w:t xml:space="preserve">Part 4: General </w:t>
      </w:r>
      <w:r w:rsidR="00775D88">
        <w:rPr>
          <w:rFonts w:ascii="Arial" w:eastAsia="Arial" w:hAnsi="Arial"/>
          <w:color w:val="000000"/>
          <w:spacing w:val="-4"/>
          <w:sz w:val="21"/>
        </w:rPr>
        <w:t>data requirements in accordance with STCP 12-1</w:t>
      </w:r>
    </w:p>
    <w:p w14:paraId="22ADC552" w14:textId="3529B31F" w:rsidR="00133235" w:rsidRPr="00051DB2" w:rsidRDefault="00133235" w:rsidP="00260B92">
      <w:pPr>
        <w:spacing w:before="496" w:line="225" w:lineRule="exact"/>
        <w:ind w:left="142" w:right="216" w:firstLine="2"/>
        <w:jc w:val="both"/>
        <w:textAlignment w:val="baseline"/>
        <w:rPr>
          <w:rFonts w:ascii="Arial" w:eastAsia="Arial" w:hAnsi="Arial"/>
          <w:color w:val="000000"/>
          <w:sz w:val="21"/>
        </w:rPr>
      </w:pPr>
      <w:r w:rsidRPr="00051DB2">
        <w:rPr>
          <w:rFonts w:ascii="Arial" w:eastAsia="Arial" w:hAnsi="Arial"/>
          <w:color w:val="000000"/>
          <w:sz w:val="21"/>
        </w:rPr>
        <w:t>‘</w:t>
      </w:r>
      <w:r w:rsidR="009B0361" w:rsidRPr="00051DB2">
        <w:rPr>
          <w:rFonts w:ascii="Arial" w:eastAsia="Arial" w:hAnsi="Arial"/>
          <w:color w:val="000000"/>
          <w:sz w:val="21"/>
        </w:rPr>
        <w:t>Agreements</w:t>
      </w:r>
      <w:r w:rsidRPr="00051DB2">
        <w:rPr>
          <w:rFonts w:ascii="Arial" w:eastAsia="Arial" w:hAnsi="Arial"/>
          <w:color w:val="000000"/>
          <w:sz w:val="21"/>
        </w:rPr>
        <w:t xml:space="preserve">’ contains all the legal agreements and statements and all the connection process and registration documents essential to the Operational Notification and Compliance </w:t>
      </w:r>
      <w:r w:rsidR="00260B92" w:rsidRPr="00051DB2">
        <w:rPr>
          <w:rFonts w:ascii="Arial" w:eastAsia="Arial" w:hAnsi="Arial"/>
          <w:color w:val="000000"/>
          <w:sz w:val="21"/>
        </w:rPr>
        <w:t>process,</w:t>
      </w:r>
      <w:r w:rsidRPr="00051DB2">
        <w:rPr>
          <w:rFonts w:ascii="Arial" w:eastAsia="Arial" w:hAnsi="Arial"/>
          <w:color w:val="000000"/>
          <w:sz w:val="21"/>
        </w:rPr>
        <w:t xml:space="preserve"> but which are </w:t>
      </w:r>
      <w:r w:rsidRPr="00051DB2">
        <w:rPr>
          <w:rFonts w:ascii="Arial" w:eastAsia="Arial" w:hAnsi="Arial"/>
          <w:color w:val="000000"/>
          <w:sz w:val="21"/>
          <w:u w:val="single"/>
        </w:rPr>
        <w:t>not</w:t>
      </w:r>
      <w:r w:rsidRPr="00051DB2">
        <w:rPr>
          <w:rFonts w:ascii="Arial" w:eastAsia="Arial" w:hAnsi="Arial"/>
          <w:color w:val="000000"/>
          <w:sz w:val="21"/>
        </w:rPr>
        <w:t xml:space="preserve"> requirements of the </w:t>
      </w:r>
      <w:r w:rsidR="00C83196">
        <w:rPr>
          <w:rFonts w:ascii="Arial" w:eastAsia="Arial" w:hAnsi="Arial"/>
          <w:color w:val="000000"/>
          <w:sz w:val="21"/>
        </w:rPr>
        <w:t>STC</w:t>
      </w:r>
      <w:r w:rsidRPr="00051DB2">
        <w:rPr>
          <w:rFonts w:ascii="Arial" w:eastAsia="Arial" w:hAnsi="Arial"/>
          <w:color w:val="000000"/>
          <w:sz w:val="21"/>
        </w:rPr>
        <w:t xml:space="preserve"> or </w:t>
      </w:r>
      <w:r w:rsidR="00C83196">
        <w:rPr>
          <w:rFonts w:ascii="Arial" w:eastAsia="Arial" w:hAnsi="Arial"/>
          <w:color w:val="000000"/>
          <w:sz w:val="21"/>
        </w:rPr>
        <w:t>TISS</w:t>
      </w:r>
      <w:r w:rsidRPr="00051DB2">
        <w:rPr>
          <w:rFonts w:ascii="Arial" w:eastAsia="Arial" w:hAnsi="Arial"/>
          <w:color w:val="000000"/>
          <w:sz w:val="21"/>
        </w:rPr>
        <w:t>.</w:t>
      </w:r>
    </w:p>
    <w:p w14:paraId="7F77B00E" w14:textId="1EF78F41" w:rsidR="00133235" w:rsidRPr="00051DB2" w:rsidRDefault="00133235" w:rsidP="00260B92">
      <w:pPr>
        <w:spacing w:before="154" w:line="211" w:lineRule="exact"/>
        <w:ind w:left="142" w:right="216" w:firstLine="2"/>
        <w:jc w:val="both"/>
        <w:textAlignment w:val="baseline"/>
        <w:rPr>
          <w:rFonts w:ascii="Arial" w:eastAsia="Arial" w:hAnsi="Arial"/>
          <w:color w:val="000000"/>
          <w:sz w:val="21"/>
        </w:rPr>
      </w:pPr>
      <w:r w:rsidRPr="00051DB2">
        <w:rPr>
          <w:rFonts w:ascii="Arial" w:eastAsia="Arial" w:hAnsi="Arial"/>
          <w:color w:val="000000"/>
          <w:sz w:val="21"/>
        </w:rPr>
        <w:t>‘</w:t>
      </w:r>
      <w:r w:rsidRPr="00BC6F7B">
        <w:rPr>
          <w:rFonts w:ascii="Arial" w:eastAsia="Arial" w:hAnsi="Arial"/>
          <w:color w:val="000000"/>
          <w:sz w:val="21"/>
        </w:rPr>
        <w:t>Safety and</w:t>
      </w:r>
      <w:r w:rsidRPr="00051DB2">
        <w:rPr>
          <w:rFonts w:ascii="Arial" w:eastAsia="Arial" w:hAnsi="Arial"/>
          <w:color w:val="000000"/>
          <w:sz w:val="21"/>
        </w:rPr>
        <w:t xml:space="preserve"> System Operation’ contains all documents that relate to safety across the ownership boundary and the operational interface of the </w:t>
      </w:r>
      <w:r w:rsidR="0070781A" w:rsidRPr="00051DB2">
        <w:rPr>
          <w:rFonts w:ascii="Arial" w:eastAsia="Arial" w:hAnsi="Arial"/>
          <w:color w:val="000000"/>
          <w:sz w:val="21"/>
        </w:rPr>
        <w:t>CATOs</w:t>
      </w:r>
      <w:r w:rsidRPr="00051DB2">
        <w:rPr>
          <w:rFonts w:ascii="Arial" w:eastAsia="Arial" w:hAnsi="Arial"/>
          <w:color w:val="000000"/>
          <w:sz w:val="21"/>
        </w:rPr>
        <w:t xml:space="preserve"> equipment.</w:t>
      </w:r>
    </w:p>
    <w:p w14:paraId="2DA9FE0D" w14:textId="0AD0652A" w:rsidR="00133235" w:rsidRPr="00051DB2" w:rsidRDefault="00133235" w:rsidP="00260B92">
      <w:pPr>
        <w:spacing w:before="141" w:line="225" w:lineRule="exact"/>
        <w:ind w:left="142" w:right="216" w:firstLine="2"/>
        <w:jc w:val="both"/>
        <w:textAlignment w:val="baseline"/>
        <w:rPr>
          <w:rFonts w:ascii="Arial" w:eastAsia="Arial" w:hAnsi="Arial"/>
          <w:color w:val="000000"/>
          <w:sz w:val="21"/>
        </w:rPr>
      </w:pPr>
      <w:r w:rsidRPr="00051DB2">
        <w:rPr>
          <w:rFonts w:ascii="Arial" w:eastAsia="Arial" w:hAnsi="Arial"/>
          <w:color w:val="000000"/>
          <w:sz w:val="21"/>
        </w:rPr>
        <w:t xml:space="preserve">‘Connection Technical Data’ contains </w:t>
      </w:r>
      <w:r w:rsidR="00BC6F7B">
        <w:rPr>
          <w:rFonts w:ascii="Arial" w:eastAsia="Arial" w:hAnsi="Arial"/>
          <w:color w:val="000000"/>
          <w:sz w:val="21"/>
        </w:rPr>
        <w:t xml:space="preserve">STCP 12-1 data </w:t>
      </w:r>
      <w:r w:rsidRPr="00051DB2">
        <w:rPr>
          <w:rFonts w:ascii="Arial" w:eastAsia="Arial" w:hAnsi="Arial"/>
          <w:color w:val="000000"/>
          <w:sz w:val="21"/>
        </w:rPr>
        <w:t>and all other documents relating the capability, performance and protection of the connection site equipment and complete details of the connection site metering facilities and communications.</w:t>
      </w:r>
    </w:p>
    <w:p w14:paraId="6D840107" w14:textId="592696C7" w:rsidR="00133235" w:rsidRPr="00051DB2" w:rsidRDefault="00133235" w:rsidP="00260B92">
      <w:pPr>
        <w:spacing w:before="146" w:line="224" w:lineRule="exact"/>
        <w:ind w:left="142" w:right="216" w:firstLine="2"/>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‘Generation Technical Data’ contains </w:t>
      </w:r>
      <w:r w:rsidR="00BC6F7B">
        <w:rPr>
          <w:rFonts w:ascii="Arial" w:eastAsia="Arial" w:hAnsi="Arial"/>
          <w:color w:val="000000"/>
          <w:spacing w:val="-4"/>
          <w:sz w:val="21"/>
        </w:rPr>
        <w:t xml:space="preserve">STCP 12-1 </w:t>
      </w:r>
      <w:r w:rsidRPr="00051DB2">
        <w:rPr>
          <w:rFonts w:ascii="Arial" w:eastAsia="Arial" w:hAnsi="Arial"/>
          <w:color w:val="000000"/>
          <w:spacing w:val="-4"/>
          <w:sz w:val="21"/>
        </w:rPr>
        <w:t xml:space="preserve">and all other documents relating to the capability, performance and protection of the </w:t>
      </w:r>
      <w:r w:rsidR="0070781A" w:rsidRPr="00051DB2">
        <w:rPr>
          <w:rFonts w:ascii="Arial" w:eastAsia="Arial" w:hAnsi="Arial"/>
          <w:color w:val="000000"/>
          <w:spacing w:val="-4"/>
          <w:sz w:val="21"/>
        </w:rPr>
        <w:t>CATO</w:t>
      </w:r>
      <w:r w:rsidR="00456162" w:rsidRPr="00051DB2">
        <w:rPr>
          <w:rFonts w:ascii="Arial" w:eastAsia="Arial" w:hAnsi="Arial"/>
          <w:color w:val="000000"/>
          <w:spacing w:val="-4"/>
          <w:sz w:val="21"/>
        </w:rPr>
        <w:t>’</w:t>
      </w:r>
      <w:r w:rsidRPr="00051DB2">
        <w:rPr>
          <w:rFonts w:ascii="Arial" w:eastAsia="Arial" w:hAnsi="Arial"/>
          <w:color w:val="000000"/>
          <w:spacing w:val="-4"/>
          <w:sz w:val="21"/>
        </w:rPr>
        <w:t>s equipment (where applicable). It includes results of all studies &amp; tests needed to confirm generation performance compliance.</w:t>
      </w:r>
    </w:p>
    <w:p w14:paraId="3130C90B" w14:textId="714F1746" w:rsidR="00133235" w:rsidRPr="00051DB2" w:rsidRDefault="002D66DF" w:rsidP="00CF30D6">
      <w:pPr>
        <w:spacing w:before="133" w:line="223" w:lineRule="exact"/>
        <w:ind w:left="142" w:right="216" w:firstLine="2"/>
        <w:jc w:val="both"/>
        <w:textAlignment w:val="baseline"/>
        <w:sectPr w:rsidR="00133235" w:rsidRPr="00051DB2">
          <w:footerReference w:type="default" r:id="rId29"/>
          <w:pgSz w:w="11904" w:h="16834"/>
          <w:pgMar w:top="680" w:right="1183" w:bottom="678" w:left="1227" w:header="720" w:footer="720" w:gutter="0"/>
          <w:cols w:space="720"/>
        </w:sectPr>
      </w:pPr>
      <w:r>
        <w:rPr>
          <w:rFonts w:ascii="Arial" w:eastAsia="Arial" w:hAnsi="Arial"/>
          <w:color w:val="000000"/>
          <w:spacing w:val="-4"/>
          <w:sz w:val="21"/>
        </w:rPr>
        <w:t xml:space="preserve"> STCP 12-1 also contains all other data.</w:t>
      </w:r>
      <w:r w:rsidR="00CF30D6">
        <w:rPr>
          <w:rFonts w:ascii="Arial" w:eastAsia="Arial" w:hAnsi="Arial"/>
          <w:color w:val="000000"/>
          <w:spacing w:val="-4"/>
          <w:sz w:val="21"/>
        </w:rPr>
        <w:t xml:space="preserve"> </w:t>
      </w:r>
      <w:r w:rsidR="00133235" w:rsidRPr="00051DB2">
        <w:rPr>
          <w:rFonts w:ascii="Arial" w:eastAsia="Arial" w:hAnsi="Arial"/>
          <w:color w:val="000000"/>
          <w:spacing w:val="-4"/>
          <w:sz w:val="21"/>
        </w:rPr>
        <w:t xml:space="preserve">All </w:t>
      </w:r>
      <w:r w:rsidR="008A60C1">
        <w:rPr>
          <w:rFonts w:ascii="Arial" w:eastAsia="Arial" w:hAnsi="Arial"/>
          <w:color w:val="000000"/>
          <w:spacing w:val="-4"/>
          <w:sz w:val="21"/>
        </w:rPr>
        <w:t xml:space="preserve">data submitted </w:t>
      </w:r>
      <w:r w:rsidR="00133235" w:rsidRPr="00051DB2">
        <w:rPr>
          <w:rFonts w:ascii="Arial" w:eastAsia="Arial" w:hAnsi="Arial"/>
          <w:color w:val="000000"/>
          <w:spacing w:val="-4"/>
          <w:sz w:val="21"/>
        </w:rPr>
        <w:t xml:space="preserve">must be </w:t>
      </w:r>
      <w:r w:rsidR="00260B92" w:rsidRPr="00051DB2">
        <w:rPr>
          <w:rFonts w:ascii="Arial" w:eastAsia="Arial" w:hAnsi="Arial"/>
          <w:color w:val="000000"/>
          <w:spacing w:val="-4"/>
          <w:sz w:val="21"/>
        </w:rPr>
        <w:t>self-contained</w:t>
      </w:r>
      <w:r w:rsidR="00133235" w:rsidRPr="00051DB2">
        <w:rPr>
          <w:rFonts w:ascii="Arial" w:eastAsia="Arial" w:hAnsi="Arial"/>
          <w:color w:val="000000"/>
          <w:spacing w:val="-4"/>
          <w:sz w:val="21"/>
        </w:rPr>
        <w:t xml:space="preserve"> submissions and not reference other parts of the </w:t>
      </w:r>
      <w:r w:rsidR="00456162" w:rsidRPr="00051DB2">
        <w:rPr>
          <w:rFonts w:ascii="Arial" w:eastAsia="Arial" w:hAnsi="Arial"/>
          <w:color w:val="000000"/>
          <w:spacing w:val="-4"/>
          <w:sz w:val="21"/>
        </w:rPr>
        <w:t>G</w:t>
      </w:r>
      <w:r w:rsidR="008A60C1">
        <w:rPr>
          <w:rFonts w:ascii="Arial" w:eastAsia="Arial" w:hAnsi="Arial"/>
          <w:color w:val="000000"/>
          <w:spacing w:val="-4"/>
          <w:sz w:val="21"/>
        </w:rPr>
        <w:t>IDFS</w:t>
      </w:r>
      <w:r w:rsidR="00133235" w:rsidRPr="00051DB2">
        <w:rPr>
          <w:rFonts w:ascii="Arial" w:eastAsia="Arial" w:hAnsi="Arial"/>
          <w:color w:val="000000"/>
          <w:spacing w:val="-4"/>
          <w:sz w:val="21"/>
        </w:rPr>
        <w:t xml:space="preserve">. </w:t>
      </w:r>
      <w:r w:rsidR="008A60C1">
        <w:rPr>
          <w:rFonts w:ascii="Arial" w:eastAsia="Arial" w:hAnsi="Arial"/>
          <w:color w:val="000000"/>
          <w:spacing w:val="-4"/>
          <w:sz w:val="21"/>
        </w:rPr>
        <w:t xml:space="preserve">  Any additional requirements for data </w:t>
      </w:r>
      <w:r w:rsidR="00402137">
        <w:rPr>
          <w:rFonts w:ascii="Arial" w:eastAsia="Arial" w:hAnsi="Arial"/>
          <w:color w:val="000000"/>
          <w:spacing w:val="-4"/>
          <w:sz w:val="21"/>
        </w:rPr>
        <w:t xml:space="preserve">will be discussed and agreed between </w:t>
      </w:r>
      <w:r w:rsidR="003B1E85">
        <w:rPr>
          <w:rFonts w:ascii="Arial" w:eastAsia="Arial" w:hAnsi="Arial"/>
          <w:color w:val="000000"/>
          <w:spacing w:val="-4"/>
          <w:sz w:val="21"/>
        </w:rPr>
        <w:t xml:space="preserve">The Company, PTO and CATO.  The </w:t>
      </w:r>
      <w:r w:rsidR="00152403">
        <w:rPr>
          <w:rFonts w:ascii="Arial" w:eastAsia="Arial" w:hAnsi="Arial"/>
          <w:color w:val="000000"/>
          <w:spacing w:val="-4"/>
          <w:sz w:val="21"/>
        </w:rPr>
        <w:t>applicable s</w:t>
      </w:r>
      <w:r w:rsidR="003B1E85">
        <w:rPr>
          <w:rFonts w:ascii="Arial" w:eastAsia="Arial" w:hAnsi="Arial"/>
          <w:color w:val="000000"/>
          <w:spacing w:val="-4"/>
          <w:sz w:val="21"/>
        </w:rPr>
        <w:t>chedules of the</w:t>
      </w:r>
      <w:r w:rsidR="00152403">
        <w:rPr>
          <w:rFonts w:ascii="Arial" w:eastAsia="Arial" w:hAnsi="Arial"/>
          <w:color w:val="000000"/>
          <w:spacing w:val="-4"/>
          <w:sz w:val="21"/>
        </w:rPr>
        <w:t xml:space="preserve"> Grid Code Data Registration Code will be used for this purpose.</w:t>
      </w:r>
    </w:p>
    <w:p w14:paraId="7EDFB39A" w14:textId="49310840" w:rsidR="00543243" w:rsidRPr="00051DB2" w:rsidRDefault="00133235" w:rsidP="00543243">
      <w:pPr>
        <w:tabs>
          <w:tab w:val="left" w:pos="864"/>
        </w:tabs>
        <w:spacing w:before="238" w:after="455" w:line="278" w:lineRule="exact"/>
        <w:ind w:left="720" w:hanging="576"/>
        <w:textAlignment w:val="baseline"/>
        <w:rPr>
          <w:rFonts w:ascii="Arial" w:eastAsia="Arial" w:hAnsi="Arial"/>
          <w:b/>
          <w:color w:val="000000"/>
          <w:sz w:val="24"/>
        </w:rPr>
      </w:pPr>
      <w:r w:rsidRPr="00051DB2">
        <w:rPr>
          <w:rFonts w:ascii="Arial" w:eastAsia="Arial" w:hAnsi="Arial"/>
          <w:b/>
          <w:color w:val="000000"/>
          <w:sz w:val="24"/>
        </w:rPr>
        <w:lastRenderedPageBreak/>
        <w:t>A</w:t>
      </w:r>
      <w:r w:rsidR="00A02743">
        <w:rPr>
          <w:rFonts w:ascii="Arial" w:eastAsia="Arial" w:hAnsi="Arial"/>
          <w:b/>
          <w:color w:val="000000"/>
          <w:sz w:val="24"/>
        </w:rPr>
        <w:t>9</w:t>
      </w:r>
      <w:r w:rsidRPr="00051DB2">
        <w:rPr>
          <w:rFonts w:ascii="Arial" w:eastAsia="Arial" w:hAnsi="Arial"/>
          <w:b/>
          <w:color w:val="000000"/>
          <w:sz w:val="24"/>
        </w:rPr>
        <w:t>:</w:t>
      </w:r>
      <w:r w:rsidRPr="00051DB2">
        <w:rPr>
          <w:rFonts w:ascii="Arial" w:eastAsia="Arial" w:hAnsi="Arial"/>
          <w:b/>
          <w:color w:val="000000"/>
          <w:sz w:val="24"/>
        </w:rPr>
        <w:tab/>
      </w:r>
      <w:r w:rsidR="00543243" w:rsidRPr="00051DB2">
        <w:rPr>
          <w:rFonts w:ascii="Arial" w:eastAsia="Arial" w:hAnsi="Arial"/>
          <w:b/>
          <w:color w:val="000000"/>
          <w:sz w:val="24"/>
        </w:rPr>
        <w:t>EXAMPLE GIDFS STRUCTURE</w:t>
      </w:r>
    </w:p>
    <w:tbl>
      <w:tblPr>
        <w:tblW w:w="99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226"/>
        <w:gridCol w:w="1712"/>
        <w:gridCol w:w="993"/>
        <w:gridCol w:w="988"/>
      </w:tblGrid>
      <w:tr w:rsidR="00543243" w:rsidRPr="00051DB2" w14:paraId="19A5FAD1" w14:textId="77777777" w:rsidTr="4E3D8B1E">
        <w:trPr>
          <w:trHeight w:hRule="exact" w:val="826"/>
        </w:trPr>
        <w:tc>
          <w:tcPr>
            <w:tcW w:w="6226" w:type="dxa"/>
            <w:vMerge w:val="restart"/>
            <w:vAlign w:val="center"/>
          </w:tcPr>
          <w:p w14:paraId="66FA0BEF" w14:textId="77777777" w:rsidR="00543243" w:rsidRPr="00051DB2" w:rsidRDefault="00543243" w:rsidP="00543243">
            <w:pPr>
              <w:spacing w:before="601" w:after="531" w:line="278" w:lineRule="exact"/>
              <w:ind w:left="720" w:hanging="576"/>
              <w:textAlignment w:val="baseline"/>
              <w:rPr>
                <w:rFonts w:ascii="Arial" w:eastAsia="Arial" w:hAnsi="Arial"/>
                <w:b/>
                <w:color w:val="000000"/>
                <w:sz w:val="24"/>
              </w:rPr>
            </w:pPr>
            <w:r w:rsidRPr="00051DB2">
              <w:rPr>
                <w:rFonts w:ascii="Arial" w:eastAsia="Arial" w:hAnsi="Arial"/>
                <w:b/>
                <w:color w:val="000000"/>
                <w:sz w:val="24"/>
              </w:rPr>
              <w:t>Grid Interface Data Library - Outline Structure</w:t>
            </w:r>
          </w:p>
        </w:tc>
        <w:tc>
          <w:tcPr>
            <w:tcW w:w="1712" w:type="dxa"/>
            <w:vMerge w:val="restart"/>
          </w:tcPr>
          <w:p w14:paraId="21A8CCBB" w14:textId="77777777" w:rsidR="00543243" w:rsidRPr="00051DB2" w:rsidRDefault="00543243" w:rsidP="00543243">
            <w:pPr>
              <w:spacing w:before="443" w:line="20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Lead Role</w:t>
            </w:r>
          </w:p>
        </w:tc>
        <w:tc>
          <w:tcPr>
            <w:tcW w:w="1981" w:type="dxa"/>
            <w:gridSpan w:val="2"/>
          </w:tcPr>
          <w:p w14:paraId="63C2F3E7" w14:textId="77777777" w:rsidR="00543243" w:rsidRPr="00051DB2" w:rsidRDefault="00543243" w:rsidP="00543243">
            <w:pPr>
              <w:spacing w:line="231" w:lineRule="exact"/>
              <w:ind w:left="720" w:hanging="576"/>
              <w:textAlignment w:val="baseline"/>
              <w:rPr>
                <w:rFonts w:ascii="Arial" w:eastAsia="Arial" w:hAnsi="Arial"/>
                <w:color w:val="000000"/>
                <w:sz w:val="21"/>
              </w:rPr>
            </w:pPr>
            <w:r w:rsidRPr="00051DB2">
              <w:rPr>
                <w:rFonts w:ascii="Arial" w:eastAsia="Arial" w:hAnsi="Arial"/>
                <w:color w:val="000000"/>
                <w:sz w:val="21"/>
              </w:rPr>
              <w:t>Indicative</w:t>
            </w:r>
          </w:p>
          <w:p w14:paraId="4913DA2E" w14:textId="77777777" w:rsidR="00543243" w:rsidRPr="00051DB2" w:rsidRDefault="00543243" w:rsidP="00543243">
            <w:pPr>
              <w:spacing w:before="28" w:after="137" w:line="212" w:lineRule="exact"/>
              <w:ind w:left="720" w:hanging="576"/>
              <w:textAlignment w:val="baseline"/>
              <w:rPr>
                <w:rFonts w:ascii="Arial" w:eastAsia="Arial" w:hAnsi="Arial"/>
                <w:color w:val="000000"/>
                <w:sz w:val="21"/>
              </w:rPr>
            </w:pPr>
            <w:r w:rsidRPr="00051DB2">
              <w:rPr>
                <w:rFonts w:ascii="Arial" w:eastAsia="Arial" w:hAnsi="Arial"/>
                <w:color w:val="000000"/>
                <w:sz w:val="21"/>
              </w:rPr>
              <w:t>Data Sharing</w:t>
            </w:r>
          </w:p>
        </w:tc>
      </w:tr>
      <w:tr w:rsidR="00543243" w:rsidRPr="00051DB2" w14:paraId="043301BA" w14:textId="77777777" w:rsidTr="4E3D8B1E">
        <w:trPr>
          <w:trHeight w:hRule="exact" w:val="595"/>
        </w:trPr>
        <w:tc>
          <w:tcPr>
            <w:tcW w:w="6226" w:type="dxa"/>
            <w:vMerge/>
            <w:vAlign w:val="center"/>
          </w:tcPr>
          <w:p w14:paraId="0F93F12E" w14:textId="77777777" w:rsidR="00543243" w:rsidRPr="00051DB2" w:rsidRDefault="00543243" w:rsidP="00543243">
            <w:pPr>
              <w:ind w:left="720" w:hanging="576"/>
            </w:pPr>
          </w:p>
        </w:tc>
        <w:tc>
          <w:tcPr>
            <w:tcW w:w="1712" w:type="dxa"/>
            <w:vMerge/>
          </w:tcPr>
          <w:p w14:paraId="39982F9A" w14:textId="77777777" w:rsidR="00543243" w:rsidRPr="00051DB2" w:rsidRDefault="00543243" w:rsidP="00543243">
            <w:pPr>
              <w:ind w:left="720" w:hanging="576"/>
            </w:pPr>
          </w:p>
        </w:tc>
        <w:tc>
          <w:tcPr>
            <w:tcW w:w="993" w:type="dxa"/>
          </w:tcPr>
          <w:p w14:paraId="1E670223" w14:textId="4E78E945" w:rsidR="00543243" w:rsidRPr="00051DB2" w:rsidRDefault="00A20EDB" w:rsidP="00543243">
            <w:pPr>
              <w:spacing w:before="33" w:after="191" w:line="360" w:lineRule="exact"/>
              <w:ind w:left="720" w:hanging="576"/>
              <w:jc w:val="center"/>
              <w:textAlignment w:val="baseline"/>
              <w:rPr>
                <w:rFonts w:ascii="Arial" w:eastAsia="Arial" w:hAnsi="Arial"/>
                <w:color w:val="000000"/>
                <w:spacing w:val="-31"/>
                <w:sz w:val="21"/>
              </w:rPr>
            </w:pPr>
            <w:r>
              <w:rPr>
                <w:rFonts w:ascii="Arial" w:eastAsia="Arial" w:hAnsi="Arial"/>
                <w:color w:val="000000"/>
                <w:spacing w:val="-31"/>
                <w:sz w:val="21"/>
              </w:rPr>
              <w:t>PTO</w:t>
            </w:r>
          </w:p>
        </w:tc>
        <w:tc>
          <w:tcPr>
            <w:tcW w:w="988" w:type="dxa"/>
          </w:tcPr>
          <w:p w14:paraId="70C9AE5C" w14:textId="3B4795D0" w:rsidR="00543243" w:rsidRPr="00051DB2" w:rsidRDefault="00543243" w:rsidP="00CF30D6">
            <w:pPr>
              <w:spacing w:before="92" w:after="247" w:line="245" w:lineRule="exact"/>
              <w:ind w:left="720" w:hanging="576"/>
              <w:jc w:val="both"/>
              <w:textAlignment w:val="baseline"/>
              <w:rPr>
                <w:rFonts w:ascii="Arial" w:eastAsia="Arial" w:hAnsi="Arial"/>
                <w:color w:val="000000"/>
                <w:sz w:val="21"/>
                <w:szCs w:val="21"/>
              </w:rPr>
            </w:pPr>
            <w:r w:rsidRPr="00051DB2">
              <w:rPr>
                <w:rFonts w:ascii="Arial" w:eastAsia="Arial" w:hAnsi="Arial"/>
                <w:color w:val="000000" w:themeColor="text1"/>
                <w:sz w:val="21"/>
                <w:szCs w:val="21"/>
              </w:rPr>
              <w:t xml:space="preserve">  </w:t>
            </w:r>
            <w:r w:rsidR="001C1AAA">
              <w:rPr>
                <w:rFonts w:ascii="Arial" w:eastAsia="Arial" w:hAnsi="Arial"/>
                <w:color w:val="000000" w:themeColor="text1"/>
                <w:sz w:val="21"/>
                <w:szCs w:val="21"/>
              </w:rPr>
              <w:t>CA</w:t>
            </w:r>
            <w:r w:rsidRPr="00051DB2">
              <w:rPr>
                <w:rFonts w:ascii="Arial" w:eastAsia="Arial" w:hAnsi="Arial"/>
                <w:color w:val="000000" w:themeColor="text1"/>
                <w:sz w:val="21"/>
                <w:szCs w:val="21"/>
              </w:rPr>
              <w:t>TO</w:t>
            </w:r>
          </w:p>
        </w:tc>
      </w:tr>
      <w:tr w:rsidR="00543243" w:rsidRPr="00051DB2" w14:paraId="04DC44E2" w14:textId="77777777" w:rsidTr="4E3D8B1E">
        <w:trPr>
          <w:trHeight w:hRule="exact" w:val="638"/>
        </w:trPr>
        <w:tc>
          <w:tcPr>
            <w:tcW w:w="6226" w:type="dxa"/>
            <w:vAlign w:val="center"/>
          </w:tcPr>
          <w:p w14:paraId="33D5EB40" w14:textId="496E8F3F" w:rsidR="00543243" w:rsidRPr="00051DB2" w:rsidRDefault="00543243" w:rsidP="00543243">
            <w:pPr>
              <w:spacing w:before="221" w:after="138" w:line="278" w:lineRule="exact"/>
              <w:ind w:left="720" w:hanging="576"/>
              <w:textAlignment w:val="baseline"/>
              <w:rPr>
                <w:rFonts w:ascii="Arial" w:eastAsia="Arial" w:hAnsi="Arial"/>
                <w:b/>
                <w:color w:val="000000"/>
                <w:sz w:val="24"/>
              </w:rPr>
            </w:pPr>
            <w:r w:rsidRPr="00051DB2">
              <w:rPr>
                <w:rFonts w:ascii="Arial" w:eastAsia="Arial" w:hAnsi="Arial"/>
                <w:b/>
                <w:color w:val="000000"/>
                <w:sz w:val="24"/>
              </w:rPr>
              <w:t xml:space="preserve">Part A: </w:t>
            </w:r>
            <w:r w:rsidR="00C20709" w:rsidRPr="00051DB2">
              <w:rPr>
                <w:rFonts w:ascii="Arial" w:eastAsia="Arial" w:hAnsi="Arial"/>
                <w:b/>
                <w:color w:val="000000"/>
                <w:sz w:val="24"/>
              </w:rPr>
              <w:t>Agreements</w:t>
            </w:r>
          </w:p>
        </w:tc>
        <w:tc>
          <w:tcPr>
            <w:tcW w:w="1712" w:type="dxa"/>
          </w:tcPr>
          <w:p w14:paraId="30AED64F" w14:textId="77777777" w:rsidR="00543243" w:rsidRPr="00051DB2" w:rsidRDefault="00543243" w:rsidP="00543243">
            <w:pPr>
              <w:ind w:left="720" w:hanging="576"/>
              <w:textAlignment w:val="baseline"/>
              <w:rPr>
                <w:rFonts w:ascii="Arial" w:eastAsia="Arial" w:hAnsi="Arial"/>
                <w:color w:val="000000"/>
                <w:sz w:val="24"/>
              </w:rPr>
            </w:pPr>
          </w:p>
        </w:tc>
        <w:tc>
          <w:tcPr>
            <w:tcW w:w="993" w:type="dxa"/>
          </w:tcPr>
          <w:p w14:paraId="3E60694B" w14:textId="77777777" w:rsidR="00543243" w:rsidRPr="00051DB2" w:rsidRDefault="00543243" w:rsidP="00543243">
            <w:pPr>
              <w:ind w:left="720" w:hanging="576"/>
              <w:textAlignment w:val="baseline"/>
              <w:rPr>
                <w:rFonts w:ascii="Arial" w:eastAsia="Arial" w:hAnsi="Arial"/>
                <w:color w:val="000000"/>
                <w:sz w:val="24"/>
              </w:rPr>
            </w:pPr>
          </w:p>
        </w:tc>
        <w:tc>
          <w:tcPr>
            <w:tcW w:w="988" w:type="dxa"/>
          </w:tcPr>
          <w:p w14:paraId="13B43EDC"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12AC8C1D" w14:textId="77777777" w:rsidTr="4E3D8B1E">
        <w:trPr>
          <w:trHeight w:hRule="exact" w:val="370"/>
        </w:trPr>
        <w:tc>
          <w:tcPr>
            <w:tcW w:w="6226" w:type="dxa"/>
            <w:vAlign w:val="center"/>
          </w:tcPr>
          <w:p w14:paraId="114B461B" w14:textId="457FFE07" w:rsidR="00543243" w:rsidRPr="00051DB2" w:rsidRDefault="00543243" w:rsidP="00543243">
            <w:pPr>
              <w:tabs>
                <w:tab w:val="left" w:pos="936"/>
              </w:tabs>
              <w:spacing w:before="59" w:after="55" w:line="245" w:lineRule="exact"/>
              <w:ind w:left="720" w:hanging="576"/>
              <w:textAlignment w:val="baseline"/>
              <w:rPr>
                <w:rFonts w:ascii="Arial" w:eastAsia="Arial" w:hAnsi="Arial"/>
                <w:color w:val="000000"/>
                <w:sz w:val="21"/>
              </w:rPr>
            </w:pPr>
            <w:r w:rsidRPr="00051DB2">
              <w:rPr>
                <w:rFonts w:ascii="Arial" w:eastAsia="Arial" w:hAnsi="Arial"/>
                <w:color w:val="000000"/>
                <w:sz w:val="21"/>
              </w:rPr>
              <w:t>A.1</w:t>
            </w:r>
            <w:r w:rsidR="00B100C6" w:rsidRPr="00051DB2">
              <w:rPr>
                <w:rFonts w:ascii="Arial" w:eastAsia="Arial" w:hAnsi="Arial"/>
                <w:color w:val="000000"/>
                <w:sz w:val="21"/>
              </w:rPr>
              <w:t xml:space="preserve"> (STCP 18-</w:t>
            </w:r>
            <w:r w:rsidR="00160EED" w:rsidRPr="00051DB2">
              <w:rPr>
                <w:rFonts w:ascii="Arial" w:eastAsia="Arial" w:hAnsi="Arial"/>
                <w:color w:val="000000"/>
                <w:sz w:val="21"/>
              </w:rPr>
              <w:t>5)</w:t>
            </w:r>
            <w:r w:rsidRPr="00051DB2">
              <w:rPr>
                <w:rFonts w:ascii="Arial" w:eastAsia="Arial" w:hAnsi="Arial"/>
                <w:color w:val="000000"/>
                <w:sz w:val="21"/>
              </w:rPr>
              <w:tab/>
              <w:t>Signed CATO-TO Connection Schedules</w:t>
            </w:r>
          </w:p>
        </w:tc>
        <w:tc>
          <w:tcPr>
            <w:tcW w:w="1712" w:type="dxa"/>
          </w:tcPr>
          <w:p w14:paraId="0FCD2F89" w14:textId="005A068B" w:rsidR="00543243" w:rsidRPr="00051DB2" w:rsidRDefault="00E80FBD" w:rsidP="00543243">
            <w:pPr>
              <w:spacing w:after="13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4DA55750" w14:textId="77777777" w:rsidR="00543243" w:rsidRPr="00051DB2" w:rsidRDefault="00543243" w:rsidP="00543243">
            <w:pPr>
              <w:spacing w:after="13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5B1368E9"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6E4B5139" w14:textId="77777777" w:rsidTr="4E3D8B1E">
        <w:trPr>
          <w:trHeight w:hRule="exact" w:val="350"/>
        </w:trPr>
        <w:tc>
          <w:tcPr>
            <w:tcW w:w="6226" w:type="dxa"/>
            <w:vAlign w:val="center"/>
          </w:tcPr>
          <w:p w14:paraId="0087E35F" w14:textId="77777777" w:rsidR="00543243" w:rsidRPr="00051DB2" w:rsidRDefault="00543243" w:rsidP="00543243">
            <w:pPr>
              <w:tabs>
                <w:tab w:val="left" w:pos="936"/>
              </w:tabs>
              <w:spacing w:before="39" w:after="65" w:line="245" w:lineRule="exact"/>
              <w:ind w:left="720" w:hanging="576"/>
              <w:textAlignment w:val="baseline"/>
              <w:rPr>
                <w:rFonts w:ascii="Arial" w:eastAsia="Arial" w:hAnsi="Arial"/>
                <w:color w:val="000000"/>
                <w:sz w:val="21"/>
              </w:rPr>
            </w:pPr>
            <w:r w:rsidRPr="00051DB2">
              <w:rPr>
                <w:rFonts w:ascii="Arial" w:eastAsia="Arial" w:hAnsi="Arial"/>
                <w:color w:val="000000"/>
                <w:sz w:val="21"/>
              </w:rPr>
              <w:t>A.2</w:t>
            </w:r>
            <w:r w:rsidRPr="00051DB2">
              <w:rPr>
                <w:rFonts w:ascii="Arial" w:eastAsia="Arial" w:hAnsi="Arial"/>
                <w:color w:val="000000"/>
                <w:sz w:val="21"/>
              </w:rPr>
              <w:tab/>
              <w:t>Commissioning &amp; Test Programmes</w:t>
            </w:r>
          </w:p>
        </w:tc>
        <w:tc>
          <w:tcPr>
            <w:tcW w:w="1712" w:type="dxa"/>
          </w:tcPr>
          <w:p w14:paraId="782A54C7" w14:textId="77777777" w:rsidR="00543243" w:rsidRPr="00051DB2" w:rsidRDefault="00543243" w:rsidP="00543243">
            <w:pPr>
              <w:ind w:left="720" w:hanging="576"/>
              <w:textAlignment w:val="baseline"/>
              <w:rPr>
                <w:rFonts w:ascii="Arial" w:eastAsia="Arial" w:hAnsi="Arial"/>
                <w:color w:val="000000"/>
                <w:sz w:val="24"/>
              </w:rPr>
            </w:pPr>
          </w:p>
        </w:tc>
        <w:tc>
          <w:tcPr>
            <w:tcW w:w="993" w:type="dxa"/>
          </w:tcPr>
          <w:p w14:paraId="0B034903" w14:textId="77777777" w:rsidR="00543243" w:rsidRPr="00051DB2" w:rsidRDefault="00543243" w:rsidP="00543243">
            <w:pPr>
              <w:ind w:left="720" w:hanging="576"/>
              <w:textAlignment w:val="baseline"/>
              <w:rPr>
                <w:rFonts w:ascii="Arial" w:eastAsia="Arial" w:hAnsi="Arial"/>
                <w:color w:val="000000"/>
                <w:sz w:val="24"/>
              </w:rPr>
            </w:pPr>
          </w:p>
        </w:tc>
        <w:tc>
          <w:tcPr>
            <w:tcW w:w="988" w:type="dxa"/>
          </w:tcPr>
          <w:p w14:paraId="1814BAB4"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213E88D0" w14:textId="77777777" w:rsidTr="4E3D8B1E">
        <w:trPr>
          <w:trHeight w:hRule="exact" w:val="370"/>
        </w:trPr>
        <w:tc>
          <w:tcPr>
            <w:tcW w:w="6226" w:type="dxa"/>
            <w:vAlign w:val="center"/>
          </w:tcPr>
          <w:p w14:paraId="5A77DCA2" w14:textId="77777777" w:rsidR="00543243" w:rsidRPr="00051DB2" w:rsidRDefault="00543243" w:rsidP="00543243">
            <w:pPr>
              <w:spacing w:before="59" w:after="55" w:line="245" w:lineRule="exact"/>
              <w:ind w:left="720" w:hanging="576"/>
              <w:textAlignment w:val="baseline"/>
              <w:rPr>
                <w:rFonts w:ascii="Arial" w:eastAsia="Arial" w:hAnsi="Arial"/>
                <w:color w:val="000000"/>
                <w:spacing w:val="-4"/>
                <w:sz w:val="21"/>
              </w:rPr>
            </w:pPr>
            <w:r w:rsidRPr="00051DB2">
              <w:rPr>
                <w:rFonts w:ascii="Arial" w:eastAsia="Arial" w:hAnsi="Arial"/>
                <w:color w:val="000000"/>
                <w:spacing w:val="-4"/>
                <w:sz w:val="21"/>
              </w:rPr>
              <w:t>Connection Site Commissioning &amp; Test Programme</w:t>
            </w:r>
          </w:p>
        </w:tc>
        <w:tc>
          <w:tcPr>
            <w:tcW w:w="1712" w:type="dxa"/>
          </w:tcPr>
          <w:p w14:paraId="43582677" w14:textId="27DFFF1F" w:rsidR="00543243" w:rsidRPr="00051DB2" w:rsidRDefault="00E80FBD" w:rsidP="00543243">
            <w:pPr>
              <w:spacing w:after="13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27C8877C" w14:textId="77777777" w:rsidR="00543243" w:rsidRPr="00051DB2" w:rsidRDefault="00543243" w:rsidP="00543243">
            <w:pPr>
              <w:spacing w:after="13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53027B3C" w14:textId="77777777" w:rsidR="00543243" w:rsidRPr="00051DB2" w:rsidRDefault="00543243" w:rsidP="00543243">
            <w:pPr>
              <w:spacing w:after="13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050AB5FB" w14:textId="77777777" w:rsidTr="4E3D8B1E">
        <w:trPr>
          <w:trHeight w:hRule="exact" w:val="350"/>
        </w:trPr>
        <w:tc>
          <w:tcPr>
            <w:tcW w:w="6226" w:type="dxa"/>
            <w:vAlign w:val="center"/>
          </w:tcPr>
          <w:p w14:paraId="77134922" w14:textId="77777777" w:rsidR="00543243" w:rsidRPr="00051DB2" w:rsidRDefault="00543243" w:rsidP="00543243">
            <w:pPr>
              <w:spacing w:before="44" w:after="60" w:line="245" w:lineRule="exact"/>
              <w:ind w:left="720" w:hanging="576"/>
              <w:textAlignment w:val="baseline"/>
              <w:rPr>
                <w:rFonts w:ascii="Arial" w:eastAsia="Arial" w:hAnsi="Arial"/>
                <w:color w:val="000000"/>
                <w:sz w:val="21"/>
              </w:rPr>
            </w:pPr>
            <w:r w:rsidRPr="00051DB2">
              <w:rPr>
                <w:rFonts w:ascii="Arial" w:eastAsia="Arial" w:hAnsi="Arial"/>
                <w:color w:val="000000"/>
                <w:sz w:val="21"/>
              </w:rPr>
              <w:t>CATO Commissioning Program</w:t>
            </w:r>
          </w:p>
        </w:tc>
        <w:tc>
          <w:tcPr>
            <w:tcW w:w="1712" w:type="dxa"/>
          </w:tcPr>
          <w:p w14:paraId="39E998AF" w14:textId="789836F7" w:rsidR="00543243" w:rsidRPr="00051DB2" w:rsidRDefault="00E80FBD" w:rsidP="00543243">
            <w:pPr>
              <w:spacing w:after="142"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51934AD0" w14:textId="77777777" w:rsidR="00543243" w:rsidRPr="00051DB2" w:rsidRDefault="00543243" w:rsidP="00543243">
            <w:pPr>
              <w:spacing w:after="142"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1AA9F438" w14:textId="77777777" w:rsidR="00543243" w:rsidRPr="00051DB2" w:rsidRDefault="00543243" w:rsidP="00543243">
            <w:pPr>
              <w:spacing w:after="142"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17C3CE79" w14:textId="77777777" w:rsidTr="4E3D8B1E">
        <w:trPr>
          <w:trHeight w:hRule="exact" w:val="355"/>
        </w:trPr>
        <w:tc>
          <w:tcPr>
            <w:tcW w:w="6226" w:type="dxa"/>
            <w:vAlign w:val="center"/>
          </w:tcPr>
          <w:p w14:paraId="4E445393" w14:textId="77777777" w:rsidR="00543243" w:rsidRPr="00051DB2" w:rsidRDefault="00543243" w:rsidP="00543243">
            <w:pPr>
              <w:tabs>
                <w:tab w:val="left" w:pos="936"/>
              </w:tabs>
              <w:spacing w:before="44" w:after="66" w:line="245" w:lineRule="exact"/>
              <w:ind w:left="720" w:hanging="576"/>
              <w:textAlignment w:val="baseline"/>
              <w:rPr>
                <w:rFonts w:ascii="Arial" w:eastAsia="Arial" w:hAnsi="Arial"/>
                <w:color w:val="000000"/>
                <w:sz w:val="21"/>
              </w:rPr>
            </w:pPr>
            <w:r w:rsidRPr="00051DB2">
              <w:rPr>
                <w:rFonts w:ascii="Arial" w:eastAsia="Arial" w:hAnsi="Arial"/>
                <w:color w:val="000000"/>
                <w:sz w:val="21"/>
              </w:rPr>
              <w:t>A.3</w:t>
            </w:r>
            <w:r w:rsidRPr="00051DB2">
              <w:rPr>
                <w:rFonts w:ascii="Arial" w:eastAsia="Arial" w:hAnsi="Arial"/>
                <w:color w:val="000000"/>
                <w:sz w:val="21"/>
              </w:rPr>
              <w:tab/>
              <w:t>Certificates of Readiness</w:t>
            </w:r>
          </w:p>
        </w:tc>
        <w:tc>
          <w:tcPr>
            <w:tcW w:w="1712" w:type="dxa"/>
          </w:tcPr>
          <w:p w14:paraId="2E471D86" w14:textId="4F41367E" w:rsidR="00543243" w:rsidRPr="00051DB2" w:rsidRDefault="00E80FBD" w:rsidP="00543243">
            <w:pPr>
              <w:spacing w:after="147" w:line="208"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79445F77" w14:textId="77777777" w:rsidR="00543243" w:rsidRPr="00051DB2" w:rsidRDefault="00543243" w:rsidP="00543243">
            <w:pPr>
              <w:spacing w:after="147" w:line="208"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4F0F4480" w14:textId="77777777" w:rsidR="00543243" w:rsidRPr="00051DB2" w:rsidRDefault="00543243" w:rsidP="00543243">
            <w:pPr>
              <w:spacing w:after="147" w:line="208"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26B434A6" w14:textId="77777777" w:rsidTr="4E3D8B1E">
        <w:trPr>
          <w:trHeight w:hRule="exact" w:val="370"/>
        </w:trPr>
        <w:tc>
          <w:tcPr>
            <w:tcW w:w="6226" w:type="dxa"/>
            <w:vAlign w:val="center"/>
          </w:tcPr>
          <w:p w14:paraId="4DD4C7FB" w14:textId="134BCB11" w:rsidR="00543243" w:rsidRPr="00051DB2" w:rsidRDefault="00543243" w:rsidP="4E3D8B1E">
            <w:pPr>
              <w:tabs>
                <w:tab w:val="left" w:pos="936"/>
              </w:tabs>
              <w:spacing w:before="59" w:after="56" w:line="245" w:lineRule="exact"/>
              <w:ind w:left="720" w:hanging="576"/>
              <w:textAlignment w:val="baseline"/>
              <w:rPr>
                <w:rFonts w:ascii="Arial" w:eastAsia="Arial" w:hAnsi="Arial"/>
                <w:color w:val="000000"/>
                <w:sz w:val="21"/>
                <w:szCs w:val="21"/>
              </w:rPr>
            </w:pPr>
            <w:r w:rsidRPr="4E3D8B1E">
              <w:rPr>
                <w:rFonts w:ascii="Arial" w:eastAsia="Arial" w:hAnsi="Arial"/>
                <w:color w:val="000000" w:themeColor="text1"/>
                <w:sz w:val="21"/>
                <w:szCs w:val="21"/>
              </w:rPr>
              <w:t>A.4</w:t>
            </w:r>
            <w:r>
              <w:tab/>
            </w:r>
            <w:r w:rsidRPr="4E3D8B1E">
              <w:rPr>
                <w:rFonts w:ascii="Arial" w:eastAsia="Arial" w:hAnsi="Arial"/>
                <w:color w:val="000000" w:themeColor="text1"/>
                <w:sz w:val="21"/>
                <w:szCs w:val="21"/>
              </w:rPr>
              <w:t>Outage Registration Details (</w:t>
            </w:r>
            <w:del w:id="347" w:author="Amanda Rooney" w:date="2026-01-08T17:03:00Z">
              <w:r w:rsidRPr="4E3D8B1E" w:rsidDel="00543243">
                <w:rPr>
                  <w:rFonts w:ascii="Arial" w:eastAsia="Arial" w:hAnsi="Arial"/>
                  <w:color w:val="000000" w:themeColor="text1"/>
                  <w:sz w:val="21"/>
                  <w:szCs w:val="21"/>
                </w:rPr>
                <w:delText>TOGA</w:delText>
              </w:r>
            </w:del>
            <w:ins w:id="348" w:author="Amanda Rooney" w:date="2026-01-08T17:03:00Z">
              <w:r w:rsidR="26D4B333" w:rsidRPr="4E3D8B1E">
                <w:rPr>
                  <w:rFonts w:ascii="Arial" w:eastAsia="Arial" w:hAnsi="Arial"/>
                  <w:color w:val="000000" w:themeColor="text1"/>
                  <w:sz w:val="21"/>
                  <w:szCs w:val="21"/>
                </w:rPr>
                <w:t>ENAMS/EGAMA</w:t>
              </w:r>
            </w:ins>
            <w:r w:rsidRPr="4E3D8B1E">
              <w:rPr>
                <w:rFonts w:ascii="Arial" w:eastAsia="Arial" w:hAnsi="Arial"/>
                <w:color w:val="000000" w:themeColor="text1"/>
                <w:sz w:val="21"/>
                <w:szCs w:val="21"/>
              </w:rPr>
              <w:t>)</w:t>
            </w:r>
          </w:p>
        </w:tc>
        <w:tc>
          <w:tcPr>
            <w:tcW w:w="1712" w:type="dxa"/>
          </w:tcPr>
          <w:p w14:paraId="7708C1B8" w14:textId="56BD93D7" w:rsidR="00543243" w:rsidRPr="00051DB2" w:rsidRDefault="00E80FBD" w:rsidP="00543243">
            <w:pPr>
              <w:spacing w:after="138"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25FCB25F" w14:textId="77777777" w:rsidR="00543243" w:rsidRPr="00051DB2" w:rsidRDefault="00543243" w:rsidP="00543243">
            <w:pPr>
              <w:spacing w:after="138"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6A53AA2B"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0B92DAA0" w14:textId="77777777" w:rsidTr="4E3D8B1E">
        <w:trPr>
          <w:trHeight w:hRule="exact" w:val="658"/>
        </w:trPr>
        <w:tc>
          <w:tcPr>
            <w:tcW w:w="6226" w:type="dxa"/>
            <w:vAlign w:val="center"/>
          </w:tcPr>
          <w:p w14:paraId="1CF65691" w14:textId="77777777" w:rsidR="00543243" w:rsidRPr="00051DB2" w:rsidRDefault="00543243" w:rsidP="00543243">
            <w:pPr>
              <w:spacing w:before="222" w:after="148" w:line="278" w:lineRule="exact"/>
              <w:ind w:left="720" w:hanging="576"/>
              <w:textAlignment w:val="baseline"/>
              <w:rPr>
                <w:rFonts w:ascii="Arial" w:eastAsia="Arial" w:hAnsi="Arial"/>
                <w:b/>
                <w:color w:val="000000"/>
                <w:sz w:val="24"/>
              </w:rPr>
            </w:pPr>
            <w:r w:rsidRPr="00051DB2">
              <w:rPr>
                <w:rFonts w:ascii="Arial" w:eastAsia="Arial" w:hAnsi="Arial"/>
                <w:b/>
                <w:color w:val="000000"/>
                <w:sz w:val="24"/>
              </w:rPr>
              <w:t>Part 1: Safety &amp; System Operation</w:t>
            </w:r>
          </w:p>
        </w:tc>
        <w:tc>
          <w:tcPr>
            <w:tcW w:w="1712" w:type="dxa"/>
          </w:tcPr>
          <w:p w14:paraId="3163BD17" w14:textId="77777777" w:rsidR="00543243" w:rsidRPr="00051DB2" w:rsidRDefault="00543243" w:rsidP="00543243">
            <w:pPr>
              <w:ind w:left="720" w:hanging="576"/>
              <w:textAlignment w:val="baseline"/>
              <w:rPr>
                <w:rFonts w:ascii="Arial" w:eastAsia="Arial" w:hAnsi="Arial"/>
                <w:color w:val="000000"/>
                <w:sz w:val="24"/>
              </w:rPr>
            </w:pPr>
          </w:p>
        </w:tc>
        <w:tc>
          <w:tcPr>
            <w:tcW w:w="993" w:type="dxa"/>
          </w:tcPr>
          <w:p w14:paraId="5A59DF9D" w14:textId="77777777" w:rsidR="00543243" w:rsidRPr="00051DB2" w:rsidRDefault="00543243" w:rsidP="00543243">
            <w:pPr>
              <w:ind w:left="720" w:hanging="576"/>
              <w:textAlignment w:val="baseline"/>
              <w:rPr>
                <w:rFonts w:ascii="Arial" w:eastAsia="Arial" w:hAnsi="Arial"/>
                <w:color w:val="000000"/>
                <w:sz w:val="24"/>
              </w:rPr>
            </w:pPr>
          </w:p>
        </w:tc>
        <w:tc>
          <w:tcPr>
            <w:tcW w:w="988" w:type="dxa"/>
          </w:tcPr>
          <w:p w14:paraId="44E47615"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2F592EBB" w14:textId="77777777" w:rsidTr="4E3D8B1E">
        <w:trPr>
          <w:trHeight w:hRule="exact" w:val="350"/>
        </w:trPr>
        <w:tc>
          <w:tcPr>
            <w:tcW w:w="6226" w:type="dxa"/>
            <w:vAlign w:val="center"/>
          </w:tcPr>
          <w:p w14:paraId="1BD9DB2F" w14:textId="77777777" w:rsidR="00543243" w:rsidRPr="00051DB2" w:rsidRDefault="00543243" w:rsidP="00543243">
            <w:pPr>
              <w:tabs>
                <w:tab w:val="left" w:pos="936"/>
              </w:tabs>
              <w:spacing w:before="44" w:after="6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1.1</w:t>
            </w:r>
            <w:r w:rsidRPr="00051DB2">
              <w:rPr>
                <w:rFonts w:ascii="Arial" w:eastAsia="Arial" w:hAnsi="Arial"/>
                <w:color w:val="000000"/>
                <w:sz w:val="21"/>
              </w:rPr>
              <w:tab/>
              <w:t>Interface Agreements</w:t>
            </w:r>
          </w:p>
        </w:tc>
        <w:tc>
          <w:tcPr>
            <w:tcW w:w="1712" w:type="dxa"/>
          </w:tcPr>
          <w:p w14:paraId="0FBA5040"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79A5673C"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59766DA5"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422015BB" w14:textId="77777777" w:rsidTr="4E3D8B1E">
        <w:trPr>
          <w:trHeight w:hRule="exact" w:val="370"/>
        </w:trPr>
        <w:tc>
          <w:tcPr>
            <w:tcW w:w="6226" w:type="dxa"/>
            <w:vAlign w:val="center"/>
          </w:tcPr>
          <w:p w14:paraId="0B6282F8" w14:textId="77777777" w:rsidR="00543243" w:rsidRPr="00051DB2" w:rsidRDefault="00543243" w:rsidP="00543243">
            <w:pPr>
              <w:tabs>
                <w:tab w:val="left" w:pos="936"/>
              </w:tabs>
              <w:spacing w:before="44" w:after="7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1.2</w:t>
            </w:r>
            <w:r w:rsidRPr="00051DB2">
              <w:rPr>
                <w:rFonts w:ascii="Arial" w:eastAsia="Arial" w:hAnsi="Arial"/>
                <w:color w:val="000000"/>
                <w:sz w:val="21"/>
              </w:rPr>
              <w:tab/>
              <w:t>Safety Rules</w:t>
            </w:r>
          </w:p>
        </w:tc>
        <w:tc>
          <w:tcPr>
            <w:tcW w:w="1712" w:type="dxa"/>
          </w:tcPr>
          <w:p w14:paraId="5D471F10" w14:textId="77777777" w:rsidR="00543243" w:rsidRPr="00051DB2" w:rsidRDefault="00543243" w:rsidP="00543243">
            <w:pPr>
              <w:spacing w:after="133"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0C7F80C8" w14:textId="77777777" w:rsidR="00543243" w:rsidRPr="00051DB2" w:rsidRDefault="00543243" w:rsidP="00543243">
            <w:pPr>
              <w:spacing w:after="133"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127C3593" w14:textId="77777777" w:rsidR="00543243" w:rsidRPr="00051DB2" w:rsidRDefault="00543243" w:rsidP="00543243">
            <w:pPr>
              <w:spacing w:after="133"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77AF8B06" w14:textId="77777777" w:rsidTr="4E3D8B1E">
        <w:trPr>
          <w:trHeight w:hRule="exact" w:val="355"/>
        </w:trPr>
        <w:tc>
          <w:tcPr>
            <w:tcW w:w="6226" w:type="dxa"/>
            <w:vAlign w:val="center"/>
          </w:tcPr>
          <w:p w14:paraId="63EE6BCA" w14:textId="77777777" w:rsidR="00543243" w:rsidRPr="00051DB2" w:rsidRDefault="00543243" w:rsidP="00543243">
            <w:pPr>
              <w:tabs>
                <w:tab w:val="left" w:pos="936"/>
              </w:tabs>
              <w:spacing w:before="44" w:after="6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1.3</w:t>
            </w:r>
            <w:r w:rsidRPr="00051DB2">
              <w:rPr>
                <w:rFonts w:ascii="Arial" w:eastAsia="Arial" w:hAnsi="Arial"/>
                <w:color w:val="000000"/>
                <w:sz w:val="21"/>
              </w:rPr>
              <w:tab/>
              <w:t>Local Switching Procedures</w:t>
            </w:r>
          </w:p>
        </w:tc>
        <w:tc>
          <w:tcPr>
            <w:tcW w:w="1712" w:type="dxa"/>
          </w:tcPr>
          <w:p w14:paraId="4CAA21D0"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35E004F3"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6E2AB6B1"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1A9047D1" w14:textId="77777777" w:rsidTr="4E3D8B1E">
        <w:trPr>
          <w:trHeight w:hRule="exact" w:val="365"/>
        </w:trPr>
        <w:tc>
          <w:tcPr>
            <w:tcW w:w="6226" w:type="dxa"/>
            <w:vAlign w:val="center"/>
          </w:tcPr>
          <w:p w14:paraId="24756695" w14:textId="77777777" w:rsidR="00543243" w:rsidRPr="00051DB2" w:rsidRDefault="00543243" w:rsidP="00543243">
            <w:pPr>
              <w:tabs>
                <w:tab w:val="left" w:pos="936"/>
              </w:tabs>
              <w:spacing w:before="39" w:after="7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1.4</w:t>
            </w:r>
            <w:r w:rsidRPr="00051DB2">
              <w:rPr>
                <w:rFonts w:ascii="Arial" w:eastAsia="Arial" w:hAnsi="Arial"/>
                <w:color w:val="000000"/>
                <w:sz w:val="21"/>
              </w:rPr>
              <w:tab/>
              <w:t>Earthing</w:t>
            </w:r>
          </w:p>
        </w:tc>
        <w:tc>
          <w:tcPr>
            <w:tcW w:w="1712" w:type="dxa"/>
          </w:tcPr>
          <w:p w14:paraId="46ED3047" w14:textId="77777777" w:rsidR="00543243" w:rsidRPr="00051DB2" w:rsidRDefault="00543243" w:rsidP="00543243">
            <w:pPr>
              <w:spacing w:after="133"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1461FEF2" w14:textId="77777777" w:rsidR="00543243" w:rsidRPr="00051DB2" w:rsidRDefault="00543243" w:rsidP="00543243">
            <w:pPr>
              <w:spacing w:after="133"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0E7E33A7" w14:textId="77777777" w:rsidR="00543243" w:rsidRPr="00051DB2" w:rsidRDefault="00543243" w:rsidP="00543243">
            <w:pPr>
              <w:spacing w:after="133"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3C72B2EF" w14:textId="77777777" w:rsidTr="4E3D8B1E">
        <w:trPr>
          <w:trHeight w:hRule="exact" w:val="355"/>
        </w:trPr>
        <w:tc>
          <w:tcPr>
            <w:tcW w:w="6226" w:type="dxa"/>
            <w:vAlign w:val="center"/>
          </w:tcPr>
          <w:p w14:paraId="2C1FCE9B" w14:textId="77777777" w:rsidR="00543243" w:rsidRPr="00051DB2" w:rsidRDefault="00543243" w:rsidP="00543243">
            <w:pPr>
              <w:tabs>
                <w:tab w:val="left" w:pos="936"/>
              </w:tabs>
              <w:spacing w:before="44" w:after="6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1.5</w:t>
            </w:r>
            <w:r w:rsidRPr="00051DB2">
              <w:rPr>
                <w:rFonts w:ascii="Arial" w:eastAsia="Arial" w:hAnsi="Arial"/>
                <w:color w:val="000000"/>
                <w:sz w:val="21"/>
              </w:rPr>
              <w:tab/>
              <w:t>Site Responsibility Schedules</w:t>
            </w:r>
          </w:p>
        </w:tc>
        <w:tc>
          <w:tcPr>
            <w:tcW w:w="1712" w:type="dxa"/>
          </w:tcPr>
          <w:p w14:paraId="5B45D431"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20EA4B5F"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575A40BF"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717613A2" w14:textId="77777777" w:rsidTr="4E3D8B1E">
        <w:trPr>
          <w:trHeight w:hRule="exact" w:val="365"/>
        </w:trPr>
        <w:tc>
          <w:tcPr>
            <w:tcW w:w="6226" w:type="dxa"/>
            <w:vAlign w:val="center"/>
          </w:tcPr>
          <w:p w14:paraId="1747429C" w14:textId="77777777" w:rsidR="00543243" w:rsidRPr="00051DB2" w:rsidRDefault="00543243" w:rsidP="00543243">
            <w:pPr>
              <w:tabs>
                <w:tab w:val="left" w:pos="936"/>
              </w:tabs>
              <w:spacing w:before="39" w:after="7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1.6</w:t>
            </w:r>
            <w:r w:rsidRPr="00051DB2">
              <w:rPr>
                <w:rFonts w:ascii="Arial" w:eastAsia="Arial" w:hAnsi="Arial"/>
                <w:color w:val="000000"/>
                <w:sz w:val="21"/>
              </w:rPr>
              <w:tab/>
              <w:t>Operational and Gas Zone Diagrams</w:t>
            </w:r>
          </w:p>
        </w:tc>
        <w:tc>
          <w:tcPr>
            <w:tcW w:w="1712" w:type="dxa"/>
          </w:tcPr>
          <w:p w14:paraId="23D30E99" w14:textId="77777777" w:rsidR="00543243" w:rsidRPr="00051DB2" w:rsidRDefault="00543243" w:rsidP="00543243">
            <w:pPr>
              <w:spacing w:after="133"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72E3D8B3" w14:textId="77777777" w:rsidR="00543243" w:rsidRPr="00051DB2" w:rsidRDefault="00543243" w:rsidP="00543243">
            <w:pPr>
              <w:spacing w:after="133"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29FD320E" w14:textId="77777777" w:rsidR="00543243" w:rsidRPr="00051DB2" w:rsidRDefault="00543243" w:rsidP="00543243">
            <w:pPr>
              <w:spacing w:after="133"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7019006B" w14:textId="77777777" w:rsidTr="4E3D8B1E">
        <w:trPr>
          <w:trHeight w:hRule="exact" w:val="355"/>
        </w:trPr>
        <w:tc>
          <w:tcPr>
            <w:tcW w:w="6226" w:type="dxa"/>
            <w:vAlign w:val="center"/>
          </w:tcPr>
          <w:p w14:paraId="59DC11CE" w14:textId="77777777" w:rsidR="00543243" w:rsidRPr="00051DB2" w:rsidRDefault="00543243" w:rsidP="00543243">
            <w:pPr>
              <w:tabs>
                <w:tab w:val="left" w:pos="936"/>
              </w:tabs>
              <w:spacing w:before="44" w:after="6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1.7</w:t>
            </w:r>
            <w:r w:rsidRPr="00051DB2">
              <w:rPr>
                <w:rFonts w:ascii="Arial" w:eastAsia="Arial" w:hAnsi="Arial"/>
                <w:color w:val="000000"/>
                <w:sz w:val="21"/>
              </w:rPr>
              <w:tab/>
              <w:t>Site Common Drawings</w:t>
            </w:r>
          </w:p>
        </w:tc>
        <w:tc>
          <w:tcPr>
            <w:tcW w:w="1712" w:type="dxa"/>
          </w:tcPr>
          <w:p w14:paraId="6AA3F1A9"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2E7ADAD4"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3A29C936"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52691E14" w14:textId="77777777" w:rsidTr="4E3D8B1E">
        <w:trPr>
          <w:trHeight w:hRule="exact" w:val="370"/>
        </w:trPr>
        <w:tc>
          <w:tcPr>
            <w:tcW w:w="6226" w:type="dxa"/>
            <w:vAlign w:val="center"/>
          </w:tcPr>
          <w:p w14:paraId="0A3206FB" w14:textId="77777777" w:rsidR="00543243" w:rsidRPr="00051DB2" w:rsidRDefault="00543243" w:rsidP="00543243">
            <w:pPr>
              <w:tabs>
                <w:tab w:val="left" w:pos="936"/>
              </w:tabs>
              <w:spacing w:before="44" w:after="80" w:line="245" w:lineRule="exact"/>
              <w:ind w:left="720" w:hanging="576"/>
              <w:textAlignment w:val="baseline"/>
              <w:rPr>
                <w:rFonts w:ascii="Arial" w:eastAsia="Arial" w:hAnsi="Arial"/>
                <w:color w:val="000000"/>
                <w:sz w:val="21"/>
              </w:rPr>
            </w:pPr>
            <w:r w:rsidRPr="00051DB2">
              <w:rPr>
                <w:rFonts w:ascii="Arial" w:eastAsia="Arial" w:hAnsi="Arial"/>
                <w:color w:val="000000"/>
                <w:sz w:val="21"/>
              </w:rPr>
              <w:t>1.8</w:t>
            </w:r>
            <w:r w:rsidRPr="00051DB2">
              <w:rPr>
                <w:rFonts w:ascii="Arial" w:eastAsia="Arial" w:hAnsi="Arial"/>
                <w:color w:val="000000"/>
                <w:sz w:val="21"/>
              </w:rPr>
              <w:tab/>
              <w:t>Operational Telephony</w:t>
            </w:r>
          </w:p>
        </w:tc>
        <w:tc>
          <w:tcPr>
            <w:tcW w:w="1712" w:type="dxa"/>
          </w:tcPr>
          <w:p w14:paraId="3C427345" w14:textId="77777777" w:rsidR="00543243" w:rsidRPr="00051DB2" w:rsidRDefault="00543243" w:rsidP="00543243">
            <w:pPr>
              <w:spacing w:after="14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5C4CFEB9" w14:textId="77777777" w:rsidR="00543243" w:rsidRPr="00051DB2" w:rsidRDefault="00543243" w:rsidP="00543243">
            <w:pPr>
              <w:spacing w:after="14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10D4E530" w14:textId="77777777" w:rsidR="00543243" w:rsidRPr="00051DB2" w:rsidRDefault="00543243" w:rsidP="00543243">
            <w:pPr>
              <w:spacing w:after="14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77567362" w14:textId="77777777" w:rsidTr="4E3D8B1E">
        <w:trPr>
          <w:trHeight w:hRule="exact" w:val="350"/>
        </w:trPr>
        <w:tc>
          <w:tcPr>
            <w:tcW w:w="6226" w:type="dxa"/>
            <w:vAlign w:val="center"/>
          </w:tcPr>
          <w:p w14:paraId="25B3D596" w14:textId="77777777" w:rsidR="00543243" w:rsidRPr="00051DB2" w:rsidRDefault="00543243" w:rsidP="00543243">
            <w:pPr>
              <w:tabs>
                <w:tab w:val="left" w:pos="936"/>
              </w:tabs>
              <w:spacing w:before="39" w:after="6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1.9</w:t>
            </w:r>
            <w:r w:rsidRPr="00051DB2">
              <w:rPr>
                <w:rFonts w:ascii="Arial" w:eastAsia="Arial" w:hAnsi="Arial"/>
                <w:color w:val="000000"/>
                <w:sz w:val="21"/>
              </w:rPr>
              <w:tab/>
              <w:t>Local Safety Procedures</w:t>
            </w:r>
          </w:p>
        </w:tc>
        <w:tc>
          <w:tcPr>
            <w:tcW w:w="1712" w:type="dxa"/>
          </w:tcPr>
          <w:p w14:paraId="7F1599AE"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7AB59F45" w14:textId="77777777" w:rsidR="00543243" w:rsidRPr="00051DB2" w:rsidRDefault="00543243" w:rsidP="00543243">
            <w:pPr>
              <w:ind w:left="720" w:hanging="576"/>
              <w:textAlignment w:val="baseline"/>
              <w:rPr>
                <w:rFonts w:ascii="Arial" w:eastAsia="Arial" w:hAnsi="Arial"/>
                <w:color w:val="000000"/>
                <w:sz w:val="24"/>
              </w:rPr>
            </w:pPr>
          </w:p>
        </w:tc>
        <w:tc>
          <w:tcPr>
            <w:tcW w:w="988" w:type="dxa"/>
          </w:tcPr>
          <w:p w14:paraId="24AC0C09"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26D24E8C" w14:textId="77777777" w:rsidTr="4E3D8B1E">
        <w:trPr>
          <w:trHeight w:hRule="exact" w:val="370"/>
        </w:trPr>
        <w:tc>
          <w:tcPr>
            <w:tcW w:w="6226" w:type="dxa"/>
            <w:vAlign w:val="center"/>
          </w:tcPr>
          <w:p w14:paraId="4A9566B2" w14:textId="77777777" w:rsidR="00543243" w:rsidRPr="00051DB2" w:rsidRDefault="00543243" w:rsidP="00543243">
            <w:pPr>
              <w:tabs>
                <w:tab w:val="left" w:pos="936"/>
              </w:tabs>
              <w:spacing w:after="80" w:line="270" w:lineRule="exact"/>
              <w:ind w:left="720" w:hanging="576"/>
              <w:textAlignment w:val="baseline"/>
              <w:rPr>
                <w:rFonts w:ascii="Arial" w:eastAsia="Arial" w:hAnsi="Arial"/>
                <w:color w:val="000000"/>
                <w:sz w:val="21"/>
              </w:rPr>
            </w:pPr>
            <w:r w:rsidRPr="00051DB2">
              <w:rPr>
                <w:rFonts w:ascii="Arial" w:eastAsia="Arial" w:hAnsi="Arial"/>
                <w:color w:val="000000"/>
                <w:sz w:val="21"/>
              </w:rPr>
              <w:t>1.10</w:t>
            </w:r>
            <w:r w:rsidRPr="00051DB2">
              <w:rPr>
                <w:rFonts w:ascii="Arial" w:eastAsia="Arial" w:hAnsi="Arial"/>
                <w:color w:val="000000"/>
                <w:sz w:val="21"/>
              </w:rPr>
              <w:tab/>
              <w:t>Safety Co-ordinators</w:t>
            </w:r>
          </w:p>
        </w:tc>
        <w:tc>
          <w:tcPr>
            <w:tcW w:w="1712" w:type="dxa"/>
          </w:tcPr>
          <w:p w14:paraId="60918A50" w14:textId="77777777" w:rsidR="00543243" w:rsidRPr="00051DB2" w:rsidRDefault="00543243" w:rsidP="00543243">
            <w:pPr>
              <w:spacing w:after="14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4A73FC20" w14:textId="77777777" w:rsidR="00543243" w:rsidRPr="00051DB2" w:rsidRDefault="00543243" w:rsidP="00543243">
            <w:pPr>
              <w:ind w:left="720" w:hanging="576"/>
              <w:textAlignment w:val="baseline"/>
              <w:rPr>
                <w:rFonts w:ascii="Arial" w:eastAsia="Arial" w:hAnsi="Arial"/>
                <w:color w:val="000000"/>
                <w:sz w:val="24"/>
              </w:rPr>
            </w:pPr>
          </w:p>
        </w:tc>
        <w:tc>
          <w:tcPr>
            <w:tcW w:w="988" w:type="dxa"/>
          </w:tcPr>
          <w:p w14:paraId="5E9C2207" w14:textId="77777777" w:rsidR="00543243" w:rsidRPr="00051DB2" w:rsidRDefault="00543243" w:rsidP="00543243">
            <w:pPr>
              <w:spacing w:after="14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29F1C0FB" w14:textId="77777777" w:rsidTr="4E3D8B1E">
        <w:trPr>
          <w:trHeight w:hRule="exact" w:val="350"/>
        </w:trPr>
        <w:tc>
          <w:tcPr>
            <w:tcW w:w="6226" w:type="dxa"/>
            <w:vAlign w:val="center"/>
          </w:tcPr>
          <w:p w14:paraId="6D1C08D4" w14:textId="77777777" w:rsidR="00543243" w:rsidRPr="00051DB2" w:rsidRDefault="00543243" w:rsidP="00543243">
            <w:pPr>
              <w:tabs>
                <w:tab w:val="left" w:pos="936"/>
              </w:tabs>
              <w:spacing w:before="39" w:after="6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1.11</w:t>
            </w:r>
            <w:r w:rsidRPr="00051DB2">
              <w:rPr>
                <w:rFonts w:ascii="Arial" w:eastAsia="Arial" w:hAnsi="Arial"/>
                <w:color w:val="000000"/>
                <w:sz w:val="21"/>
              </w:rPr>
              <w:tab/>
              <w:t>RISSP</w:t>
            </w:r>
          </w:p>
        </w:tc>
        <w:tc>
          <w:tcPr>
            <w:tcW w:w="1712" w:type="dxa"/>
          </w:tcPr>
          <w:p w14:paraId="678BA127"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72B243FC"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3BE70D30"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3C014EDA" w14:textId="77777777" w:rsidTr="4E3D8B1E">
        <w:trPr>
          <w:trHeight w:hRule="exact" w:val="370"/>
        </w:trPr>
        <w:tc>
          <w:tcPr>
            <w:tcW w:w="6226" w:type="dxa"/>
            <w:vAlign w:val="center"/>
          </w:tcPr>
          <w:p w14:paraId="3A852F28" w14:textId="77777777" w:rsidR="00543243" w:rsidRPr="00051DB2" w:rsidRDefault="00543243" w:rsidP="00543243">
            <w:pPr>
              <w:tabs>
                <w:tab w:val="left" w:pos="936"/>
              </w:tabs>
              <w:spacing w:before="44" w:after="80" w:line="245" w:lineRule="exact"/>
              <w:ind w:left="720" w:hanging="576"/>
              <w:textAlignment w:val="baseline"/>
              <w:rPr>
                <w:rFonts w:ascii="Arial" w:eastAsia="Arial" w:hAnsi="Arial"/>
                <w:color w:val="000000"/>
                <w:sz w:val="21"/>
              </w:rPr>
            </w:pPr>
            <w:r w:rsidRPr="00051DB2">
              <w:rPr>
                <w:rFonts w:ascii="Arial" w:eastAsia="Arial" w:hAnsi="Arial"/>
                <w:color w:val="000000"/>
                <w:sz w:val="21"/>
              </w:rPr>
              <w:t>1.12</w:t>
            </w:r>
            <w:r w:rsidRPr="00051DB2">
              <w:rPr>
                <w:rFonts w:ascii="Arial" w:eastAsia="Arial" w:hAnsi="Arial"/>
                <w:color w:val="000000"/>
                <w:sz w:val="21"/>
              </w:rPr>
              <w:tab/>
              <w:t>Telephone Numbers for Joint System Incidents</w:t>
            </w:r>
          </w:p>
        </w:tc>
        <w:tc>
          <w:tcPr>
            <w:tcW w:w="1712" w:type="dxa"/>
          </w:tcPr>
          <w:p w14:paraId="226EE06F" w14:textId="69600B35" w:rsidR="00543243" w:rsidRPr="00051DB2" w:rsidRDefault="00E80FBD" w:rsidP="00543243">
            <w:pPr>
              <w:spacing w:after="14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12A4C011" w14:textId="77777777" w:rsidR="00543243" w:rsidRPr="00051DB2" w:rsidRDefault="00543243" w:rsidP="00543243">
            <w:pPr>
              <w:spacing w:after="14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5569196D" w14:textId="77777777" w:rsidR="00543243" w:rsidRPr="00051DB2" w:rsidRDefault="00543243" w:rsidP="00543243">
            <w:pPr>
              <w:spacing w:after="14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1C70FBC5" w14:textId="77777777" w:rsidTr="4E3D8B1E">
        <w:trPr>
          <w:trHeight w:hRule="exact" w:val="350"/>
        </w:trPr>
        <w:tc>
          <w:tcPr>
            <w:tcW w:w="6226" w:type="dxa"/>
            <w:vAlign w:val="center"/>
          </w:tcPr>
          <w:p w14:paraId="193ADC63" w14:textId="77777777" w:rsidR="00543243" w:rsidRPr="00051DB2" w:rsidRDefault="00543243" w:rsidP="00543243">
            <w:pPr>
              <w:tabs>
                <w:tab w:val="left" w:pos="936"/>
              </w:tabs>
              <w:spacing w:before="44" w:after="56" w:line="245" w:lineRule="exact"/>
              <w:ind w:left="720" w:hanging="576"/>
              <w:textAlignment w:val="baseline"/>
              <w:rPr>
                <w:rFonts w:ascii="Arial" w:eastAsia="Arial" w:hAnsi="Arial"/>
                <w:color w:val="000000"/>
                <w:sz w:val="21"/>
              </w:rPr>
            </w:pPr>
            <w:r w:rsidRPr="00051DB2">
              <w:rPr>
                <w:rFonts w:ascii="Arial" w:eastAsia="Arial" w:hAnsi="Arial"/>
                <w:color w:val="000000"/>
                <w:sz w:val="21"/>
              </w:rPr>
              <w:t>1.13</w:t>
            </w:r>
            <w:r w:rsidRPr="00051DB2">
              <w:rPr>
                <w:rFonts w:ascii="Arial" w:eastAsia="Arial" w:hAnsi="Arial"/>
                <w:color w:val="000000"/>
                <w:sz w:val="21"/>
              </w:rPr>
              <w:tab/>
              <w:t xml:space="preserve">Contact Details (fax, </w:t>
            </w:r>
            <w:proofErr w:type="spellStart"/>
            <w:r w:rsidRPr="00051DB2">
              <w:rPr>
                <w:rFonts w:ascii="Arial" w:eastAsia="Arial" w:hAnsi="Arial"/>
                <w:color w:val="000000"/>
                <w:sz w:val="21"/>
              </w:rPr>
              <w:t>tel</w:t>
            </w:r>
            <w:proofErr w:type="spellEnd"/>
            <w:r w:rsidRPr="00051DB2">
              <w:rPr>
                <w:rFonts w:ascii="Arial" w:eastAsia="Arial" w:hAnsi="Arial"/>
                <w:color w:val="000000"/>
                <w:sz w:val="21"/>
              </w:rPr>
              <w:t>, email)</w:t>
            </w:r>
          </w:p>
        </w:tc>
        <w:tc>
          <w:tcPr>
            <w:tcW w:w="1712" w:type="dxa"/>
          </w:tcPr>
          <w:p w14:paraId="0225779E" w14:textId="634A553D" w:rsidR="00543243" w:rsidRPr="00051DB2" w:rsidRDefault="00E80FBD"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726A9DF8"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7F3B2E6D"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4A29572E" w14:textId="77777777" w:rsidTr="4E3D8B1E">
        <w:trPr>
          <w:trHeight w:hRule="exact" w:val="670"/>
        </w:trPr>
        <w:tc>
          <w:tcPr>
            <w:tcW w:w="6226" w:type="dxa"/>
            <w:vAlign w:val="center"/>
          </w:tcPr>
          <w:p w14:paraId="357764E5" w14:textId="78661EE3" w:rsidR="001A4789" w:rsidRPr="001A4789" w:rsidRDefault="00543243" w:rsidP="00784DD9">
            <w:pPr>
              <w:tabs>
                <w:tab w:val="right" w:pos="6120"/>
              </w:tabs>
              <w:spacing w:before="44" w:after="80" w:line="245" w:lineRule="exact"/>
              <w:ind w:left="576" w:hanging="576"/>
              <w:textAlignment w:val="baseline"/>
              <w:rPr>
                <w:rFonts w:ascii="Arial" w:eastAsia="Arial" w:hAnsi="Arial" w:cs="Arial"/>
                <w:color w:val="000000"/>
                <w:sz w:val="21"/>
                <w:szCs w:val="21"/>
              </w:rPr>
            </w:pPr>
            <w:r w:rsidRPr="00051DB2">
              <w:rPr>
                <w:rFonts w:ascii="Arial" w:eastAsia="Arial" w:hAnsi="Arial"/>
                <w:color w:val="000000"/>
                <w:sz w:val="21"/>
              </w:rPr>
              <w:t>1.14</w:t>
            </w:r>
            <w:r w:rsidRPr="00051DB2">
              <w:rPr>
                <w:rFonts w:ascii="Arial" w:eastAsia="Arial" w:hAnsi="Arial"/>
                <w:color w:val="000000"/>
                <w:sz w:val="21"/>
              </w:rPr>
              <w:tab/>
            </w:r>
            <w:r w:rsidR="001A4789" w:rsidRPr="00784DD9">
              <w:rPr>
                <w:rFonts w:ascii="Arial" w:hAnsi="Arial" w:cs="Arial"/>
                <w:sz w:val="21"/>
                <w:szCs w:val="21"/>
              </w:rPr>
              <w:t xml:space="preserve">Restoration Plan (incl. </w:t>
            </w:r>
            <w:r w:rsidR="00661BD9">
              <w:rPr>
                <w:rFonts w:ascii="Arial" w:hAnsi="Arial" w:cs="Arial"/>
                <w:sz w:val="21"/>
                <w:szCs w:val="21"/>
              </w:rPr>
              <w:t xml:space="preserve">wider contribution to </w:t>
            </w:r>
            <w:r w:rsidR="00784DD9">
              <w:rPr>
                <w:rFonts w:ascii="Arial" w:hAnsi="Arial" w:cs="Arial"/>
                <w:sz w:val="21"/>
                <w:szCs w:val="21"/>
              </w:rPr>
              <w:t xml:space="preserve">wider </w:t>
            </w:r>
            <w:r w:rsidR="001A4789" w:rsidRPr="00784DD9">
              <w:rPr>
                <w:rFonts w:ascii="Arial" w:hAnsi="Arial" w:cs="Arial"/>
                <w:sz w:val="21"/>
                <w:szCs w:val="21"/>
              </w:rPr>
              <w:t>System Restoration if applicable)</w:t>
            </w:r>
          </w:p>
        </w:tc>
        <w:tc>
          <w:tcPr>
            <w:tcW w:w="1712" w:type="dxa"/>
          </w:tcPr>
          <w:p w14:paraId="4066851A" w14:textId="77777777" w:rsidR="00543243" w:rsidRPr="00051DB2" w:rsidRDefault="00543243" w:rsidP="00543243">
            <w:pPr>
              <w:spacing w:after="14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380CFD1A" w14:textId="77777777" w:rsidR="00543243" w:rsidRPr="00051DB2" w:rsidRDefault="00543243" w:rsidP="00543243">
            <w:pPr>
              <w:spacing w:after="14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6556B34C" w14:textId="77777777" w:rsidR="00543243" w:rsidRPr="00051DB2" w:rsidRDefault="00543243" w:rsidP="00543243">
            <w:pPr>
              <w:spacing w:after="14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40DC1E14" w14:textId="77777777" w:rsidTr="4E3D8B1E">
        <w:trPr>
          <w:trHeight w:hRule="exact" w:val="566"/>
        </w:trPr>
        <w:tc>
          <w:tcPr>
            <w:tcW w:w="6226" w:type="dxa"/>
            <w:vAlign w:val="center"/>
          </w:tcPr>
          <w:p w14:paraId="2F02611E" w14:textId="77777777" w:rsidR="00543243" w:rsidRPr="00051DB2" w:rsidRDefault="00543243" w:rsidP="00543243">
            <w:pPr>
              <w:tabs>
                <w:tab w:val="left" w:pos="936"/>
              </w:tabs>
              <w:spacing w:before="44" w:after="56" w:line="245" w:lineRule="exact"/>
              <w:ind w:left="720" w:hanging="576"/>
              <w:textAlignment w:val="baseline"/>
              <w:rPr>
                <w:rFonts w:ascii="Arial" w:eastAsia="Arial" w:hAnsi="Arial"/>
                <w:color w:val="000000"/>
                <w:sz w:val="21"/>
              </w:rPr>
            </w:pPr>
            <w:r w:rsidRPr="00051DB2">
              <w:rPr>
                <w:rFonts w:ascii="Arial" w:eastAsia="Arial" w:hAnsi="Arial"/>
                <w:color w:val="000000"/>
                <w:sz w:val="21"/>
              </w:rPr>
              <w:t>1.15</w:t>
            </w:r>
            <w:r w:rsidRPr="00051DB2">
              <w:rPr>
                <w:rFonts w:ascii="Arial" w:eastAsia="Arial" w:hAnsi="Arial"/>
                <w:color w:val="000000"/>
                <w:sz w:val="21"/>
              </w:rPr>
              <w:tab/>
              <w:t>Maintenance Standards</w:t>
            </w:r>
          </w:p>
        </w:tc>
        <w:tc>
          <w:tcPr>
            <w:tcW w:w="1712" w:type="dxa"/>
          </w:tcPr>
          <w:p w14:paraId="09549AD6"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0DC4BC8B"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4F81C7D5"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bl>
    <w:p w14:paraId="577ACE17" w14:textId="77777777" w:rsidR="00543243" w:rsidRPr="00051DB2" w:rsidRDefault="00543243" w:rsidP="00543243">
      <w:pPr>
        <w:ind w:left="720" w:hanging="576"/>
        <w:sectPr w:rsidR="00543243" w:rsidRPr="00051DB2">
          <w:footerReference w:type="default" r:id="rId30"/>
          <w:pgSz w:w="11904" w:h="16834"/>
          <w:pgMar w:top="680" w:right="2168" w:bottom="678" w:left="1296" w:header="720" w:footer="720" w:gutter="0"/>
          <w:cols w:space="720"/>
        </w:sectPr>
      </w:pPr>
    </w:p>
    <w:p w14:paraId="1D41269E" w14:textId="6D0A0838" w:rsidR="00543243" w:rsidRPr="00051DB2" w:rsidRDefault="00543243" w:rsidP="00543243">
      <w:pPr>
        <w:spacing w:after="468" w:line="304" w:lineRule="exact"/>
        <w:ind w:left="720" w:right="3168" w:hanging="576"/>
        <w:textAlignment w:val="baseline"/>
        <w:rPr>
          <w:rFonts w:ascii="Arial" w:eastAsia="Arial" w:hAnsi="Arial"/>
          <w:color w:val="000000"/>
          <w:sz w:val="21"/>
        </w:rPr>
      </w:pPr>
    </w:p>
    <w:tbl>
      <w:tblPr>
        <w:tblW w:w="9484" w:type="dxa"/>
        <w:tblInd w:w="5" w:type="dxa"/>
        <w:tblLayout w:type="fixed"/>
        <w:tblCellMar>
          <w:left w:w="0" w:type="dxa"/>
          <w:right w:w="0" w:type="dxa"/>
        </w:tblCellMar>
        <w:tblLook w:val="0000" w:firstRow="0" w:lastRow="0" w:firstColumn="0" w:lastColumn="0" w:noHBand="0" w:noVBand="0"/>
      </w:tblPr>
      <w:tblGrid>
        <w:gridCol w:w="6226"/>
        <w:gridCol w:w="1840"/>
        <w:gridCol w:w="709"/>
        <w:gridCol w:w="709"/>
      </w:tblGrid>
      <w:tr w:rsidR="00543243" w:rsidRPr="00051DB2" w14:paraId="6752C0C6" w14:textId="77777777" w:rsidTr="00A62B07">
        <w:trPr>
          <w:trHeight w:hRule="exact" w:val="653"/>
        </w:trPr>
        <w:tc>
          <w:tcPr>
            <w:tcW w:w="6226" w:type="dxa"/>
            <w:tcBorders>
              <w:top w:val="single" w:sz="7" w:space="0" w:color="000000"/>
              <w:left w:val="single" w:sz="7" w:space="0" w:color="000000"/>
              <w:bottom w:val="single" w:sz="7" w:space="0" w:color="000000"/>
              <w:right w:val="single" w:sz="7" w:space="0" w:color="000000"/>
            </w:tcBorders>
            <w:vAlign w:val="center"/>
          </w:tcPr>
          <w:p w14:paraId="67734234" w14:textId="77777777" w:rsidR="00543243" w:rsidRPr="00051DB2" w:rsidRDefault="00543243" w:rsidP="00543243">
            <w:pPr>
              <w:spacing w:before="217" w:after="152" w:line="274" w:lineRule="exact"/>
              <w:ind w:left="720" w:hanging="576"/>
              <w:textAlignment w:val="baseline"/>
              <w:rPr>
                <w:rFonts w:ascii="Arial" w:eastAsia="Arial" w:hAnsi="Arial"/>
                <w:b/>
                <w:color w:val="000000"/>
                <w:sz w:val="24"/>
              </w:rPr>
            </w:pPr>
            <w:r w:rsidRPr="00051DB2">
              <w:rPr>
                <w:rFonts w:ascii="Arial" w:eastAsia="Arial" w:hAnsi="Arial"/>
                <w:b/>
                <w:color w:val="000000"/>
                <w:sz w:val="24"/>
              </w:rPr>
              <w:t>Part 2: Connection Technical Data</w:t>
            </w:r>
          </w:p>
        </w:tc>
        <w:tc>
          <w:tcPr>
            <w:tcW w:w="1840" w:type="dxa"/>
            <w:tcBorders>
              <w:top w:val="single" w:sz="7" w:space="0" w:color="000000"/>
              <w:left w:val="single" w:sz="7" w:space="0" w:color="000000"/>
              <w:bottom w:val="single" w:sz="7" w:space="0" w:color="000000"/>
              <w:right w:val="single" w:sz="7" w:space="0" w:color="000000"/>
            </w:tcBorders>
          </w:tcPr>
          <w:p w14:paraId="4BBFB7AE"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14F6728B"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4D94FA4A"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329BB499"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6CBA483D" w14:textId="77777777" w:rsidR="00543243" w:rsidRPr="00051DB2" w:rsidRDefault="00543243" w:rsidP="00543243">
            <w:pPr>
              <w:tabs>
                <w:tab w:val="left" w:pos="936"/>
              </w:tabs>
              <w:spacing w:before="39" w:after="52" w:line="244" w:lineRule="exact"/>
              <w:ind w:left="720" w:hanging="576"/>
              <w:textAlignment w:val="baseline"/>
              <w:rPr>
                <w:rFonts w:ascii="Arial" w:eastAsia="Arial" w:hAnsi="Arial"/>
                <w:color w:val="000000"/>
                <w:sz w:val="21"/>
              </w:rPr>
            </w:pPr>
            <w:r w:rsidRPr="00051DB2">
              <w:rPr>
                <w:rFonts w:ascii="Arial" w:eastAsia="Arial" w:hAnsi="Arial"/>
                <w:color w:val="000000"/>
                <w:sz w:val="21"/>
              </w:rPr>
              <w:t>2.1</w:t>
            </w:r>
            <w:r w:rsidRPr="00051DB2">
              <w:rPr>
                <w:rFonts w:ascii="Arial" w:eastAsia="Arial" w:hAnsi="Arial"/>
                <w:color w:val="000000"/>
                <w:sz w:val="21"/>
              </w:rPr>
              <w:tab/>
              <w:t>CATO System Data</w:t>
            </w:r>
          </w:p>
        </w:tc>
        <w:tc>
          <w:tcPr>
            <w:tcW w:w="1840" w:type="dxa"/>
            <w:tcBorders>
              <w:top w:val="single" w:sz="7" w:space="0" w:color="000000"/>
              <w:left w:val="single" w:sz="7" w:space="0" w:color="000000"/>
              <w:bottom w:val="single" w:sz="7" w:space="0" w:color="000000"/>
              <w:right w:val="single" w:sz="7" w:space="0" w:color="000000"/>
            </w:tcBorders>
          </w:tcPr>
          <w:p w14:paraId="417243F9"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57A66C04"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268AB703"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791B667A"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1A6C2880" w14:textId="77777777" w:rsidR="00543243" w:rsidRPr="00051DB2" w:rsidRDefault="00543243" w:rsidP="00543243">
            <w:pPr>
              <w:tabs>
                <w:tab w:val="left" w:pos="1224"/>
              </w:tabs>
              <w:spacing w:before="59"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2.1.1</w:t>
            </w:r>
            <w:r w:rsidRPr="00051DB2">
              <w:rPr>
                <w:rFonts w:ascii="Arial" w:eastAsia="Arial" w:hAnsi="Arial"/>
                <w:color w:val="000000"/>
                <w:sz w:val="21"/>
              </w:rPr>
              <w:tab/>
              <w:t>CATO System Configuration Data</w:t>
            </w:r>
          </w:p>
        </w:tc>
        <w:tc>
          <w:tcPr>
            <w:tcW w:w="1840" w:type="dxa"/>
            <w:tcBorders>
              <w:top w:val="single" w:sz="7" w:space="0" w:color="000000"/>
              <w:left w:val="single" w:sz="7" w:space="0" w:color="000000"/>
              <w:bottom w:val="single" w:sz="7" w:space="0" w:color="000000"/>
              <w:right w:val="single" w:sz="7" w:space="0" w:color="000000"/>
            </w:tcBorders>
          </w:tcPr>
          <w:p w14:paraId="425A84F3"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25AB3EF0"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359A3CCD"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562BE913"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2B3746A4" w14:textId="77777777" w:rsidR="00543243" w:rsidRPr="00051DB2" w:rsidRDefault="00543243" w:rsidP="00543243">
            <w:pPr>
              <w:spacing w:before="39" w:after="52" w:line="244" w:lineRule="exact"/>
              <w:ind w:left="720" w:hanging="576"/>
              <w:textAlignment w:val="baseline"/>
              <w:rPr>
                <w:rFonts w:ascii="Arial" w:eastAsia="Arial" w:hAnsi="Arial"/>
                <w:color w:val="000000"/>
                <w:sz w:val="21"/>
              </w:rPr>
            </w:pPr>
            <w:r w:rsidRPr="00051DB2">
              <w:rPr>
                <w:rFonts w:ascii="Arial" w:eastAsia="Arial" w:hAnsi="Arial"/>
                <w:color w:val="000000"/>
                <w:sz w:val="21"/>
              </w:rPr>
              <w:t>CATO System Layout &amp; Single Line Diagram</w:t>
            </w:r>
          </w:p>
        </w:tc>
        <w:tc>
          <w:tcPr>
            <w:tcW w:w="1840" w:type="dxa"/>
            <w:tcBorders>
              <w:top w:val="single" w:sz="7" w:space="0" w:color="000000"/>
              <w:left w:val="single" w:sz="7" w:space="0" w:color="000000"/>
              <w:bottom w:val="single" w:sz="7" w:space="0" w:color="000000"/>
              <w:right w:val="single" w:sz="7" w:space="0" w:color="000000"/>
            </w:tcBorders>
          </w:tcPr>
          <w:p w14:paraId="029DBFD9"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78D59922"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5609B20"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3D055B49"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6D995E8F" w14:textId="515AC34D" w:rsidR="00543243" w:rsidRPr="00051DB2" w:rsidRDefault="00543243" w:rsidP="00543243">
            <w:pPr>
              <w:spacing w:before="59"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Reactive Compensation</w:t>
            </w:r>
            <w:r w:rsidR="0050533E">
              <w:rPr>
                <w:rFonts w:ascii="Arial" w:eastAsia="Arial" w:hAnsi="Arial"/>
                <w:color w:val="000000"/>
                <w:sz w:val="21"/>
              </w:rPr>
              <w:t xml:space="preserve"> (as applicable)</w:t>
            </w:r>
          </w:p>
        </w:tc>
        <w:tc>
          <w:tcPr>
            <w:tcW w:w="1840" w:type="dxa"/>
            <w:tcBorders>
              <w:top w:val="single" w:sz="7" w:space="0" w:color="000000"/>
              <w:left w:val="single" w:sz="7" w:space="0" w:color="000000"/>
              <w:bottom w:val="single" w:sz="7" w:space="0" w:color="000000"/>
              <w:right w:val="single" w:sz="7" w:space="0" w:color="000000"/>
            </w:tcBorders>
          </w:tcPr>
          <w:p w14:paraId="2FCD79EE"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78CB5B2D"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2C75C4A3"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29F258B6"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118BD098" w14:textId="77777777" w:rsidR="00543243" w:rsidRPr="00051DB2" w:rsidRDefault="00543243" w:rsidP="00543243">
            <w:pPr>
              <w:spacing w:before="44" w:after="47" w:line="244" w:lineRule="exact"/>
              <w:ind w:left="720" w:hanging="576"/>
              <w:textAlignment w:val="baseline"/>
              <w:rPr>
                <w:rFonts w:ascii="Arial" w:eastAsia="Arial" w:hAnsi="Arial"/>
                <w:color w:val="000000"/>
                <w:sz w:val="21"/>
              </w:rPr>
            </w:pPr>
            <w:r w:rsidRPr="00051DB2">
              <w:rPr>
                <w:rFonts w:ascii="Arial" w:eastAsia="Arial" w:hAnsi="Arial"/>
                <w:color w:val="000000"/>
                <w:sz w:val="21"/>
              </w:rPr>
              <w:t>Substation Infrastructure</w:t>
            </w:r>
          </w:p>
        </w:tc>
        <w:tc>
          <w:tcPr>
            <w:tcW w:w="1840" w:type="dxa"/>
            <w:tcBorders>
              <w:top w:val="single" w:sz="7" w:space="0" w:color="000000"/>
              <w:left w:val="single" w:sz="7" w:space="0" w:color="000000"/>
              <w:bottom w:val="single" w:sz="7" w:space="0" w:color="000000"/>
              <w:right w:val="single" w:sz="7" w:space="0" w:color="000000"/>
            </w:tcBorders>
          </w:tcPr>
          <w:p w14:paraId="3BCE1F3A"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6D90BCE6"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64ABB2AC"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055BE5E3"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51420AFE" w14:textId="77777777" w:rsidR="00543243" w:rsidRPr="00051DB2" w:rsidRDefault="00543243" w:rsidP="00543243">
            <w:pPr>
              <w:spacing w:before="59"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Circuit Parameters</w:t>
            </w:r>
          </w:p>
        </w:tc>
        <w:tc>
          <w:tcPr>
            <w:tcW w:w="1840" w:type="dxa"/>
            <w:tcBorders>
              <w:top w:val="single" w:sz="7" w:space="0" w:color="000000"/>
              <w:left w:val="single" w:sz="7" w:space="0" w:color="000000"/>
              <w:bottom w:val="single" w:sz="7" w:space="0" w:color="000000"/>
              <w:right w:val="single" w:sz="7" w:space="0" w:color="000000"/>
            </w:tcBorders>
          </w:tcPr>
          <w:p w14:paraId="6DAC9A0C"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119EAE28"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0F8BE84F"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6A5B510E"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318ED802" w14:textId="77777777" w:rsidR="00543243" w:rsidRPr="00051DB2" w:rsidRDefault="00543243" w:rsidP="00543243">
            <w:pPr>
              <w:spacing w:before="44" w:after="47" w:line="244" w:lineRule="exact"/>
              <w:ind w:left="720" w:hanging="576"/>
              <w:textAlignment w:val="baseline"/>
              <w:rPr>
                <w:rFonts w:ascii="Arial" w:eastAsia="Arial" w:hAnsi="Arial"/>
                <w:color w:val="000000"/>
                <w:sz w:val="21"/>
              </w:rPr>
            </w:pPr>
            <w:r w:rsidRPr="00051DB2">
              <w:rPr>
                <w:rFonts w:ascii="Arial" w:eastAsia="Arial" w:hAnsi="Arial"/>
                <w:color w:val="000000"/>
                <w:sz w:val="21"/>
              </w:rPr>
              <w:t>Transformer Data</w:t>
            </w:r>
          </w:p>
        </w:tc>
        <w:tc>
          <w:tcPr>
            <w:tcW w:w="1840" w:type="dxa"/>
            <w:tcBorders>
              <w:top w:val="single" w:sz="7" w:space="0" w:color="000000"/>
              <w:left w:val="single" w:sz="7" w:space="0" w:color="000000"/>
              <w:bottom w:val="single" w:sz="7" w:space="0" w:color="000000"/>
              <w:right w:val="single" w:sz="7" w:space="0" w:color="000000"/>
            </w:tcBorders>
          </w:tcPr>
          <w:p w14:paraId="50019473"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67A8E3CE"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5538427B"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7345A6E8"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4C418743" w14:textId="77777777" w:rsidR="00543243" w:rsidRPr="00051DB2" w:rsidRDefault="00543243" w:rsidP="00543243">
            <w:pPr>
              <w:spacing w:before="64" w:after="52" w:line="244" w:lineRule="exact"/>
              <w:ind w:left="720" w:hanging="576"/>
              <w:textAlignment w:val="baseline"/>
              <w:rPr>
                <w:rFonts w:ascii="Arial" w:eastAsia="Arial" w:hAnsi="Arial"/>
                <w:color w:val="000000"/>
                <w:sz w:val="21"/>
              </w:rPr>
            </w:pPr>
            <w:r w:rsidRPr="00051DB2">
              <w:rPr>
                <w:rFonts w:ascii="Arial" w:eastAsia="Arial" w:hAnsi="Arial"/>
                <w:color w:val="000000"/>
                <w:sz w:val="21"/>
              </w:rPr>
              <w:t>Switchgear Data</w:t>
            </w:r>
          </w:p>
        </w:tc>
        <w:tc>
          <w:tcPr>
            <w:tcW w:w="1840" w:type="dxa"/>
            <w:tcBorders>
              <w:top w:val="single" w:sz="7" w:space="0" w:color="000000"/>
              <w:left w:val="single" w:sz="7" w:space="0" w:color="000000"/>
              <w:bottom w:val="single" w:sz="7" w:space="0" w:color="000000"/>
              <w:right w:val="single" w:sz="7" w:space="0" w:color="000000"/>
            </w:tcBorders>
          </w:tcPr>
          <w:p w14:paraId="08EEF4E1"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5234FF8E"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563CBDAE"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1DFC8932" w14:textId="77777777" w:rsidTr="00A62B0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5221054C" w14:textId="77777777" w:rsidR="00543243" w:rsidRPr="00051DB2" w:rsidRDefault="00543243" w:rsidP="00543243">
            <w:pPr>
              <w:tabs>
                <w:tab w:val="left" w:pos="1224"/>
              </w:tabs>
              <w:spacing w:before="44" w:after="62" w:line="244" w:lineRule="exact"/>
              <w:ind w:left="720" w:hanging="576"/>
              <w:textAlignment w:val="baseline"/>
              <w:rPr>
                <w:rFonts w:ascii="Arial" w:eastAsia="Arial" w:hAnsi="Arial"/>
                <w:color w:val="000000"/>
                <w:sz w:val="21"/>
              </w:rPr>
            </w:pPr>
            <w:r w:rsidRPr="00051DB2">
              <w:rPr>
                <w:rFonts w:ascii="Arial" w:eastAsia="Arial" w:hAnsi="Arial"/>
                <w:color w:val="000000"/>
                <w:sz w:val="21"/>
              </w:rPr>
              <w:t>2.1.2</w:t>
            </w:r>
            <w:r w:rsidRPr="00051DB2">
              <w:rPr>
                <w:rFonts w:ascii="Arial" w:eastAsia="Arial" w:hAnsi="Arial"/>
                <w:color w:val="000000"/>
                <w:sz w:val="21"/>
              </w:rPr>
              <w:tab/>
              <w:t>Protection Systems</w:t>
            </w:r>
          </w:p>
        </w:tc>
        <w:tc>
          <w:tcPr>
            <w:tcW w:w="1840" w:type="dxa"/>
            <w:tcBorders>
              <w:top w:val="single" w:sz="7" w:space="0" w:color="000000"/>
              <w:left w:val="single" w:sz="7" w:space="0" w:color="000000"/>
              <w:bottom w:val="single" w:sz="7" w:space="0" w:color="000000"/>
              <w:right w:val="single" w:sz="7" w:space="0" w:color="000000"/>
            </w:tcBorders>
          </w:tcPr>
          <w:p w14:paraId="57D5078E"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228FAF59"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7D46BE39"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7D5F2120"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7C27F9A2" w14:textId="77777777" w:rsidR="00543243" w:rsidRPr="00051DB2" w:rsidRDefault="00543243" w:rsidP="00543243">
            <w:pPr>
              <w:spacing w:before="59" w:after="52" w:line="244" w:lineRule="exact"/>
              <w:ind w:left="720" w:hanging="576"/>
              <w:textAlignment w:val="baseline"/>
              <w:rPr>
                <w:rFonts w:ascii="Arial" w:eastAsia="Arial" w:hAnsi="Arial"/>
                <w:color w:val="000000"/>
                <w:sz w:val="21"/>
              </w:rPr>
            </w:pPr>
            <w:r w:rsidRPr="00051DB2">
              <w:rPr>
                <w:rFonts w:ascii="Arial" w:eastAsia="Arial" w:hAnsi="Arial"/>
                <w:color w:val="000000"/>
                <w:sz w:val="21"/>
              </w:rPr>
              <w:t>CATO System protection and settings</w:t>
            </w:r>
          </w:p>
        </w:tc>
        <w:tc>
          <w:tcPr>
            <w:tcW w:w="1840" w:type="dxa"/>
            <w:tcBorders>
              <w:top w:val="single" w:sz="7" w:space="0" w:color="000000"/>
              <w:left w:val="single" w:sz="7" w:space="0" w:color="000000"/>
              <w:bottom w:val="single" w:sz="7" w:space="0" w:color="000000"/>
              <w:right w:val="single" w:sz="7" w:space="0" w:color="000000"/>
            </w:tcBorders>
          </w:tcPr>
          <w:p w14:paraId="24A0BE14" w14:textId="77777777" w:rsidR="00543243" w:rsidRPr="00051DB2" w:rsidRDefault="00543243" w:rsidP="00543243">
            <w:pPr>
              <w:spacing w:after="13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45A8D36A" w14:textId="77777777" w:rsidR="00543243" w:rsidRPr="00051DB2" w:rsidRDefault="00543243" w:rsidP="00543243">
            <w:pPr>
              <w:spacing w:after="13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78C374A7" w14:textId="77777777" w:rsidR="00543243" w:rsidRPr="00051DB2" w:rsidRDefault="00543243" w:rsidP="00543243">
            <w:pPr>
              <w:spacing w:after="13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5A839730" w14:textId="77777777" w:rsidTr="00A62B0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4586CF92" w14:textId="77777777" w:rsidR="00543243" w:rsidRPr="00051DB2" w:rsidRDefault="00543243" w:rsidP="00543243">
            <w:pPr>
              <w:spacing w:before="44" w:after="62" w:line="244" w:lineRule="exact"/>
              <w:ind w:left="720" w:hanging="576"/>
              <w:textAlignment w:val="baseline"/>
              <w:rPr>
                <w:rFonts w:ascii="Arial" w:eastAsia="Arial" w:hAnsi="Arial"/>
                <w:color w:val="000000"/>
                <w:sz w:val="21"/>
              </w:rPr>
            </w:pPr>
            <w:r w:rsidRPr="00051DB2">
              <w:rPr>
                <w:rFonts w:ascii="Arial" w:eastAsia="Arial" w:hAnsi="Arial"/>
                <w:color w:val="000000"/>
                <w:sz w:val="21"/>
              </w:rPr>
              <w:t>CATO System Auto Reclose facilities &amp; settings</w:t>
            </w:r>
          </w:p>
        </w:tc>
        <w:tc>
          <w:tcPr>
            <w:tcW w:w="1840" w:type="dxa"/>
            <w:tcBorders>
              <w:top w:val="single" w:sz="7" w:space="0" w:color="000000"/>
              <w:left w:val="single" w:sz="7" w:space="0" w:color="000000"/>
              <w:bottom w:val="single" w:sz="7" w:space="0" w:color="000000"/>
              <w:right w:val="single" w:sz="7" w:space="0" w:color="000000"/>
            </w:tcBorders>
          </w:tcPr>
          <w:p w14:paraId="5FD5F31F" w14:textId="77777777" w:rsidR="00543243" w:rsidRPr="00051DB2" w:rsidRDefault="00543243" w:rsidP="00543243">
            <w:pPr>
              <w:spacing w:after="12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2DDCD95C" w14:textId="77777777" w:rsidR="00543243" w:rsidRPr="00051DB2" w:rsidRDefault="00543243" w:rsidP="00543243">
            <w:pPr>
              <w:spacing w:after="12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0C8B63E2" w14:textId="77777777" w:rsidR="00543243" w:rsidRPr="00051DB2" w:rsidRDefault="00543243" w:rsidP="00543243">
            <w:pPr>
              <w:spacing w:after="12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4FEB0CC7"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054BEE39" w14:textId="77777777" w:rsidR="00543243" w:rsidRPr="00051DB2" w:rsidRDefault="00543243" w:rsidP="00543243">
            <w:pPr>
              <w:spacing w:before="59" w:after="66" w:line="244" w:lineRule="exact"/>
              <w:ind w:left="720" w:hanging="576"/>
              <w:textAlignment w:val="baseline"/>
              <w:rPr>
                <w:rFonts w:ascii="Arial" w:eastAsia="Arial" w:hAnsi="Arial"/>
                <w:color w:val="000000"/>
                <w:sz w:val="21"/>
              </w:rPr>
            </w:pPr>
            <w:r w:rsidRPr="00051DB2">
              <w:rPr>
                <w:rFonts w:ascii="Arial" w:eastAsia="Arial" w:hAnsi="Arial"/>
                <w:color w:val="000000"/>
                <w:sz w:val="21"/>
              </w:rPr>
              <w:t>CATO System protection and settings</w:t>
            </w:r>
          </w:p>
        </w:tc>
        <w:tc>
          <w:tcPr>
            <w:tcW w:w="1840" w:type="dxa"/>
            <w:tcBorders>
              <w:top w:val="single" w:sz="7" w:space="0" w:color="000000"/>
              <w:left w:val="single" w:sz="7" w:space="0" w:color="000000"/>
              <w:bottom w:val="single" w:sz="7" w:space="0" w:color="000000"/>
              <w:right w:val="single" w:sz="7" w:space="0" w:color="000000"/>
            </w:tcBorders>
          </w:tcPr>
          <w:p w14:paraId="4CFEB5C1"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628F9E07"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AAE687B"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173797BD"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0755FCD2" w14:textId="77777777" w:rsidR="00543243" w:rsidRPr="00051DB2" w:rsidRDefault="00543243" w:rsidP="00543243">
            <w:pPr>
              <w:spacing w:before="39" w:after="62" w:line="244" w:lineRule="exact"/>
              <w:ind w:left="720" w:hanging="576"/>
              <w:textAlignment w:val="baseline"/>
              <w:rPr>
                <w:rFonts w:ascii="Arial" w:eastAsia="Arial" w:hAnsi="Arial"/>
                <w:color w:val="000000"/>
                <w:sz w:val="21"/>
              </w:rPr>
            </w:pPr>
            <w:r w:rsidRPr="00051DB2">
              <w:rPr>
                <w:rFonts w:ascii="Arial" w:eastAsia="Arial" w:hAnsi="Arial"/>
                <w:color w:val="000000"/>
                <w:sz w:val="21"/>
              </w:rPr>
              <w:t>Circuit Breaker Fail</w:t>
            </w:r>
          </w:p>
        </w:tc>
        <w:tc>
          <w:tcPr>
            <w:tcW w:w="1840" w:type="dxa"/>
            <w:tcBorders>
              <w:top w:val="single" w:sz="7" w:space="0" w:color="000000"/>
              <w:left w:val="single" w:sz="7" w:space="0" w:color="000000"/>
              <w:bottom w:val="single" w:sz="7" w:space="0" w:color="000000"/>
              <w:right w:val="single" w:sz="7" w:space="0" w:color="000000"/>
            </w:tcBorders>
          </w:tcPr>
          <w:p w14:paraId="08D0C58E"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4C379414"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0B38A5A6"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3644F87F"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4AC4FD9C" w14:textId="77777777" w:rsidR="00543243" w:rsidRPr="00051DB2" w:rsidRDefault="00543243" w:rsidP="00543243">
            <w:pPr>
              <w:spacing w:before="59" w:after="66" w:line="244" w:lineRule="exact"/>
              <w:ind w:left="720" w:hanging="576"/>
              <w:textAlignment w:val="baseline"/>
              <w:rPr>
                <w:rFonts w:ascii="Arial" w:eastAsia="Arial" w:hAnsi="Arial"/>
                <w:color w:val="000000"/>
                <w:sz w:val="21"/>
              </w:rPr>
            </w:pPr>
          </w:p>
        </w:tc>
        <w:tc>
          <w:tcPr>
            <w:tcW w:w="1840" w:type="dxa"/>
            <w:tcBorders>
              <w:top w:val="single" w:sz="7" w:space="0" w:color="000000"/>
              <w:left w:val="single" w:sz="7" w:space="0" w:color="000000"/>
              <w:bottom w:val="single" w:sz="7" w:space="0" w:color="000000"/>
              <w:right w:val="single" w:sz="7" w:space="0" w:color="000000"/>
            </w:tcBorders>
          </w:tcPr>
          <w:p w14:paraId="02421C3F"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3D4256CF"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5090657"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7493CBB2"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0EFDDF28" w14:textId="77777777" w:rsidR="00543243" w:rsidRPr="00051DB2" w:rsidRDefault="00543243" w:rsidP="00543243">
            <w:pPr>
              <w:spacing w:before="39" w:after="62" w:line="244" w:lineRule="exact"/>
              <w:ind w:left="720" w:hanging="576"/>
              <w:textAlignment w:val="baseline"/>
              <w:rPr>
                <w:rFonts w:ascii="Arial" w:eastAsia="Arial" w:hAnsi="Arial"/>
                <w:color w:val="000000"/>
                <w:sz w:val="21"/>
              </w:rPr>
            </w:pPr>
            <w:r w:rsidRPr="00051DB2">
              <w:rPr>
                <w:rFonts w:ascii="Arial" w:eastAsia="Arial" w:hAnsi="Arial"/>
                <w:color w:val="000000"/>
                <w:sz w:val="21"/>
              </w:rPr>
              <w:t>System Fault Clearance Times</w:t>
            </w:r>
          </w:p>
        </w:tc>
        <w:tc>
          <w:tcPr>
            <w:tcW w:w="1840" w:type="dxa"/>
            <w:tcBorders>
              <w:top w:val="single" w:sz="7" w:space="0" w:color="000000"/>
              <w:left w:val="single" w:sz="7" w:space="0" w:color="000000"/>
              <w:bottom w:val="single" w:sz="7" w:space="0" w:color="000000"/>
              <w:right w:val="single" w:sz="7" w:space="0" w:color="000000"/>
            </w:tcBorders>
          </w:tcPr>
          <w:p w14:paraId="3C66ABCB"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49D94F4E"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0C444E5"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0A71A14B"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64FA68F1" w14:textId="77777777" w:rsidR="00543243" w:rsidRPr="00051DB2" w:rsidRDefault="00543243" w:rsidP="00543243">
            <w:pPr>
              <w:spacing w:before="59" w:after="66" w:line="244" w:lineRule="exact"/>
              <w:ind w:left="720" w:hanging="576"/>
              <w:textAlignment w:val="baseline"/>
              <w:rPr>
                <w:rFonts w:ascii="Arial" w:eastAsia="Arial" w:hAnsi="Arial"/>
                <w:color w:val="000000"/>
                <w:sz w:val="21"/>
              </w:rPr>
            </w:pPr>
          </w:p>
        </w:tc>
        <w:tc>
          <w:tcPr>
            <w:tcW w:w="1840" w:type="dxa"/>
            <w:tcBorders>
              <w:top w:val="single" w:sz="7" w:space="0" w:color="000000"/>
              <w:left w:val="single" w:sz="7" w:space="0" w:color="000000"/>
              <w:bottom w:val="single" w:sz="7" w:space="0" w:color="000000"/>
              <w:right w:val="single" w:sz="7" w:space="0" w:color="000000"/>
            </w:tcBorders>
          </w:tcPr>
          <w:p w14:paraId="7598DA5C"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03FE0272"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42B08F2E"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232829D8"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44457BF5" w14:textId="77777777" w:rsidR="00543243" w:rsidRPr="00051DB2" w:rsidRDefault="00543243" w:rsidP="00543243">
            <w:pPr>
              <w:tabs>
                <w:tab w:val="left" w:pos="1224"/>
              </w:tabs>
              <w:spacing w:before="39" w:after="62" w:line="244" w:lineRule="exact"/>
              <w:ind w:left="720" w:hanging="576"/>
              <w:textAlignment w:val="baseline"/>
              <w:rPr>
                <w:rFonts w:ascii="Arial" w:eastAsia="Arial" w:hAnsi="Arial"/>
                <w:color w:val="000000"/>
                <w:sz w:val="21"/>
              </w:rPr>
            </w:pPr>
            <w:r w:rsidRPr="00051DB2">
              <w:rPr>
                <w:rFonts w:ascii="Arial" w:eastAsia="Arial" w:hAnsi="Arial"/>
                <w:color w:val="000000"/>
                <w:sz w:val="21"/>
              </w:rPr>
              <w:t>2.1.3</w:t>
            </w:r>
            <w:r w:rsidRPr="00051DB2">
              <w:rPr>
                <w:rFonts w:ascii="Arial" w:eastAsia="Arial" w:hAnsi="Arial"/>
                <w:color w:val="000000"/>
                <w:sz w:val="21"/>
              </w:rPr>
              <w:tab/>
              <w:t>User System Studies (if required)</w:t>
            </w:r>
          </w:p>
        </w:tc>
        <w:tc>
          <w:tcPr>
            <w:tcW w:w="1840" w:type="dxa"/>
            <w:tcBorders>
              <w:top w:val="single" w:sz="7" w:space="0" w:color="000000"/>
              <w:left w:val="single" w:sz="7" w:space="0" w:color="000000"/>
              <w:bottom w:val="single" w:sz="7" w:space="0" w:color="000000"/>
              <w:right w:val="single" w:sz="7" w:space="0" w:color="000000"/>
            </w:tcBorders>
          </w:tcPr>
          <w:p w14:paraId="38B14B4F"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04A2DF5C"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775F6EBC"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13A059B6"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56DA0D92" w14:textId="77777777" w:rsidR="00543243" w:rsidRPr="00051DB2" w:rsidRDefault="00543243" w:rsidP="00543243">
            <w:pPr>
              <w:tabs>
                <w:tab w:val="left" w:pos="936"/>
              </w:tabs>
              <w:spacing w:before="59" w:after="66" w:line="244" w:lineRule="exact"/>
              <w:ind w:left="720" w:hanging="576"/>
              <w:textAlignment w:val="baseline"/>
              <w:rPr>
                <w:rFonts w:ascii="Arial" w:eastAsia="Arial" w:hAnsi="Arial"/>
                <w:color w:val="000000"/>
                <w:sz w:val="21"/>
              </w:rPr>
            </w:pPr>
            <w:r w:rsidRPr="00051DB2">
              <w:rPr>
                <w:rFonts w:ascii="Arial" w:eastAsia="Arial" w:hAnsi="Arial"/>
                <w:color w:val="000000"/>
                <w:sz w:val="21"/>
              </w:rPr>
              <w:t>2.2</w:t>
            </w:r>
            <w:r w:rsidRPr="00051DB2">
              <w:rPr>
                <w:rFonts w:ascii="Arial" w:eastAsia="Arial" w:hAnsi="Arial"/>
                <w:color w:val="000000"/>
                <w:sz w:val="21"/>
              </w:rPr>
              <w:tab/>
              <w:t>Protection Settings Reports</w:t>
            </w:r>
          </w:p>
        </w:tc>
        <w:tc>
          <w:tcPr>
            <w:tcW w:w="1840" w:type="dxa"/>
            <w:tcBorders>
              <w:top w:val="single" w:sz="7" w:space="0" w:color="000000"/>
              <w:left w:val="single" w:sz="7" w:space="0" w:color="000000"/>
              <w:bottom w:val="single" w:sz="7" w:space="0" w:color="000000"/>
              <w:right w:val="single" w:sz="7" w:space="0" w:color="000000"/>
            </w:tcBorders>
          </w:tcPr>
          <w:p w14:paraId="06478C89"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01E705DE"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16D8BB91"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753F16B1"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099E4FCC" w14:textId="77777777" w:rsidR="00543243" w:rsidRPr="00051DB2" w:rsidRDefault="00543243" w:rsidP="00543243">
            <w:pPr>
              <w:tabs>
                <w:tab w:val="left" w:pos="1224"/>
              </w:tabs>
              <w:spacing w:before="44"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2.2.1</w:t>
            </w:r>
            <w:r w:rsidRPr="00051DB2">
              <w:rPr>
                <w:rFonts w:ascii="Arial" w:eastAsia="Arial" w:hAnsi="Arial"/>
                <w:color w:val="000000"/>
                <w:sz w:val="21"/>
              </w:rPr>
              <w:tab/>
              <w:t>Protection Discrimination Review</w:t>
            </w:r>
          </w:p>
        </w:tc>
        <w:tc>
          <w:tcPr>
            <w:tcW w:w="1840" w:type="dxa"/>
            <w:tcBorders>
              <w:top w:val="single" w:sz="7" w:space="0" w:color="000000"/>
              <w:left w:val="single" w:sz="7" w:space="0" w:color="000000"/>
              <w:bottom w:val="single" w:sz="7" w:space="0" w:color="000000"/>
              <w:right w:val="single" w:sz="7" w:space="0" w:color="000000"/>
            </w:tcBorders>
          </w:tcPr>
          <w:p w14:paraId="1967ECD3"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42F51878"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4FB887D0"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4DF25CE8"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1056863B" w14:textId="77777777" w:rsidR="00543243" w:rsidRPr="00051DB2" w:rsidRDefault="00543243" w:rsidP="00543243">
            <w:pPr>
              <w:tabs>
                <w:tab w:val="left" w:pos="1224"/>
              </w:tabs>
              <w:spacing w:before="59" w:after="66" w:line="244" w:lineRule="exact"/>
              <w:ind w:left="720" w:hanging="576"/>
              <w:textAlignment w:val="baseline"/>
              <w:rPr>
                <w:rFonts w:ascii="Arial" w:eastAsia="Arial" w:hAnsi="Arial"/>
                <w:color w:val="000000"/>
                <w:sz w:val="21"/>
              </w:rPr>
            </w:pPr>
            <w:r w:rsidRPr="00051DB2">
              <w:rPr>
                <w:rFonts w:ascii="Arial" w:eastAsia="Arial" w:hAnsi="Arial"/>
                <w:color w:val="000000"/>
                <w:sz w:val="21"/>
              </w:rPr>
              <w:t>2.2.2</w:t>
            </w:r>
            <w:r w:rsidRPr="00051DB2">
              <w:rPr>
                <w:rFonts w:ascii="Arial" w:eastAsia="Arial" w:hAnsi="Arial"/>
                <w:color w:val="000000"/>
                <w:sz w:val="21"/>
              </w:rPr>
              <w:tab/>
              <w:t>Protection of Interconnecting Connections</w:t>
            </w:r>
          </w:p>
        </w:tc>
        <w:tc>
          <w:tcPr>
            <w:tcW w:w="1840" w:type="dxa"/>
            <w:tcBorders>
              <w:top w:val="single" w:sz="7" w:space="0" w:color="000000"/>
              <w:left w:val="single" w:sz="7" w:space="0" w:color="000000"/>
              <w:bottom w:val="single" w:sz="7" w:space="0" w:color="000000"/>
              <w:right w:val="single" w:sz="7" w:space="0" w:color="000000"/>
            </w:tcBorders>
          </w:tcPr>
          <w:p w14:paraId="626837B5" w14:textId="77777777" w:rsidR="00543243" w:rsidRPr="00051DB2" w:rsidRDefault="00543243" w:rsidP="00543243">
            <w:pPr>
              <w:spacing w:after="143"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532E1662" w14:textId="77777777" w:rsidR="00543243" w:rsidRPr="00051DB2" w:rsidRDefault="00543243" w:rsidP="00543243">
            <w:pPr>
              <w:spacing w:after="143"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2A1DA291" w14:textId="77777777" w:rsidR="00543243" w:rsidRPr="00051DB2" w:rsidRDefault="00543243" w:rsidP="00543243">
            <w:pPr>
              <w:spacing w:after="143"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3BCDCA32" w14:textId="77777777" w:rsidTr="00A62B0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65E30E04" w14:textId="77777777" w:rsidR="00543243" w:rsidRPr="00051DB2" w:rsidRDefault="00543243" w:rsidP="00543243">
            <w:pPr>
              <w:tabs>
                <w:tab w:val="left" w:pos="936"/>
              </w:tabs>
              <w:spacing w:before="44"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2.3</w:t>
            </w:r>
            <w:r w:rsidRPr="00051DB2">
              <w:rPr>
                <w:rFonts w:ascii="Arial" w:eastAsia="Arial" w:hAnsi="Arial"/>
                <w:color w:val="000000"/>
                <w:sz w:val="21"/>
              </w:rPr>
              <w:tab/>
              <w:t xml:space="preserve">Special Automatic Facilities </w:t>
            </w:r>
          </w:p>
        </w:tc>
        <w:tc>
          <w:tcPr>
            <w:tcW w:w="1840" w:type="dxa"/>
            <w:tcBorders>
              <w:top w:val="single" w:sz="7" w:space="0" w:color="000000"/>
              <w:left w:val="single" w:sz="7" w:space="0" w:color="000000"/>
              <w:bottom w:val="single" w:sz="7" w:space="0" w:color="000000"/>
              <w:right w:val="single" w:sz="7" w:space="0" w:color="000000"/>
            </w:tcBorders>
          </w:tcPr>
          <w:p w14:paraId="529D9235"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01FEE488"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2A91F0C0"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65197CD0"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60D2C5D7" w14:textId="77777777" w:rsidR="00543243" w:rsidRPr="00051DB2" w:rsidRDefault="00543243" w:rsidP="00543243">
            <w:pPr>
              <w:tabs>
                <w:tab w:val="left" w:pos="936"/>
              </w:tabs>
              <w:spacing w:before="54" w:after="66" w:line="244" w:lineRule="exact"/>
              <w:ind w:left="720" w:hanging="576"/>
              <w:textAlignment w:val="baseline"/>
              <w:rPr>
                <w:rFonts w:ascii="Arial" w:eastAsia="Arial" w:hAnsi="Arial"/>
                <w:color w:val="000000"/>
                <w:sz w:val="21"/>
              </w:rPr>
            </w:pPr>
            <w:r w:rsidRPr="00051DB2">
              <w:rPr>
                <w:rFonts w:ascii="Arial" w:eastAsia="Arial" w:hAnsi="Arial"/>
                <w:color w:val="000000"/>
                <w:sz w:val="21"/>
              </w:rPr>
              <w:t>2.4</w:t>
            </w:r>
            <w:r w:rsidRPr="00051DB2">
              <w:rPr>
                <w:rFonts w:ascii="Arial" w:eastAsia="Arial" w:hAnsi="Arial"/>
                <w:color w:val="000000"/>
                <w:sz w:val="21"/>
              </w:rPr>
              <w:tab/>
              <w:t>Operational Metering</w:t>
            </w:r>
          </w:p>
        </w:tc>
        <w:tc>
          <w:tcPr>
            <w:tcW w:w="1840" w:type="dxa"/>
            <w:tcBorders>
              <w:top w:val="single" w:sz="7" w:space="0" w:color="000000"/>
              <w:left w:val="single" w:sz="7" w:space="0" w:color="000000"/>
              <w:bottom w:val="single" w:sz="7" w:space="0" w:color="000000"/>
              <w:right w:val="single" w:sz="7" w:space="0" w:color="000000"/>
            </w:tcBorders>
          </w:tcPr>
          <w:p w14:paraId="10FCB59B"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49CFAF62"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F8825A8"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2315DA57"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72E97737" w14:textId="77777777" w:rsidR="00543243" w:rsidRPr="00051DB2" w:rsidRDefault="00543243" w:rsidP="00543243">
            <w:pPr>
              <w:tabs>
                <w:tab w:val="left" w:pos="936"/>
              </w:tabs>
              <w:spacing w:before="59" w:after="61" w:line="244" w:lineRule="exact"/>
              <w:ind w:left="720" w:hanging="576"/>
              <w:textAlignment w:val="baseline"/>
              <w:rPr>
                <w:rFonts w:ascii="Arial" w:eastAsia="Arial" w:hAnsi="Arial"/>
                <w:color w:val="000000"/>
                <w:sz w:val="21"/>
              </w:rPr>
            </w:pPr>
            <w:r w:rsidRPr="00051DB2">
              <w:rPr>
                <w:rFonts w:ascii="Arial" w:eastAsia="Arial" w:hAnsi="Arial"/>
                <w:color w:val="000000"/>
                <w:sz w:val="21"/>
              </w:rPr>
              <w:t>2.6</w:t>
            </w:r>
            <w:r w:rsidRPr="00051DB2">
              <w:rPr>
                <w:rFonts w:ascii="Arial" w:eastAsia="Arial" w:hAnsi="Arial"/>
                <w:color w:val="000000"/>
                <w:sz w:val="21"/>
              </w:rPr>
              <w:tab/>
              <w:t>Operational Communications</w:t>
            </w:r>
          </w:p>
        </w:tc>
        <w:tc>
          <w:tcPr>
            <w:tcW w:w="1840" w:type="dxa"/>
            <w:tcBorders>
              <w:top w:val="single" w:sz="7" w:space="0" w:color="000000"/>
              <w:left w:val="single" w:sz="7" w:space="0" w:color="000000"/>
              <w:bottom w:val="single" w:sz="7" w:space="0" w:color="000000"/>
              <w:right w:val="single" w:sz="7" w:space="0" w:color="000000"/>
            </w:tcBorders>
          </w:tcPr>
          <w:p w14:paraId="018F68B4" w14:textId="7B3A025C" w:rsidR="00543243" w:rsidRPr="00051DB2" w:rsidRDefault="00E80FBD"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75B06E45"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0C8345B5"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05427B87"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025A2D9F" w14:textId="77777777" w:rsidR="00543243" w:rsidRPr="00051DB2" w:rsidRDefault="00543243" w:rsidP="00543243">
            <w:pPr>
              <w:tabs>
                <w:tab w:val="left" w:pos="936"/>
              </w:tabs>
              <w:spacing w:before="59" w:after="61" w:line="244" w:lineRule="exact"/>
              <w:ind w:left="720" w:hanging="576"/>
              <w:textAlignment w:val="baseline"/>
              <w:rPr>
                <w:rFonts w:ascii="Arial" w:eastAsia="Arial" w:hAnsi="Arial"/>
                <w:color w:val="000000"/>
                <w:sz w:val="21"/>
              </w:rPr>
            </w:pPr>
            <w:r w:rsidRPr="00051DB2">
              <w:rPr>
                <w:rFonts w:ascii="Arial" w:eastAsia="Arial" w:hAnsi="Arial"/>
                <w:color w:val="000000"/>
                <w:sz w:val="21"/>
              </w:rPr>
              <w:t>2.7</w:t>
            </w:r>
            <w:r w:rsidRPr="00051DB2">
              <w:rPr>
                <w:rFonts w:ascii="Arial" w:eastAsia="Arial" w:hAnsi="Arial"/>
                <w:color w:val="000000"/>
                <w:sz w:val="21"/>
              </w:rPr>
              <w:tab/>
              <w:t>Performance Monitoring</w:t>
            </w:r>
          </w:p>
        </w:tc>
        <w:tc>
          <w:tcPr>
            <w:tcW w:w="1840" w:type="dxa"/>
            <w:tcBorders>
              <w:top w:val="single" w:sz="7" w:space="0" w:color="000000"/>
              <w:left w:val="single" w:sz="7" w:space="0" w:color="000000"/>
              <w:bottom w:val="single" w:sz="7" w:space="0" w:color="000000"/>
              <w:right w:val="single" w:sz="7" w:space="0" w:color="000000"/>
            </w:tcBorders>
          </w:tcPr>
          <w:p w14:paraId="5894F165"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64FD9837"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6FC575BB"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377CADA5" w14:textId="77777777" w:rsidTr="00A62B0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50BD52B9" w14:textId="77777777" w:rsidR="00543243" w:rsidRPr="00051DB2" w:rsidRDefault="00543243" w:rsidP="00543243">
            <w:pPr>
              <w:tabs>
                <w:tab w:val="left" w:pos="1224"/>
              </w:tabs>
              <w:spacing w:before="59" w:after="61" w:line="244" w:lineRule="exact"/>
              <w:ind w:left="720" w:hanging="576"/>
              <w:textAlignment w:val="baseline"/>
              <w:rPr>
                <w:rFonts w:ascii="Arial" w:eastAsia="Arial" w:hAnsi="Arial"/>
                <w:color w:val="000000"/>
                <w:sz w:val="21"/>
              </w:rPr>
            </w:pPr>
            <w:r w:rsidRPr="00051DB2">
              <w:rPr>
                <w:rFonts w:ascii="Arial" w:eastAsia="Arial" w:hAnsi="Arial"/>
                <w:color w:val="000000"/>
                <w:sz w:val="21"/>
              </w:rPr>
              <w:t>2.7.2</w:t>
            </w:r>
            <w:r w:rsidRPr="00051DB2">
              <w:rPr>
                <w:rFonts w:ascii="Arial" w:eastAsia="Arial" w:hAnsi="Arial"/>
                <w:color w:val="000000"/>
                <w:sz w:val="21"/>
              </w:rPr>
              <w:tab/>
              <w:t>Fault Recorder</w:t>
            </w:r>
          </w:p>
        </w:tc>
        <w:tc>
          <w:tcPr>
            <w:tcW w:w="1840" w:type="dxa"/>
            <w:tcBorders>
              <w:top w:val="single" w:sz="7" w:space="0" w:color="000000"/>
              <w:left w:val="single" w:sz="7" w:space="0" w:color="000000"/>
              <w:bottom w:val="single" w:sz="7" w:space="0" w:color="000000"/>
              <w:right w:val="single" w:sz="7" w:space="0" w:color="000000"/>
            </w:tcBorders>
          </w:tcPr>
          <w:p w14:paraId="0A1B5D59"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56D8E683"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5A101EDB"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0E62002A" w14:textId="77777777" w:rsidTr="00A62B0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451E76F8" w14:textId="77777777" w:rsidR="00543243" w:rsidRPr="00051DB2" w:rsidRDefault="00543243" w:rsidP="00543243">
            <w:pPr>
              <w:tabs>
                <w:tab w:val="left" w:pos="1224"/>
              </w:tabs>
              <w:spacing w:before="40"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2.7.3</w:t>
            </w:r>
            <w:r w:rsidRPr="00051DB2">
              <w:rPr>
                <w:rFonts w:ascii="Arial" w:eastAsia="Arial" w:hAnsi="Arial"/>
                <w:color w:val="000000"/>
                <w:sz w:val="21"/>
              </w:rPr>
              <w:tab/>
              <w:t>Dynamic System Monitor (if required)</w:t>
            </w:r>
          </w:p>
        </w:tc>
        <w:tc>
          <w:tcPr>
            <w:tcW w:w="1840" w:type="dxa"/>
            <w:tcBorders>
              <w:top w:val="single" w:sz="7" w:space="0" w:color="000000"/>
              <w:left w:val="single" w:sz="7" w:space="0" w:color="000000"/>
              <w:bottom w:val="single" w:sz="7" w:space="0" w:color="000000"/>
              <w:right w:val="single" w:sz="7" w:space="0" w:color="000000"/>
            </w:tcBorders>
          </w:tcPr>
          <w:p w14:paraId="3CC6F4BE" w14:textId="77777777" w:rsidR="00543243" w:rsidRPr="00051DB2" w:rsidRDefault="00543243" w:rsidP="00543243">
            <w:pPr>
              <w:spacing w:after="119"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37A7DF09" w14:textId="77777777" w:rsidR="00543243" w:rsidRPr="00051DB2" w:rsidRDefault="00543243" w:rsidP="00543243">
            <w:pPr>
              <w:spacing w:after="119"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E243715" w14:textId="77777777" w:rsidR="00543243" w:rsidRPr="00051DB2" w:rsidRDefault="00543243" w:rsidP="00543243">
            <w:pPr>
              <w:spacing w:after="119"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55ECD2FD" w14:textId="77777777" w:rsidTr="00A62B0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60AD156F" w14:textId="77777777" w:rsidR="00543243" w:rsidRPr="00051DB2" w:rsidRDefault="00543243" w:rsidP="00543243">
            <w:pPr>
              <w:tabs>
                <w:tab w:val="left" w:pos="1224"/>
              </w:tabs>
              <w:spacing w:before="59" w:after="61" w:line="244" w:lineRule="exact"/>
              <w:ind w:left="720" w:hanging="576"/>
              <w:textAlignment w:val="baseline"/>
              <w:rPr>
                <w:rFonts w:ascii="Arial" w:eastAsia="Arial" w:hAnsi="Arial"/>
                <w:color w:val="000000"/>
                <w:sz w:val="21"/>
              </w:rPr>
            </w:pPr>
            <w:r w:rsidRPr="00051DB2">
              <w:rPr>
                <w:rFonts w:ascii="Arial" w:eastAsia="Arial" w:hAnsi="Arial"/>
                <w:color w:val="000000"/>
                <w:sz w:val="21"/>
              </w:rPr>
              <w:t>2.7.4</w:t>
            </w:r>
            <w:r w:rsidRPr="00051DB2">
              <w:rPr>
                <w:rFonts w:ascii="Arial" w:eastAsia="Arial" w:hAnsi="Arial"/>
                <w:color w:val="000000"/>
                <w:sz w:val="21"/>
              </w:rPr>
              <w:tab/>
              <w:t>Power Quality Monitor (if required)</w:t>
            </w:r>
          </w:p>
        </w:tc>
        <w:tc>
          <w:tcPr>
            <w:tcW w:w="1840" w:type="dxa"/>
            <w:tcBorders>
              <w:top w:val="single" w:sz="7" w:space="0" w:color="000000"/>
              <w:left w:val="single" w:sz="7" w:space="0" w:color="000000"/>
              <w:bottom w:val="single" w:sz="7" w:space="0" w:color="000000"/>
              <w:right w:val="single" w:sz="7" w:space="0" w:color="000000"/>
            </w:tcBorders>
          </w:tcPr>
          <w:p w14:paraId="6B1C3CC8"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3554AF5B"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0CD802B7"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6611660F" w14:textId="77777777" w:rsidTr="00A62B0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796709B3" w14:textId="77777777" w:rsidR="00543243" w:rsidRPr="00051DB2" w:rsidRDefault="00543243" w:rsidP="00543243">
            <w:pPr>
              <w:tabs>
                <w:tab w:val="left" w:pos="936"/>
              </w:tabs>
              <w:spacing w:before="40"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2.8</w:t>
            </w:r>
            <w:r w:rsidRPr="00051DB2">
              <w:rPr>
                <w:rFonts w:ascii="Arial" w:eastAsia="Arial" w:hAnsi="Arial"/>
                <w:color w:val="000000"/>
                <w:sz w:val="21"/>
              </w:rPr>
              <w:tab/>
              <w:t>Power Quality Test Results (if required)</w:t>
            </w:r>
          </w:p>
        </w:tc>
        <w:tc>
          <w:tcPr>
            <w:tcW w:w="1840" w:type="dxa"/>
            <w:tcBorders>
              <w:top w:val="single" w:sz="7" w:space="0" w:color="000000"/>
              <w:left w:val="single" w:sz="7" w:space="0" w:color="000000"/>
              <w:bottom w:val="single" w:sz="7" w:space="0" w:color="000000"/>
              <w:right w:val="single" w:sz="7" w:space="0" w:color="000000"/>
            </w:tcBorders>
          </w:tcPr>
          <w:p w14:paraId="00EC1769" w14:textId="77777777" w:rsidR="00543243" w:rsidRPr="00051DB2" w:rsidRDefault="00543243" w:rsidP="00543243">
            <w:pPr>
              <w:spacing w:after="119"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7C4AC286" w14:textId="77777777" w:rsidR="00543243" w:rsidRPr="00051DB2" w:rsidRDefault="00543243" w:rsidP="00543243">
            <w:pPr>
              <w:spacing w:after="119"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5B159567" w14:textId="77777777" w:rsidR="00543243" w:rsidRPr="00051DB2" w:rsidRDefault="00543243" w:rsidP="00543243">
            <w:pPr>
              <w:spacing w:after="119"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4A012958" w14:textId="77777777" w:rsidTr="00A62B07">
        <w:trPr>
          <w:trHeight w:hRule="exact" w:val="657"/>
        </w:trPr>
        <w:tc>
          <w:tcPr>
            <w:tcW w:w="6226" w:type="dxa"/>
            <w:tcBorders>
              <w:top w:val="single" w:sz="7" w:space="0" w:color="000000"/>
              <w:left w:val="single" w:sz="7" w:space="0" w:color="000000"/>
              <w:bottom w:val="single" w:sz="7" w:space="0" w:color="000000"/>
              <w:right w:val="single" w:sz="7" w:space="0" w:color="000000"/>
            </w:tcBorders>
            <w:vAlign w:val="center"/>
          </w:tcPr>
          <w:p w14:paraId="44853EE4" w14:textId="77777777" w:rsidR="00543243" w:rsidRPr="00051DB2" w:rsidRDefault="00543243" w:rsidP="00543243">
            <w:pPr>
              <w:spacing w:before="222" w:after="156" w:line="274" w:lineRule="exact"/>
              <w:ind w:left="720" w:hanging="576"/>
              <w:textAlignment w:val="baseline"/>
              <w:rPr>
                <w:rFonts w:ascii="Arial" w:eastAsia="Arial" w:hAnsi="Arial"/>
                <w:b/>
                <w:color w:val="000000"/>
                <w:sz w:val="24"/>
              </w:rPr>
            </w:pPr>
            <w:r w:rsidRPr="00051DB2">
              <w:rPr>
                <w:rFonts w:ascii="Arial" w:eastAsia="Arial" w:hAnsi="Arial"/>
                <w:b/>
                <w:color w:val="000000"/>
                <w:sz w:val="24"/>
              </w:rPr>
              <w:t>Part 3: CATO Technical Data</w:t>
            </w:r>
          </w:p>
        </w:tc>
        <w:tc>
          <w:tcPr>
            <w:tcW w:w="1840" w:type="dxa"/>
            <w:tcBorders>
              <w:top w:val="single" w:sz="7" w:space="0" w:color="000000"/>
              <w:left w:val="single" w:sz="7" w:space="0" w:color="000000"/>
              <w:bottom w:val="single" w:sz="7" w:space="0" w:color="000000"/>
              <w:right w:val="single" w:sz="7" w:space="0" w:color="000000"/>
            </w:tcBorders>
          </w:tcPr>
          <w:p w14:paraId="46CA8AD1"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633C5388"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1C5D7FEB"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73990DB6" w14:textId="77777777" w:rsidTr="00A62B0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299C000B" w14:textId="77777777" w:rsidR="00543243" w:rsidRPr="00051DB2" w:rsidRDefault="00543243" w:rsidP="00543243">
            <w:pPr>
              <w:tabs>
                <w:tab w:val="left" w:pos="936"/>
              </w:tabs>
              <w:spacing w:before="45" w:after="52" w:line="244" w:lineRule="exact"/>
              <w:ind w:left="720" w:hanging="576"/>
              <w:textAlignment w:val="baseline"/>
              <w:rPr>
                <w:rFonts w:ascii="Arial" w:eastAsia="Arial" w:hAnsi="Arial"/>
                <w:color w:val="000000"/>
                <w:sz w:val="21"/>
              </w:rPr>
            </w:pPr>
            <w:r w:rsidRPr="00051DB2">
              <w:rPr>
                <w:rFonts w:ascii="Arial" w:eastAsia="Arial" w:hAnsi="Arial"/>
                <w:color w:val="000000"/>
                <w:sz w:val="21"/>
              </w:rPr>
              <w:t>3.1</w:t>
            </w:r>
            <w:r w:rsidRPr="00051DB2">
              <w:rPr>
                <w:rFonts w:ascii="Arial" w:eastAsia="Arial" w:hAnsi="Arial"/>
                <w:color w:val="000000"/>
                <w:sz w:val="21"/>
              </w:rPr>
              <w:tab/>
              <w:t>CATO Technical Data</w:t>
            </w:r>
          </w:p>
        </w:tc>
        <w:tc>
          <w:tcPr>
            <w:tcW w:w="1840" w:type="dxa"/>
            <w:tcBorders>
              <w:top w:val="single" w:sz="7" w:space="0" w:color="000000"/>
              <w:left w:val="single" w:sz="7" w:space="0" w:color="000000"/>
              <w:bottom w:val="single" w:sz="7" w:space="0" w:color="000000"/>
              <w:right w:val="single" w:sz="7" w:space="0" w:color="000000"/>
            </w:tcBorders>
          </w:tcPr>
          <w:p w14:paraId="60BA6F20"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6B460340"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77F7AC47"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47805433"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32814CBD" w14:textId="77777777" w:rsidR="00543243" w:rsidRPr="00051DB2" w:rsidRDefault="00543243" w:rsidP="00543243">
            <w:pPr>
              <w:tabs>
                <w:tab w:val="left" w:pos="1224"/>
              </w:tabs>
              <w:spacing w:before="45" w:after="66" w:line="244" w:lineRule="exact"/>
              <w:ind w:left="720" w:hanging="576"/>
              <w:textAlignment w:val="baseline"/>
              <w:rPr>
                <w:rFonts w:ascii="Arial" w:eastAsia="Arial" w:hAnsi="Arial"/>
                <w:color w:val="000000"/>
                <w:sz w:val="21"/>
              </w:rPr>
            </w:pPr>
            <w:r w:rsidRPr="00051DB2">
              <w:rPr>
                <w:rFonts w:ascii="Arial" w:eastAsia="Arial" w:hAnsi="Arial"/>
                <w:color w:val="000000"/>
                <w:sz w:val="21"/>
              </w:rPr>
              <w:t>3.1.2</w:t>
            </w:r>
            <w:r w:rsidRPr="00051DB2">
              <w:rPr>
                <w:rFonts w:ascii="Arial" w:eastAsia="Arial" w:hAnsi="Arial"/>
                <w:color w:val="000000"/>
                <w:sz w:val="21"/>
              </w:rPr>
              <w:tab/>
              <w:t>Controls System Details</w:t>
            </w:r>
          </w:p>
        </w:tc>
        <w:tc>
          <w:tcPr>
            <w:tcW w:w="1840" w:type="dxa"/>
            <w:tcBorders>
              <w:top w:val="single" w:sz="7" w:space="0" w:color="000000"/>
              <w:left w:val="single" w:sz="7" w:space="0" w:color="000000"/>
              <w:bottom w:val="single" w:sz="7" w:space="0" w:color="000000"/>
              <w:right w:val="single" w:sz="7" w:space="0" w:color="000000"/>
            </w:tcBorders>
          </w:tcPr>
          <w:p w14:paraId="2569B026" w14:textId="4DC9FBE5" w:rsidR="00543243" w:rsidRPr="00051DB2" w:rsidRDefault="00E80FBD" w:rsidP="00543243">
            <w:pPr>
              <w:spacing w:after="14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62977233" w14:textId="77777777" w:rsidR="00543243" w:rsidRPr="00051DB2" w:rsidRDefault="00543243" w:rsidP="00543243">
            <w:pPr>
              <w:spacing w:after="14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67050AE8" w14:textId="77777777" w:rsidR="00543243" w:rsidRPr="00051DB2" w:rsidRDefault="00543243" w:rsidP="00543243">
            <w:pPr>
              <w:spacing w:after="14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bl>
    <w:tbl>
      <w:tblPr>
        <w:tblpPr w:leftFromText="180" w:rightFromText="180" w:vertAnchor="text" w:horzAnchor="margin" w:tblpY="154"/>
        <w:tblW w:w="9489" w:type="dxa"/>
        <w:tblLayout w:type="fixed"/>
        <w:tblCellMar>
          <w:left w:w="0" w:type="dxa"/>
          <w:right w:w="0" w:type="dxa"/>
        </w:tblCellMar>
        <w:tblLook w:val="0000" w:firstRow="0" w:lastRow="0" w:firstColumn="0" w:lastColumn="0" w:noHBand="0" w:noVBand="0"/>
      </w:tblPr>
      <w:tblGrid>
        <w:gridCol w:w="6226"/>
        <w:gridCol w:w="1845"/>
        <w:gridCol w:w="709"/>
        <w:gridCol w:w="709"/>
      </w:tblGrid>
      <w:tr w:rsidR="00D54EBB" w:rsidRPr="00051DB2" w14:paraId="06C307DB" w14:textId="77777777" w:rsidTr="00A62B07">
        <w:trPr>
          <w:trHeight w:hRule="exact" w:val="360"/>
        </w:trPr>
        <w:tc>
          <w:tcPr>
            <w:tcW w:w="6226" w:type="dxa"/>
            <w:tcBorders>
              <w:top w:val="single" w:sz="7" w:space="0" w:color="000000"/>
              <w:left w:val="single" w:sz="7" w:space="0" w:color="000000"/>
              <w:bottom w:val="single" w:sz="7" w:space="0" w:color="000000"/>
              <w:right w:val="single" w:sz="7" w:space="0" w:color="000000"/>
            </w:tcBorders>
            <w:vAlign w:val="center"/>
          </w:tcPr>
          <w:p w14:paraId="532DBCA5" w14:textId="77777777" w:rsidR="00D54EBB" w:rsidRPr="00051DB2" w:rsidRDefault="00D54EBB" w:rsidP="00D54EBB">
            <w:pPr>
              <w:tabs>
                <w:tab w:val="left" w:pos="1224"/>
              </w:tabs>
              <w:spacing w:before="49" w:after="67" w:line="243" w:lineRule="exact"/>
              <w:ind w:left="720" w:hanging="576"/>
              <w:textAlignment w:val="baseline"/>
              <w:rPr>
                <w:rFonts w:ascii="Arial" w:eastAsia="Arial" w:hAnsi="Arial"/>
                <w:color w:val="000000"/>
                <w:sz w:val="21"/>
              </w:rPr>
            </w:pPr>
            <w:r w:rsidRPr="00051DB2">
              <w:rPr>
                <w:rFonts w:ascii="Arial" w:eastAsia="Arial" w:hAnsi="Arial"/>
                <w:color w:val="000000"/>
                <w:sz w:val="21"/>
              </w:rPr>
              <w:t>3.1.3CATO Model</w:t>
            </w:r>
          </w:p>
        </w:tc>
        <w:tc>
          <w:tcPr>
            <w:tcW w:w="1845" w:type="dxa"/>
            <w:tcBorders>
              <w:top w:val="single" w:sz="7" w:space="0" w:color="000000"/>
              <w:left w:val="single" w:sz="7" w:space="0" w:color="000000"/>
              <w:bottom w:val="single" w:sz="7" w:space="0" w:color="000000"/>
              <w:right w:val="single" w:sz="7" w:space="0" w:color="000000"/>
            </w:tcBorders>
          </w:tcPr>
          <w:p w14:paraId="1CAAD8E4" w14:textId="7454E11B" w:rsidR="00D54EBB" w:rsidRPr="00051DB2" w:rsidRDefault="00E80FBD" w:rsidP="00D54EBB">
            <w:pPr>
              <w:spacing w:after="144" w:line="215"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614F5939" w14:textId="77777777" w:rsidR="00D54EBB" w:rsidRPr="00051DB2" w:rsidRDefault="00D54EBB" w:rsidP="00D54EBB">
            <w:pPr>
              <w:spacing w:after="144" w:line="215"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C1EDAF7" w14:textId="77777777" w:rsidR="00D54EBB" w:rsidRPr="00051DB2" w:rsidRDefault="00D54EBB" w:rsidP="00D54EBB">
            <w:pPr>
              <w:spacing w:after="144" w:line="215"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68EA241A"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03111309" w14:textId="77777777" w:rsidR="00D54EBB" w:rsidRPr="00051DB2" w:rsidRDefault="00D54EBB" w:rsidP="00D54EBB">
            <w:pPr>
              <w:tabs>
                <w:tab w:val="left" w:pos="1224"/>
              </w:tabs>
              <w:spacing w:before="58" w:after="5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3.1.4</w:t>
            </w:r>
            <w:r w:rsidRPr="00051DB2">
              <w:rPr>
                <w:rFonts w:ascii="Arial" w:eastAsia="Arial" w:hAnsi="Arial"/>
                <w:color w:val="000000"/>
                <w:sz w:val="21"/>
              </w:rPr>
              <w:tab/>
              <w:t>Power Quality - Harmonic Assessment Information</w:t>
            </w:r>
          </w:p>
        </w:tc>
        <w:tc>
          <w:tcPr>
            <w:tcW w:w="1845" w:type="dxa"/>
            <w:tcBorders>
              <w:top w:val="single" w:sz="7" w:space="0" w:color="000000"/>
              <w:left w:val="single" w:sz="7" w:space="0" w:color="000000"/>
              <w:bottom w:val="single" w:sz="7" w:space="0" w:color="000000"/>
              <w:right w:val="single" w:sz="7" w:space="0" w:color="000000"/>
            </w:tcBorders>
          </w:tcPr>
          <w:p w14:paraId="4113F5C5" w14:textId="58AE3F7D" w:rsidR="00D54EBB" w:rsidRPr="00051DB2" w:rsidRDefault="00E80FBD" w:rsidP="00D54EBB">
            <w:pPr>
              <w:spacing w:after="134" w:line="225"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35C85492" w14:textId="77777777" w:rsidR="00D54EBB" w:rsidRPr="00051DB2" w:rsidRDefault="00D54EBB" w:rsidP="00D54EBB">
            <w:pPr>
              <w:spacing w:after="134" w:line="225"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616132E3" w14:textId="77777777" w:rsidR="00D54EBB" w:rsidRPr="00051DB2" w:rsidRDefault="00D54EBB" w:rsidP="00D54EBB">
            <w:pPr>
              <w:spacing w:after="134" w:line="225"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6C78FA61"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3CBD3BC9" w14:textId="75FBBABF" w:rsidR="00D54EBB" w:rsidRPr="00051DB2" w:rsidRDefault="00BE0D89" w:rsidP="00D54EBB">
            <w:pPr>
              <w:spacing w:before="58" w:after="53" w:line="243" w:lineRule="exact"/>
              <w:ind w:left="720" w:hanging="576"/>
              <w:textAlignment w:val="baseline"/>
              <w:rPr>
                <w:rFonts w:ascii="Arial" w:eastAsia="Arial" w:hAnsi="Arial"/>
                <w:color w:val="000000"/>
                <w:sz w:val="21"/>
              </w:rPr>
            </w:pPr>
            <w:r>
              <w:rPr>
                <w:rFonts w:ascii="Arial" w:eastAsia="Arial" w:hAnsi="Arial"/>
                <w:color w:val="000000"/>
                <w:sz w:val="21"/>
              </w:rPr>
              <w:t xml:space="preserve">3.1.5 </w:t>
            </w:r>
            <w:r w:rsidR="00D54EBB" w:rsidRPr="00051DB2">
              <w:rPr>
                <w:rFonts w:ascii="Arial" w:eastAsia="Arial" w:hAnsi="Arial"/>
                <w:color w:val="000000"/>
                <w:sz w:val="21"/>
              </w:rPr>
              <w:t xml:space="preserve">Islanding Protection Schemes </w:t>
            </w:r>
          </w:p>
        </w:tc>
        <w:tc>
          <w:tcPr>
            <w:tcW w:w="1845" w:type="dxa"/>
            <w:tcBorders>
              <w:top w:val="single" w:sz="7" w:space="0" w:color="000000"/>
              <w:left w:val="single" w:sz="7" w:space="0" w:color="000000"/>
              <w:bottom w:val="single" w:sz="7" w:space="0" w:color="000000"/>
              <w:right w:val="single" w:sz="7" w:space="0" w:color="000000"/>
            </w:tcBorders>
          </w:tcPr>
          <w:p w14:paraId="42AB64B6" w14:textId="3FFC50F2" w:rsidR="00D54EBB" w:rsidRPr="00051DB2" w:rsidRDefault="00E80FBD" w:rsidP="00D54EBB">
            <w:pPr>
              <w:spacing w:after="134"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44437A07" w14:textId="77777777" w:rsidR="00D54EBB" w:rsidRPr="00051DB2" w:rsidRDefault="00D54EBB" w:rsidP="00D54EBB">
            <w:pPr>
              <w:spacing w:after="134"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6BAD2533" w14:textId="77777777" w:rsidR="00D54EBB" w:rsidRPr="00051DB2" w:rsidRDefault="00D54EBB" w:rsidP="00D54EBB">
            <w:pPr>
              <w:spacing w:after="134"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3A8B6B1B" w14:textId="77777777" w:rsidTr="00A62B0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782A47F5" w14:textId="77777777" w:rsidR="00D54EBB" w:rsidRPr="00051DB2" w:rsidRDefault="00D54EBB" w:rsidP="00D54EBB">
            <w:pPr>
              <w:tabs>
                <w:tab w:val="left" w:pos="936"/>
              </w:tabs>
              <w:spacing w:before="44" w:after="62" w:line="243" w:lineRule="exact"/>
              <w:ind w:left="720" w:hanging="576"/>
              <w:textAlignment w:val="baseline"/>
              <w:rPr>
                <w:rFonts w:ascii="Arial" w:eastAsia="Arial" w:hAnsi="Arial"/>
                <w:color w:val="000000"/>
                <w:sz w:val="21"/>
              </w:rPr>
            </w:pPr>
            <w:r w:rsidRPr="00051DB2">
              <w:rPr>
                <w:rFonts w:ascii="Arial" w:eastAsia="Arial" w:hAnsi="Arial"/>
                <w:color w:val="000000"/>
                <w:sz w:val="21"/>
              </w:rPr>
              <w:lastRenderedPageBreak/>
              <w:t>3.6</w:t>
            </w:r>
            <w:r w:rsidRPr="00051DB2">
              <w:rPr>
                <w:rFonts w:ascii="Arial" w:eastAsia="Arial" w:hAnsi="Arial"/>
                <w:color w:val="000000"/>
                <w:sz w:val="21"/>
              </w:rPr>
              <w:tab/>
              <w:t>Compliance Tests &amp; Evidence (as applicable)</w:t>
            </w:r>
          </w:p>
        </w:tc>
        <w:tc>
          <w:tcPr>
            <w:tcW w:w="1845" w:type="dxa"/>
            <w:tcBorders>
              <w:top w:val="single" w:sz="7" w:space="0" w:color="000000"/>
              <w:left w:val="single" w:sz="7" w:space="0" w:color="000000"/>
              <w:bottom w:val="single" w:sz="7" w:space="0" w:color="000000"/>
              <w:right w:val="single" w:sz="7" w:space="0" w:color="000000"/>
            </w:tcBorders>
          </w:tcPr>
          <w:p w14:paraId="0917716D" w14:textId="77777777" w:rsidR="00D54EBB" w:rsidRPr="00051DB2" w:rsidRDefault="00D54EBB" w:rsidP="00D54EBB">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636719F8" w14:textId="77777777" w:rsidR="00D54EBB" w:rsidRPr="00051DB2" w:rsidRDefault="00D54EBB" w:rsidP="00D54EBB">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055C21DA" w14:textId="77777777" w:rsidR="00D54EBB" w:rsidRPr="00051DB2" w:rsidRDefault="00D54EBB" w:rsidP="00D54EBB">
            <w:pPr>
              <w:ind w:left="720" w:hanging="576"/>
              <w:textAlignment w:val="baseline"/>
              <w:rPr>
                <w:rFonts w:ascii="Arial" w:eastAsia="Arial" w:hAnsi="Arial"/>
                <w:color w:val="000000"/>
                <w:sz w:val="24"/>
              </w:rPr>
            </w:pPr>
          </w:p>
        </w:tc>
      </w:tr>
      <w:tr w:rsidR="00D54EBB" w:rsidRPr="00051DB2" w14:paraId="24E3F9F8"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1198CC85" w14:textId="77777777" w:rsidR="00D54EBB" w:rsidRPr="00051DB2" w:rsidRDefault="00D54EBB" w:rsidP="00D54EBB">
            <w:pPr>
              <w:tabs>
                <w:tab w:val="left" w:pos="1224"/>
              </w:tabs>
              <w:spacing w:before="58" w:after="53" w:line="243" w:lineRule="exact"/>
              <w:ind w:left="720" w:hanging="576"/>
              <w:textAlignment w:val="baseline"/>
              <w:rPr>
                <w:rFonts w:ascii="Arial" w:eastAsia="Arial" w:hAnsi="Arial"/>
                <w:color w:val="000000"/>
                <w:sz w:val="21"/>
              </w:rPr>
            </w:pPr>
            <w:r w:rsidRPr="00051DB2">
              <w:rPr>
                <w:rFonts w:ascii="Arial" w:eastAsia="Arial" w:hAnsi="Arial"/>
                <w:color w:val="000000"/>
                <w:sz w:val="21"/>
              </w:rPr>
              <w:t>3.6.1</w:t>
            </w:r>
            <w:r w:rsidRPr="00051DB2">
              <w:rPr>
                <w:rFonts w:ascii="Arial" w:eastAsia="Arial" w:hAnsi="Arial"/>
                <w:color w:val="000000"/>
                <w:sz w:val="21"/>
              </w:rPr>
              <w:tab/>
              <w:t>Reactive Capability as applicable</w:t>
            </w:r>
          </w:p>
        </w:tc>
        <w:tc>
          <w:tcPr>
            <w:tcW w:w="1845" w:type="dxa"/>
            <w:tcBorders>
              <w:top w:val="single" w:sz="7" w:space="0" w:color="000000"/>
              <w:left w:val="single" w:sz="7" w:space="0" w:color="000000"/>
              <w:bottom w:val="single" w:sz="7" w:space="0" w:color="000000"/>
              <w:right w:val="single" w:sz="7" w:space="0" w:color="000000"/>
            </w:tcBorders>
          </w:tcPr>
          <w:p w14:paraId="2DEAB866" w14:textId="786C0E73" w:rsidR="00D54EBB" w:rsidRPr="00051DB2" w:rsidRDefault="00E80FBD" w:rsidP="00D54EBB">
            <w:pPr>
              <w:spacing w:after="134"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20B0EFBB" w14:textId="77777777" w:rsidR="00D54EBB" w:rsidRPr="00051DB2" w:rsidRDefault="00D54EBB" w:rsidP="00D54EBB">
            <w:pPr>
              <w:spacing w:after="134"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EE9A822" w14:textId="77777777" w:rsidR="00D54EBB" w:rsidRPr="00051DB2" w:rsidRDefault="00D54EBB" w:rsidP="00D54EBB">
            <w:pPr>
              <w:spacing w:after="134"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1544A786" w14:textId="77777777" w:rsidTr="00A62B0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58F95BDC" w14:textId="77777777" w:rsidR="00D54EBB" w:rsidRPr="00051DB2" w:rsidRDefault="00D54EBB" w:rsidP="00D54EBB">
            <w:pPr>
              <w:tabs>
                <w:tab w:val="left" w:pos="1224"/>
              </w:tabs>
              <w:spacing w:before="44" w:after="62" w:line="243" w:lineRule="exact"/>
              <w:ind w:left="720" w:hanging="576"/>
              <w:textAlignment w:val="baseline"/>
              <w:rPr>
                <w:rFonts w:ascii="Arial" w:eastAsia="Arial" w:hAnsi="Arial"/>
                <w:color w:val="000000"/>
                <w:sz w:val="21"/>
              </w:rPr>
            </w:pPr>
            <w:r w:rsidRPr="00051DB2">
              <w:rPr>
                <w:rFonts w:ascii="Arial" w:eastAsia="Arial" w:hAnsi="Arial"/>
                <w:color w:val="000000"/>
                <w:sz w:val="21"/>
              </w:rPr>
              <w:t>3.6.2</w:t>
            </w:r>
            <w:r w:rsidRPr="00051DB2">
              <w:rPr>
                <w:rFonts w:ascii="Arial" w:eastAsia="Arial" w:hAnsi="Arial"/>
                <w:color w:val="000000"/>
                <w:sz w:val="21"/>
              </w:rPr>
              <w:tab/>
              <w:t>Voltage Control as applicable</w:t>
            </w:r>
          </w:p>
        </w:tc>
        <w:tc>
          <w:tcPr>
            <w:tcW w:w="1845" w:type="dxa"/>
            <w:tcBorders>
              <w:top w:val="single" w:sz="7" w:space="0" w:color="000000"/>
              <w:left w:val="single" w:sz="7" w:space="0" w:color="000000"/>
              <w:bottom w:val="single" w:sz="7" w:space="0" w:color="000000"/>
              <w:right w:val="single" w:sz="7" w:space="0" w:color="000000"/>
            </w:tcBorders>
          </w:tcPr>
          <w:p w14:paraId="7145ECAC" w14:textId="3514936A" w:rsidR="00D54EBB" w:rsidRPr="00051DB2" w:rsidRDefault="00E80FBD" w:rsidP="00D54EBB">
            <w:pPr>
              <w:spacing w:after="139" w:line="21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229575F3" w14:textId="77777777" w:rsidR="00D54EBB" w:rsidRPr="00051DB2" w:rsidRDefault="00D54EBB" w:rsidP="00D54EBB">
            <w:pPr>
              <w:spacing w:after="139" w:line="21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5ADAC1AB" w14:textId="77777777" w:rsidR="00D54EBB" w:rsidRPr="00051DB2" w:rsidRDefault="00D54EBB" w:rsidP="00D54EBB">
            <w:pPr>
              <w:spacing w:after="139" w:line="21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7E342111" w14:textId="77777777" w:rsidTr="00A62B0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05DB7076" w14:textId="07D86DA8" w:rsidR="00D54EBB" w:rsidRPr="00051DB2" w:rsidRDefault="00D54EBB" w:rsidP="00D54EBB">
            <w:pPr>
              <w:tabs>
                <w:tab w:val="left" w:pos="1224"/>
              </w:tabs>
              <w:spacing w:before="58" w:after="68" w:line="243" w:lineRule="exact"/>
              <w:ind w:left="720" w:hanging="576"/>
              <w:textAlignment w:val="baseline"/>
              <w:rPr>
                <w:rFonts w:ascii="Arial" w:eastAsia="Arial" w:hAnsi="Arial"/>
                <w:color w:val="000000"/>
                <w:sz w:val="21"/>
              </w:rPr>
            </w:pPr>
          </w:p>
        </w:tc>
        <w:tc>
          <w:tcPr>
            <w:tcW w:w="1845" w:type="dxa"/>
            <w:tcBorders>
              <w:top w:val="single" w:sz="7" w:space="0" w:color="000000"/>
              <w:left w:val="single" w:sz="7" w:space="0" w:color="000000"/>
              <w:bottom w:val="single" w:sz="7" w:space="0" w:color="000000"/>
              <w:right w:val="single" w:sz="7" w:space="0" w:color="000000"/>
            </w:tcBorders>
          </w:tcPr>
          <w:p w14:paraId="4E761BDC" w14:textId="2D01CF8F" w:rsidR="00D54EBB" w:rsidRPr="00051DB2" w:rsidRDefault="00D54EBB" w:rsidP="00D54EBB">
            <w:pPr>
              <w:spacing w:after="149" w:line="220" w:lineRule="exact"/>
              <w:ind w:left="720" w:hanging="576"/>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24179B38" w14:textId="7B68A87D" w:rsidR="00D54EBB" w:rsidRPr="00051DB2" w:rsidRDefault="00D54EBB" w:rsidP="00D54EBB">
            <w:pPr>
              <w:spacing w:after="149" w:line="220" w:lineRule="exact"/>
              <w:ind w:left="720" w:hanging="576"/>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38AA7415" w14:textId="79E27342" w:rsidR="00D54EBB" w:rsidRPr="00051DB2" w:rsidRDefault="00D54EBB" w:rsidP="00D54EBB">
            <w:pPr>
              <w:spacing w:after="149" w:line="220" w:lineRule="exact"/>
              <w:ind w:left="720" w:hanging="576"/>
              <w:jc w:val="center"/>
              <w:textAlignment w:val="baseline"/>
              <w:rPr>
                <w:rFonts w:ascii="Arial" w:eastAsia="Arial" w:hAnsi="Arial"/>
                <w:color w:val="000000"/>
                <w:sz w:val="21"/>
              </w:rPr>
            </w:pPr>
          </w:p>
        </w:tc>
      </w:tr>
      <w:tr w:rsidR="00D54EBB" w:rsidRPr="00051DB2" w14:paraId="0B12EE51" w14:textId="77777777" w:rsidTr="00A62B0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30E58868" w14:textId="77777777" w:rsidR="00D54EBB" w:rsidRPr="00051DB2" w:rsidRDefault="00D54EBB" w:rsidP="00D54EBB">
            <w:pPr>
              <w:tabs>
                <w:tab w:val="left" w:pos="1224"/>
              </w:tabs>
              <w:spacing w:before="40" w:after="62" w:line="243" w:lineRule="exact"/>
              <w:ind w:left="720" w:hanging="576"/>
              <w:textAlignment w:val="baseline"/>
              <w:rPr>
                <w:rFonts w:ascii="Arial" w:eastAsia="Arial" w:hAnsi="Arial"/>
                <w:color w:val="000000"/>
                <w:sz w:val="21"/>
              </w:rPr>
            </w:pPr>
            <w:r w:rsidRPr="00051DB2">
              <w:rPr>
                <w:rFonts w:ascii="Arial" w:eastAsia="Arial" w:hAnsi="Arial"/>
                <w:color w:val="000000"/>
                <w:sz w:val="21"/>
              </w:rPr>
              <w:t>3.6.4</w:t>
            </w:r>
            <w:r w:rsidRPr="00051DB2">
              <w:rPr>
                <w:rFonts w:ascii="Arial" w:eastAsia="Arial" w:hAnsi="Arial"/>
                <w:color w:val="000000"/>
                <w:sz w:val="21"/>
              </w:rPr>
              <w:tab/>
              <w:t>Fault Ride Through</w:t>
            </w:r>
          </w:p>
        </w:tc>
        <w:tc>
          <w:tcPr>
            <w:tcW w:w="1845" w:type="dxa"/>
            <w:tcBorders>
              <w:top w:val="single" w:sz="7" w:space="0" w:color="000000"/>
              <w:left w:val="single" w:sz="7" w:space="0" w:color="000000"/>
              <w:bottom w:val="single" w:sz="7" w:space="0" w:color="000000"/>
              <w:right w:val="single" w:sz="7" w:space="0" w:color="000000"/>
            </w:tcBorders>
          </w:tcPr>
          <w:p w14:paraId="70AEC1BD" w14:textId="5CE46EEB" w:rsidR="00D54EBB" w:rsidRPr="00051DB2" w:rsidRDefault="00E80FBD"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7B4B6632" w14:textId="77777777" w:rsidR="00D54EBB" w:rsidRPr="00051DB2" w:rsidRDefault="00D54EBB"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169C73CB" w14:textId="77777777" w:rsidR="00D54EBB" w:rsidRPr="00051DB2" w:rsidRDefault="00D54EBB"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6C15978F" w14:textId="77777777" w:rsidTr="00A62B0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704D5C69" w14:textId="77777777" w:rsidR="00D54EBB" w:rsidRPr="00051DB2" w:rsidRDefault="00D54EBB" w:rsidP="00D54EBB">
            <w:pPr>
              <w:tabs>
                <w:tab w:val="left" w:pos="936"/>
              </w:tabs>
              <w:spacing w:before="58" w:after="6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3.7</w:t>
            </w:r>
            <w:r w:rsidRPr="00051DB2">
              <w:rPr>
                <w:rFonts w:ascii="Arial" w:eastAsia="Arial" w:hAnsi="Arial"/>
                <w:color w:val="000000"/>
                <w:sz w:val="21"/>
              </w:rPr>
              <w:tab/>
              <w:t>Compliance Simulation Studies</w:t>
            </w:r>
          </w:p>
        </w:tc>
        <w:tc>
          <w:tcPr>
            <w:tcW w:w="1845" w:type="dxa"/>
            <w:tcBorders>
              <w:top w:val="single" w:sz="7" w:space="0" w:color="000000"/>
              <w:left w:val="single" w:sz="7" w:space="0" w:color="000000"/>
              <w:bottom w:val="single" w:sz="7" w:space="0" w:color="000000"/>
              <w:right w:val="single" w:sz="7" w:space="0" w:color="000000"/>
            </w:tcBorders>
          </w:tcPr>
          <w:p w14:paraId="62DF10D1" w14:textId="77777777" w:rsidR="00D54EBB" w:rsidRPr="00051DB2" w:rsidRDefault="00D54EBB" w:rsidP="00D54EBB">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229518B0" w14:textId="77777777" w:rsidR="00D54EBB" w:rsidRPr="00051DB2" w:rsidRDefault="00D54EBB" w:rsidP="00D54EBB">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4CE0EDF4" w14:textId="77777777" w:rsidR="00D54EBB" w:rsidRPr="00051DB2" w:rsidRDefault="00D54EBB" w:rsidP="00D54EBB">
            <w:pPr>
              <w:ind w:left="720" w:hanging="576"/>
              <w:textAlignment w:val="baseline"/>
              <w:rPr>
                <w:rFonts w:ascii="Arial" w:eastAsia="Arial" w:hAnsi="Arial"/>
                <w:color w:val="000000"/>
                <w:sz w:val="24"/>
              </w:rPr>
            </w:pPr>
          </w:p>
        </w:tc>
      </w:tr>
      <w:tr w:rsidR="00D54EBB" w:rsidRPr="00051DB2" w14:paraId="2415AD36" w14:textId="77777777" w:rsidTr="00A62B0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136434B3" w14:textId="77777777" w:rsidR="00D54EBB" w:rsidRPr="00051DB2" w:rsidRDefault="00D54EBB" w:rsidP="00D54EBB">
            <w:pPr>
              <w:tabs>
                <w:tab w:val="left" w:pos="1224"/>
              </w:tabs>
              <w:spacing w:before="44" w:after="5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3.7.1</w:t>
            </w:r>
            <w:r w:rsidRPr="00051DB2">
              <w:rPr>
                <w:rFonts w:ascii="Arial" w:eastAsia="Arial" w:hAnsi="Arial"/>
                <w:color w:val="000000"/>
                <w:sz w:val="21"/>
              </w:rPr>
              <w:tab/>
              <w:t>Model Verification</w:t>
            </w:r>
          </w:p>
        </w:tc>
        <w:tc>
          <w:tcPr>
            <w:tcW w:w="1845" w:type="dxa"/>
            <w:tcBorders>
              <w:top w:val="single" w:sz="7" w:space="0" w:color="000000"/>
              <w:left w:val="single" w:sz="7" w:space="0" w:color="000000"/>
              <w:bottom w:val="single" w:sz="7" w:space="0" w:color="000000"/>
              <w:right w:val="single" w:sz="7" w:space="0" w:color="000000"/>
            </w:tcBorders>
          </w:tcPr>
          <w:p w14:paraId="0646724D" w14:textId="4592E96D" w:rsidR="00D54EBB" w:rsidRPr="00051DB2" w:rsidRDefault="00E80FBD"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579B9B16" w14:textId="77777777" w:rsidR="00D54EBB" w:rsidRPr="00051DB2" w:rsidRDefault="00D54EBB"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07996DCB" w14:textId="77777777" w:rsidR="00D54EBB" w:rsidRPr="00051DB2" w:rsidRDefault="00D54EBB"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3256A62E" w14:textId="77777777" w:rsidTr="00A62B0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6EA2A763" w14:textId="77777777" w:rsidR="00D54EBB" w:rsidRPr="00051DB2" w:rsidRDefault="00D54EBB" w:rsidP="00D54EBB">
            <w:pPr>
              <w:tabs>
                <w:tab w:val="left" w:pos="1224"/>
              </w:tabs>
              <w:spacing w:before="58" w:after="6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3.7.2</w:t>
            </w:r>
            <w:r w:rsidRPr="00051DB2">
              <w:rPr>
                <w:rFonts w:ascii="Arial" w:eastAsia="Arial" w:hAnsi="Arial"/>
                <w:color w:val="000000"/>
                <w:sz w:val="21"/>
              </w:rPr>
              <w:tab/>
              <w:t>Reactive Capability &amp; Voltage Range as applicable</w:t>
            </w:r>
          </w:p>
        </w:tc>
        <w:tc>
          <w:tcPr>
            <w:tcW w:w="1845" w:type="dxa"/>
            <w:tcBorders>
              <w:top w:val="single" w:sz="7" w:space="0" w:color="000000"/>
              <w:left w:val="single" w:sz="7" w:space="0" w:color="000000"/>
              <w:bottom w:val="single" w:sz="7" w:space="0" w:color="000000"/>
              <w:right w:val="single" w:sz="7" w:space="0" w:color="000000"/>
            </w:tcBorders>
          </w:tcPr>
          <w:p w14:paraId="70FC78B3" w14:textId="36DBE0B0" w:rsidR="00D54EBB" w:rsidRPr="00051DB2" w:rsidRDefault="00E80FBD" w:rsidP="00D54EBB">
            <w:pPr>
              <w:spacing w:after="145" w:line="224"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20AF4F0F" w14:textId="77777777" w:rsidR="00D54EBB" w:rsidRPr="00051DB2" w:rsidRDefault="00D54EBB" w:rsidP="00D54EBB">
            <w:pPr>
              <w:spacing w:after="145" w:line="224"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0078B8D0" w14:textId="77777777" w:rsidR="00D54EBB" w:rsidRPr="00051DB2" w:rsidRDefault="00D54EBB" w:rsidP="00D54EBB">
            <w:pPr>
              <w:spacing w:after="145" w:line="224"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7A18D57E" w14:textId="77777777" w:rsidTr="00A62B0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41320968" w14:textId="77777777" w:rsidR="00D54EBB" w:rsidRPr="00051DB2" w:rsidRDefault="00D54EBB" w:rsidP="00D54EBB">
            <w:pPr>
              <w:tabs>
                <w:tab w:val="left" w:pos="1224"/>
              </w:tabs>
              <w:spacing w:before="44" w:after="5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3.7.3</w:t>
            </w:r>
            <w:r w:rsidRPr="00051DB2">
              <w:rPr>
                <w:rFonts w:ascii="Arial" w:eastAsia="Arial" w:hAnsi="Arial"/>
                <w:color w:val="000000"/>
                <w:sz w:val="21"/>
              </w:rPr>
              <w:tab/>
              <w:t>Voltage Control &amp; Stability</w:t>
            </w:r>
          </w:p>
        </w:tc>
        <w:tc>
          <w:tcPr>
            <w:tcW w:w="1845" w:type="dxa"/>
            <w:tcBorders>
              <w:top w:val="single" w:sz="7" w:space="0" w:color="000000"/>
              <w:left w:val="single" w:sz="7" w:space="0" w:color="000000"/>
              <w:bottom w:val="single" w:sz="7" w:space="0" w:color="000000"/>
              <w:right w:val="single" w:sz="7" w:space="0" w:color="000000"/>
            </w:tcBorders>
          </w:tcPr>
          <w:p w14:paraId="379F9FD4" w14:textId="51703E23" w:rsidR="00D54EBB" w:rsidRPr="00051DB2" w:rsidRDefault="00E80FBD"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01C35D4A" w14:textId="77777777" w:rsidR="00D54EBB" w:rsidRPr="00051DB2" w:rsidRDefault="00D54EBB"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EDE881F" w14:textId="77777777" w:rsidR="00D54EBB" w:rsidRPr="00051DB2" w:rsidRDefault="00D54EBB"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61687BBF" w14:textId="77777777" w:rsidTr="00A62B0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25C33783" w14:textId="77777777" w:rsidR="00D54EBB" w:rsidRPr="00051DB2" w:rsidRDefault="00D54EBB" w:rsidP="00D54EBB">
            <w:pPr>
              <w:tabs>
                <w:tab w:val="left" w:pos="1224"/>
              </w:tabs>
              <w:spacing w:before="58" w:after="6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3.7.4</w:t>
            </w:r>
            <w:r w:rsidRPr="00051DB2">
              <w:rPr>
                <w:rFonts w:ascii="Arial" w:eastAsia="Arial" w:hAnsi="Arial"/>
                <w:color w:val="000000"/>
                <w:sz w:val="21"/>
              </w:rPr>
              <w:tab/>
              <w:t>Fault Ride Through</w:t>
            </w:r>
          </w:p>
        </w:tc>
        <w:tc>
          <w:tcPr>
            <w:tcW w:w="1845" w:type="dxa"/>
            <w:tcBorders>
              <w:top w:val="single" w:sz="7" w:space="0" w:color="000000"/>
              <w:left w:val="single" w:sz="7" w:space="0" w:color="000000"/>
              <w:bottom w:val="single" w:sz="7" w:space="0" w:color="000000"/>
              <w:right w:val="single" w:sz="7" w:space="0" w:color="000000"/>
            </w:tcBorders>
          </w:tcPr>
          <w:p w14:paraId="4D35766E" w14:textId="32CF2C61" w:rsidR="00D54EBB" w:rsidRPr="00051DB2" w:rsidRDefault="00E80FBD" w:rsidP="00D54EBB">
            <w:pPr>
              <w:spacing w:after="145" w:line="224"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170D2BA3" w14:textId="77777777" w:rsidR="00D54EBB" w:rsidRPr="00051DB2" w:rsidRDefault="00D54EBB" w:rsidP="00D54EBB">
            <w:pPr>
              <w:spacing w:after="145" w:line="224"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6F4FBF3D" w14:textId="77777777" w:rsidR="00D54EBB" w:rsidRPr="00051DB2" w:rsidRDefault="00D54EBB" w:rsidP="00D54EBB">
            <w:pPr>
              <w:spacing w:after="145" w:line="224"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18FC9AC4" w14:textId="77777777" w:rsidTr="00A62B07">
        <w:trPr>
          <w:trHeight w:hRule="exact" w:val="356"/>
        </w:trPr>
        <w:tc>
          <w:tcPr>
            <w:tcW w:w="6226" w:type="dxa"/>
            <w:tcBorders>
              <w:top w:val="single" w:sz="7" w:space="0" w:color="000000"/>
              <w:left w:val="single" w:sz="7" w:space="0" w:color="000000"/>
              <w:bottom w:val="single" w:sz="7" w:space="0" w:color="000000"/>
              <w:right w:val="single" w:sz="7" w:space="0" w:color="000000"/>
            </w:tcBorders>
            <w:vAlign w:val="center"/>
          </w:tcPr>
          <w:p w14:paraId="00604082" w14:textId="77777777" w:rsidR="00D54EBB" w:rsidRPr="00051DB2" w:rsidRDefault="00D54EBB" w:rsidP="00D54EBB">
            <w:pPr>
              <w:tabs>
                <w:tab w:val="left" w:pos="936"/>
              </w:tabs>
              <w:spacing w:before="44" w:after="5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3.8</w:t>
            </w:r>
            <w:r w:rsidRPr="00051DB2">
              <w:rPr>
                <w:rFonts w:ascii="Arial" w:eastAsia="Arial" w:hAnsi="Arial"/>
                <w:color w:val="000000"/>
                <w:sz w:val="21"/>
              </w:rPr>
              <w:tab/>
              <w:t>Site Specific Technical Data &amp; Compliance</w:t>
            </w:r>
          </w:p>
        </w:tc>
        <w:tc>
          <w:tcPr>
            <w:tcW w:w="1845" w:type="dxa"/>
            <w:tcBorders>
              <w:top w:val="single" w:sz="7" w:space="0" w:color="000000"/>
              <w:left w:val="single" w:sz="7" w:space="0" w:color="000000"/>
              <w:bottom w:val="single" w:sz="7" w:space="0" w:color="000000"/>
              <w:right w:val="single" w:sz="7" w:space="0" w:color="000000"/>
            </w:tcBorders>
          </w:tcPr>
          <w:p w14:paraId="079760D8" w14:textId="77777777" w:rsidR="00D54EBB" w:rsidRPr="00051DB2" w:rsidRDefault="00D54EBB" w:rsidP="00D54EBB">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556AF8FD" w14:textId="77777777" w:rsidR="00D54EBB" w:rsidRPr="00051DB2" w:rsidRDefault="00D54EBB" w:rsidP="00D54EBB">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03DEE4CF" w14:textId="77777777" w:rsidR="00D54EBB" w:rsidRPr="00051DB2" w:rsidRDefault="00D54EBB" w:rsidP="00D54EBB">
            <w:pPr>
              <w:ind w:left="720" w:hanging="576"/>
              <w:textAlignment w:val="baseline"/>
              <w:rPr>
                <w:rFonts w:ascii="Arial" w:eastAsia="Arial" w:hAnsi="Arial"/>
                <w:color w:val="000000"/>
                <w:sz w:val="24"/>
              </w:rPr>
            </w:pPr>
          </w:p>
        </w:tc>
      </w:tr>
      <w:tr w:rsidR="00D54EBB" w:rsidRPr="00051DB2" w14:paraId="2C285F94" w14:textId="77777777" w:rsidTr="00A62B07">
        <w:trPr>
          <w:trHeight w:hRule="exact" w:val="364"/>
        </w:trPr>
        <w:tc>
          <w:tcPr>
            <w:tcW w:w="6226" w:type="dxa"/>
            <w:tcBorders>
              <w:top w:val="single" w:sz="7" w:space="0" w:color="000000"/>
              <w:left w:val="single" w:sz="7" w:space="0" w:color="000000"/>
              <w:bottom w:val="single" w:sz="7" w:space="0" w:color="000000"/>
              <w:right w:val="single" w:sz="7" w:space="0" w:color="000000"/>
            </w:tcBorders>
            <w:vAlign w:val="center"/>
          </w:tcPr>
          <w:p w14:paraId="2DCA0235" w14:textId="77777777" w:rsidR="00D54EBB" w:rsidRPr="00051DB2" w:rsidRDefault="00D54EBB" w:rsidP="00D54EBB">
            <w:pPr>
              <w:tabs>
                <w:tab w:val="left" w:pos="1224"/>
              </w:tabs>
              <w:spacing w:before="53" w:after="6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3.8.1</w:t>
            </w:r>
            <w:r w:rsidRPr="00051DB2">
              <w:rPr>
                <w:rFonts w:ascii="Arial" w:eastAsia="Arial" w:hAnsi="Arial"/>
                <w:color w:val="000000"/>
                <w:sz w:val="21"/>
              </w:rPr>
              <w:tab/>
              <w:t xml:space="preserve">Special Automatic Facilities </w:t>
            </w:r>
          </w:p>
        </w:tc>
        <w:tc>
          <w:tcPr>
            <w:tcW w:w="1845" w:type="dxa"/>
            <w:tcBorders>
              <w:top w:val="single" w:sz="7" w:space="0" w:color="000000"/>
              <w:left w:val="single" w:sz="7" w:space="0" w:color="000000"/>
              <w:bottom w:val="single" w:sz="7" w:space="0" w:color="000000"/>
              <w:right w:val="single" w:sz="7" w:space="0" w:color="000000"/>
            </w:tcBorders>
          </w:tcPr>
          <w:p w14:paraId="39C37D27" w14:textId="2CDB01FB" w:rsidR="00D54EBB" w:rsidRPr="00051DB2" w:rsidRDefault="00E80FBD" w:rsidP="00D54EBB">
            <w:pPr>
              <w:spacing w:after="145" w:line="219"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1BA5091A" w14:textId="77777777" w:rsidR="00D54EBB" w:rsidRPr="00051DB2" w:rsidRDefault="00D54EBB" w:rsidP="00D54EBB">
            <w:pPr>
              <w:spacing w:after="145" w:line="219"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255AEC4F" w14:textId="77777777" w:rsidR="00D54EBB" w:rsidRPr="00051DB2" w:rsidRDefault="00D54EBB" w:rsidP="00D54EBB">
            <w:pPr>
              <w:spacing w:after="145" w:line="219"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bl>
    <w:p w14:paraId="26A09C1F" w14:textId="77777777" w:rsidR="00D54EBB" w:rsidRPr="00051DB2" w:rsidRDefault="00D54EBB" w:rsidP="00D54EBB">
      <w:pPr>
        <w:spacing w:before="2" w:line="274" w:lineRule="exact"/>
        <w:ind w:left="720" w:hanging="576"/>
        <w:jc w:val="both"/>
        <w:textAlignment w:val="baseline"/>
        <w:rPr>
          <w:rFonts w:ascii="Arial" w:eastAsia="Arial" w:hAnsi="Arial"/>
          <w:b/>
          <w:color w:val="000000"/>
          <w:spacing w:val="-1"/>
          <w:sz w:val="24"/>
        </w:rPr>
      </w:pPr>
    </w:p>
    <w:p w14:paraId="7A92124C" w14:textId="77777777" w:rsidR="00D54EBB" w:rsidRPr="00051DB2" w:rsidRDefault="00D54EBB" w:rsidP="00D54EBB">
      <w:pPr>
        <w:spacing w:before="2" w:line="274" w:lineRule="exact"/>
        <w:ind w:left="720" w:hanging="576"/>
        <w:jc w:val="both"/>
        <w:textAlignment w:val="baseline"/>
        <w:rPr>
          <w:rFonts w:ascii="Arial" w:eastAsia="Arial" w:hAnsi="Arial"/>
          <w:b/>
          <w:color w:val="000000"/>
          <w:spacing w:val="-1"/>
          <w:sz w:val="24"/>
        </w:rPr>
      </w:pPr>
      <w:r w:rsidRPr="00051DB2">
        <w:rPr>
          <w:rFonts w:ascii="Arial" w:eastAsia="Arial" w:hAnsi="Arial"/>
          <w:b/>
          <w:color w:val="000000"/>
          <w:spacing w:val="-1"/>
          <w:sz w:val="24"/>
        </w:rPr>
        <w:t>GIDFS Content Guidance</w:t>
      </w:r>
    </w:p>
    <w:p w14:paraId="50D4E0EC" w14:textId="77777777" w:rsidR="00D54EBB" w:rsidRPr="00051DB2" w:rsidRDefault="00D54EBB" w:rsidP="00D54EBB">
      <w:pPr>
        <w:spacing w:before="106" w:line="243" w:lineRule="exact"/>
        <w:ind w:left="720" w:hanging="576"/>
        <w:jc w:val="both"/>
        <w:textAlignment w:val="baseline"/>
        <w:rPr>
          <w:rFonts w:ascii="Arial" w:eastAsia="Arial" w:hAnsi="Arial"/>
          <w:color w:val="000000"/>
          <w:spacing w:val="-3"/>
          <w:sz w:val="21"/>
        </w:rPr>
      </w:pPr>
      <w:r w:rsidRPr="00051DB2">
        <w:rPr>
          <w:rFonts w:ascii="Arial" w:eastAsia="Arial" w:hAnsi="Arial"/>
          <w:color w:val="000000"/>
          <w:spacing w:val="-3"/>
          <w:sz w:val="21"/>
        </w:rPr>
        <w:t xml:space="preserve">In </w:t>
      </w:r>
      <w:proofErr w:type="gramStart"/>
      <w:r w:rsidRPr="00051DB2">
        <w:rPr>
          <w:rFonts w:ascii="Arial" w:eastAsia="Arial" w:hAnsi="Arial"/>
          <w:color w:val="000000"/>
          <w:spacing w:val="-3"/>
          <w:sz w:val="21"/>
        </w:rPr>
        <w:t>general</w:t>
      </w:r>
      <w:proofErr w:type="gramEnd"/>
      <w:r w:rsidRPr="00051DB2">
        <w:rPr>
          <w:rFonts w:ascii="Arial" w:eastAsia="Arial" w:hAnsi="Arial"/>
          <w:color w:val="000000"/>
          <w:spacing w:val="-3"/>
          <w:sz w:val="21"/>
        </w:rPr>
        <w:t xml:space="preserve"> all submissions should be in the following file formats.</w:t>
      </w:r>
    </w:p>
    <w:p w14:paraId="11C5AC8E" w14:textId="77777777" w:rsidR="00D54EBB" w:rsidRPr="00051DB2" w:rsidRDefault="00D54EBB">
      <w:pPr>
        <w:numPr>
          <w:ilvl w:val="0"/>
          <w:numId w:val="3"/>
        </w:numPr>
        <w:tabs>
          <w:tab w:val="clear" w:pos="360"/>
          <w:tab w:val="left" w:pos="864"/>
        </w:tabs>
        <w:spacing w:before="116" w:line="234" w:lineRule="exact"/>
        <w:jc w:val="both"/>
        <w:textAlignment w:val="baseline"/>
        <w:rPr>
          <w:rFonts w:ascii="Arial" w:eastAsia="Arial" w:hAnsi="Arial"/>
          <w:color w:val="000000"/>
          <w:spacing w:val="-3"/>
          <w:sz w:val="21"/>
        </w:rPr>
      </w:pPr>
      <w:r w:rsidRPr="00051DB2">
        <w:rPr>
          <w:rFonts w:ascii="Arial" w:eastAsia="Arial" w:hAnsi="Arial"/>
          <w:color w:val="000000"/>
          <w:spacing w:val="-3"/>
          <w:sz w:val="21"/>
        </w:rPr>
        <w:t>Specifications, Statements, Agreements and Technical Reports in PDF format</w:t>
      </w:r>
    </w:p>
    <w:p w14:paraId="67798FDC" w14:textId="77777777" w:rsidR="00D54EBB" w:rsidRPr="00051DB2" w:rsidRDefault="00D54EBB">
      <w:pPr>
        <w:numPr>
          <w:ilvl w:val="0"/>
          <w:numId w:val="3"/>
        </w:numPr>
        <w:tabs>
          <w:tab w:val="clear" w:pos="360"/>
          <w:tab w:val="left" w:pos="864"/>
        </w:tabs>
        <w:spacing w:before="121" w:line="234" w:lineRule="exact"/>
        <w:jc w:val="both"/>
        <w:textAlignment w:val="baseline"/>
        <w:rPr>
          <w:rFonts w:ascii="Arial" w:eastAsia="Arial" w:hAnsi="Arial"/>
          <w:color w:val="000000"/>
          <w:spacing w:val="-4"/>
          <w:sz w:val="21"/>
        </w:rPr>
      </w:pPr>
      <w:r w:rsidRPr="00051DB2">
        <w:rPr>
          <w:rFonts w:ascii="Arial" w:eastAsia="Arial" w:hAnsi="Arial"/>
          <w:color w:val="000000"/>
          <w:spacing w:val="-4"/>
          <w:sz w:val="21"/>
        </w:rPr>
        <w:t>Signed Documents in scanned PDF format.</w:t>
      </w:r>
    </w:p>
    <w:p w14:paraId="3D90E7AE" w14:textId="77777777" w:rsidR="00D54EBB" w:rsidRPr="00051DB2" w:rsidRDefault="00D54EBB">
      <w:pPr>
        <w:numPr>
          <w:ilvl w:val="0"/>
          <w:numId w:val="3"/>
        </w:numPr>
        <w:tabs>
          <w:tab w:val="clear" w:pos="360"/>
          <w:tab w:val="left" w:pos="864"/>
        </w:tabs>
        <w:spacing w:before="117" w:line="234" w:lineRule="exact"/>
        <w:jc w:val="both"/>
        <w:textAlignment w:val="baseline"/>
        <w:rPr>
          <w:rFonts w:ascii="Arial" w:eastAsia="Arial" w:hAnsi="Arial"/>
          <w:color w:val="000000"/>
          <w:spacing w:val="-3"/>
          <w:sz w:val="21"/>
        </w:rPr>
      </w:pPr>
      <w:r w:rsidRPr="00051DB2">
        <w:rPr>
          <w:rFonts w:ascii="Arial" w:eastAsia="Arial" w:hAnsi="Arial"/>
          <w:color w:val="000000"/>
          <w:spacing w:val="-3"/>
          <w:sz w:val="21"/>
        </w:rPr>
        <w:t>Test result data points in XLS format (e.g. Excel ®)</w:t>
      </w:r>
    </w:p>
    <w:p w14:paraId="7B14C23E" w14:textId="77777777" w:rsidR="00D54EBB" w:rsidRPr="00051DB2" w:rsidRDefault="00D54EBB">
      <w:pPr>
        <w:numPr>
          <w:ilvl w:val="0"/>
          <w:numId w:val="3"/>
        </w:numPr>
        <w:tabs>
          <w:tab w:val="clear" w:pos="360"/>
          <w:tab w:val="left" w:pos="864"/>
        </w:tabs>
        <w:spacing w:before="121" w:line="234" w:lineRule="exact"/>
        <w:jc w:val="both"/>
        <w:textAlignment w:val="baseline"/>
        <w:rPr>
          <w:rFonts w:ascii="Arial" w:eastAsia="Arial" w:hAnsi="Arial"/>
          <w:color w:val="000000"/>
          <w:spacing w:val="-4"/>
          <w:sz w:val="21"/>
        </w:rPr>
      </w:pPr>
      <w:r w:rsidRPr="00051DB2">
        <w:rPr>
          <w:rFonts w:ascii="Arial" w:eastAsia="Arial" w:hAnsi="Arial"/>
          <w:color w:val="000000"/>
          <w:spacing w:val="-4"/>
          <w:sz w:val="21"/>
        </w:rPr>
        <w:t>Performance Charts/Plots PDF and/or XLS format.</w:t>
      </w:r>
    </w:p>
    <w:p w14:paraId="212B1447" w14:textId="7BB5D58C" w:rsidR="00543243" w:rsidRPr="00051DB2" w:rsidRDefault="00D54EBB">
      <w:pPr>
        <w:numPr>
          <w:ilvl w:val="0"/>
          <w:numId w:val="3"/>
        </w:numPr>
        <w:tabs>
          <w:tab w:val="clear" w:pos="360"/>
          <w:tab w:val="left" w:pos="864"/>
        </w:tabs>
        <w:spacing w:before="131" w:line="234" w:lineRule="exact"/>
        <w:jc w:val="both"/>
        <w:textAlignment w:val="baseline"/>
        <w:rPr>
          <w:rFonts w:ascii="Arial" w:eastAsia="Arial" w:hAnsi="Arial"/>
          <w:color w:val="000000"/>
          <w:spacing w:val="-4"/>
          <w:sz w:val="21"/>
        </w:rPr>
        <w:sectPr w:rsidR="00543243" w:rsidRPr="00051DB2">
          <w:footerReference w:type="default" r:id="rId31"/>
          <w:pgSz w:w="11904" w:h="16834"/>
          <w:pgMar w:top="680" w:right="2173" w:bottom="678" w:left="1291" w:header="720" w:footer="720" w:gutter="0"/>
          <w:cols w:space="720"/>
        </w:sectPr>
      </w:pPr>
      <w:r w:rsidRPr="00051DB2">
        <w:rPr>
          <w:rFonts w:ascii="Arial" w:eastAsia="Arial" w:hAnsi="Arial"/>
          <w:color w:val="000000"/>
          <w:spacing w:val="-4"/>
          <w:sz w:val="21"/>
        </w:rPr>
        <w:t>Drawings in PDF or DWG for</w:t>
      </w:r>
    </w:p>
    <w:p w14:paraId="745A61E5" w14:textId="77777777" w:rsidR="00133235" w:rsidRPr="00051DB2" w:rsidRDefault="00133235" w:rsidP="00133235">
      <w:pPr>
        <w:spacing w:before="182" w:line="330" w:lineRule="exact"/>
        <w:ind w:left="720" w:hanging="576"/>
        <w:textAlignment w:val="baseline"/>
        <w:rPr>
          <w:rFonts w:ascii="Arial" w:eastAsia="Arial" w:hAnsi="Arial"/>
          <w:b/>
          <w:i/>
          <w:color w:val="000000"/>
          <w:spacing w:val="-3"/>
          <w:sz w:val="29"/>
        </w:rPr>
      </w:pPr>
      <w:r w:rsidRPr="00051DB2">
        <w:rPr>
          <w:rFonts w:ascii="Arial" w:eastAsia="Arial" w:hAnsi="Arial"/>
          <w:b/>
          <w:i/>
          <w:color w:val="000000"/>
          <w:spacing w:val="-3"/>
          <w:sz w:val="29"/>
        </w:rPr>
        <w:lastRenderedPageBreak/>
        <w:t>Appendix B: Register of Responsibilities on Parties</w:t>
      </w:r>
    </w:p>
    <w:p w14:paraId="4A6A864D" w14:textId="77777777" w:rsidR="00133235" w:rsidRPr="00051DB2" w:rsidRDefault="00133235" w:rsidP="00133235">
      <w:pPr>
        <w:tabs>
          <w:tab w:val="left" w:pos="720"/>
        </w:tabs>
        <w:spacing w:before="380" w:line="239" w:lineRule="exact"/>
        <w:ind w:left="720" w:hanging="576"/>
        <w:textAlignment w:val="baseline"/>
        <w:rPr>
          <w:rFonts w:ascii="Arial" w:eastAsia="Arial" w:hAnsi="Arial"/>
          <w:b/>
          <w:color w:val="000000"/>
          <w:spacing w:val="-3"/>
          <w:sz w:val="21"/>
        </w:rPr>
      </w:pPr>
      <w:r w:rsidRPr="00051DB2">
        <w:rPr>
          <w:rFonts w:ascii="Arial" w:eastAsia="Arial" w:hAnsi="Arial"/>
          <w:b/>
          <w:color w:val="000000"/>
          <w:spacing w:val="-3"/>
          <w:sz w:val="21"/>
        </w:rPr>
        <w:t>B.1</w:t>
      </w:r>
      <w:r w:rsidRPr="00051DB2">
        <w:rPr>
          <w:rFonts w:ascii="Arial" w:eastAsia="Arial" w:hAnsi="Arial"/>
          <w:b/>
          <w:color w:val="000000"/>
          <w:spacing w:val="-3"/>
          <w:sz w:val="21"/>
        </w:rPr>
        <w:tab/>
        <w:t>Responsibilities on the ONP</w:t>
      </w:r>
    </w:p>
    <w:p w14:paraId="73AF1867" w14:textId="77777777" w:rsidR="00133235" w:rsidRPr="00051DB2" w:rsidRDefault="00133235" w:rsidP="00133235">
      <w:pPr>
        <w:numPr>
          <w:ilvl w:val="0"/>
          <w:numId w:val="1"/>
        </w:numPr>
        <w:spacing w:before="195" w:line="240" w:lineRule="exact"/>
        <w:ind w:hanging="576"/>
        <w:textAlignment w:val="baseline"/>
        <w:rPr>
          <w:rFonts w:ascii="Arial" w:eastAsia="Arial" w:hAnsi="Arial"/>
          <w:color w:val="000000"/>
          <w:sz w:val="21"/>
        </w:rPr>
      </w:pPr>
      <w:r w:rsidRPr="00051DB2">
        <w:rPr>
          <w:rFonts w:ascii="Arial" w:eastAsia="Arial" w:hAnsi="Arial"/>
          <w:color w:val="000000"/>
          <w:sz w:val="21"/>
        </w:rPr>
        <w:t>The ONP have no specific responsibilities, rather are a tool to assist other parties in fulfilling their responsibilities. The objectives of the ONP are listed in section 3.1 of this procedure.</w:t>
      </w:r>
    </w:p>
    <w:p w14:paraId="1F481EDB" w14:textId="29AB20F1" w:rsidR="00133235" w:rsidRPr="00051DB2" w:rsidRDefault="00133235" w:rsidP="00133235">
      <w:pPr>
        <w:tabs>
          <w:tab w:val="left" w:pos="720"/>
        </w:tabs>
        <w:spacing w:before="387" w:line="239" w:lineRule="exact"/>
        <w:ind w:left="720" w:hanging="576"/>
        <w:textAlignment w:val="baseline"/>
        <w:rPr>
          <w:rFonts w:ascii="Arial" w:eastAsia="Arial" w:hAnsi="Arial"/>
          <w:b/>
          <w:color w:val="000000"/>
          <w:spacing w:val="-3"/>
          <w:sz w:val="21"/>
        </w:rPr>
      </w:pPr>
      <w:r w:rsidRPr="00051DB2">
        <w:rPr>
          <w:rFonts w:ascii="Arial" w:eastAsia="Arial" w:hAnsi="Arial"/>
          <w:b/>
          <w:color w:val="000000"/>
          <w:spacing w:val="-3"/>
          <w:sz w:val="21"/>
        </w:rPr>
        <w:t>B.2</w:t>
      </w:r>
      <w:r w:rsidRPr="00051DB2">
        <w:rPr>
          <w:rFonts w:ascii="Arial" w:eastAsia="Arial" w:hAnsi="Arial"/>
          <w:b/>
          <w:color w:val="000000"/>
          <w:spacing w:val="-3"/>
          <w:sz w:val="21"/>
        </w:rPr>
        <w:tab/>
        <w:t xml:space="preserve">Responsibilities on </w:t>
      </w:r>
      <w:r w:rsidR="0054300D" w:rsidRPr="00051DB2">
        <w:rPr>
          <w:rFonts w:ascii="Arial" w:eastAsia="Arial" w:hAnsi="Arial"/>
          <w:b/>
          <w:color w:val="000000"/>
          <w:spacing w:val="-3"/>
          <w:sz w:val="21"/>
        </w:rPr>
        <w:t>The Company</w:t>
      </w:r>
    </w:p>
    <w:p w14:paraId="484365C3" w14:textId="32FA693E" w:rsidR="00133235" w:rsidRPr="00051DB2" w:rsidRDefault="00133235" w:rsidP="00140EED">
      <w:pPr>
        <w:numPr>
          <w:ilvl w:val="0"/>
          <w:numId w:val="1"/>
        </w:numPr>
        <w:spacing w:before="172" w:line="263" w:lineRule="exact"/>
        <w:ind w:hanging="576"/>
        <w:textAlignment w:val="baseline"/>
        <w:rPr>
          <w:rFonts w:ascii="Arial" w:eastAsia="Arial" w:hAnsi="Arial"/>
          <w:color w:val="000000"/>
          <w:spacing w:val="-4"/>
          <w:sz w:val="21"/>
        </w:rPr>
      </w:pPr>
      <w:r w:rsidRPr="00051DB2">
        <w:rPr>
          <w:rFonts w:ascii="Arial" w:eastAsia="Arial" w:hAnsi="Arial"/>
          <w:color w:val="000000"/>
          <w:spacing w:val="-3"/>
          <w:sz w:val="21"/>
        </w:rPr>
        <w:t>Nominate a Lead Compliance Representative</w:t>
      </w:r>
    </w:p>
    <w:p w14:paraId="13DB61C3" w14:textId="0C53E699" w:rsidR="00133235" w:rsidRPr="00051DB2" w:rsidRDefault="00777E6E" w:rsidP="003D7FF1">
      <w:pPr>
        <w:numPr>
          <w:ilvl w:val="0"/>
          <w:numId w:val="1"/>
        </w:numPr>
        <w:spacing w:before="125" w:line="240" w:lineRule="exact"/>
        <w:ind w:left="284" w:hanging="140"/>
        <w:textAlignment w:val="baseline"/>
        <w:rPr>
          <w:rFonts w:ascii="Arial" w:eastAsia="Arial" w:hAnsi="Arial"/>
          <w:color w:val="000000"/>
          <w:sz w:val="21"/>
        </w:rPr>
      </w:pPr>
      <w:r>
        <w:rPr>
          <w:rFonts w:ascii="Arial" w:eastAsia="Arial" w:hAnsi="Arial"/>
          <w:color w:val="000000"/>
          <w:spacing w:val="-3"/>
          <w:sz w:val="21"/>
        </w:rPr>
        <w:t>Supply Compliance Monitoring Template for CATO to complete</w:t>
      </w:r>
    </w:p>
    <w:p w14:paraId="7C56C641" w14:textId="19CCC046" w:rsidR="00484D55" w:rsidRDefault="00133235" w:rsidP="006902DA">
      <w:pPr>
        <w:numPr>
          <w:ilvl w:val="0"/>
          <w:numId w:val="1"/>
        </w:numPr>
        <w:spacing w:before="130" w:line="240" w:lineRule="exact"/>
        <w:ind w:left="284" w:hanging="140"/>
        <w:textAlignment w:val="baseline"/>
        <w:rPr>
          <w:rFonts w:ascii="Arial" w:eastAsia="Arial" w:hAnsi="Arial"/>
          <w:color w:val="000000"/>
          <w:sz w:val="21"/>
        </w:rPr>
      </w:pPr>
      <w:r w:rsidRPr="00051DB2">
        <w:rPr>
          <w:rFonts w:ascii="Arial" w:eastAsia="Arial" w:hAnsi="Arial"/>
          <w:color w:val="000000"/>
          <w:sz w:val="21"/>
        </w:rPr>
        <w:t xml:space="preserve">Ensure that the CATO </w:t>
      </w:r>
      <w:r w:rsidR="0092037B">
        <w:rPr>
          <w:rFonts w:ascii="Arial" w:eastAsia="Arial" w:hAnsi="Arial"/>
          <w:color w:val="000000"/>
          <w:sz w:val="21"/>
        </w:rPr>
        <w:t xml:space="preserve">submits all data in accordance with GIDFS for which </w:t>
      </w:r>
      <w:r w:rsidR="00070855">
        <w:rPr>
          <w:rFonts w:ascii="Arial" w:eastAsia="Arial" w:hAnsi="Arial"/>
          <w:color w:val="000000"/>
          <w:sz w:val="21"/>
        </w:rPr>
        <w:t>T</w:t>
      </w:r>
      <w:r w:rsidR="0092037B">
        <w:rPr>
          <w:rFonts w:ascii="Arial" w:eastAsia="Arial" w:hAnsi="Arial"/>
          <w:color w:val="000000"/>
          <w:sz w:val="21"/>
        </w:rPr>
        <w:t xml:space="preserve">he </w:t>
      </w:r>
      <w:r w:rsidR="00070855">
        <w:rPr>
          <w:rFonts w:ascii="Arial" w:eastAsia="Arial" w:hAnsi="Arial"/>
          <w:color w:val="000000"/>
          <w:sz w:val="21"/>
        </w:rPr>
        <w:t>C</w:t>
      </w:r>
      <w:r w:rsidR="0092037B">
        <w:rPr>
          <w:rFonts w:ascii="Arial" w:eastAsia="Arial" w:hAnsi="Arial"/>
          <w:color w:val="000000"/>
          <w:sz w:val="21"/>
        </w:rPr>
        <w:t>ompany is responsible</w:t>
      </w:r>
      <w:r w:rsidR="00484D55">
        <w:rPr>
          <w:rFonts w:ascii="Arial" w:eastAsia="Arial" w:hAnsi="Arial"/>
          <w:color w:val="000000"/>
          <w:sz w:val="21"/>
        </w:rPr>
        <w:t xml:space="preserve"> for.</w:t>
      </w:r>
    </w:p>
    <w:p w14:paraId="0C73AAC5" w14:textId="445ED8E2" w:rsidR="00484D55" w:rsidRDefault="00484D55" w:rsidP="00484D55">
      <w:pPr>
        <w:numPr>
          <w:ilvl w:val="0"/>
          <w:numId w:val="1"/>
        </w:numPr>
        <w:spacing w:before="130" w:line="240" w:lineRule="exact"/>
        <w:ind w:left="284" w:hanging="140"/>
        <w:textAlignment w:val="baseline"/>
        <w:rPr>
          <w:rFonts w:ascii="Arial" w:eastAsia="Arial" w:hAnsi="Arial"/>
          <w:color w:val="000000"/>
          <w:sz w:val="21"/>
        </w:rPr>
      </w:pPr>
      <w:r>
        <w:rPr>
          <w:rFonts w:ascii="Arial" w:eastAsia="Arial" w:hAnsi="Arial"/>
          <w:color w:val="000000"/>
          <w:sz w:val="21"/>
        </w:rPr>
        <w:t>Assess data necessary for system operational purposes, including dynamic modelling</w:t>
      </w:r>
      <w:r w:rsidR="00070855">
        <w:rPr>
          <w:rFonts w:ascii="Arial" w:eastAsia="Arial" w:hAnsi="Arial"/>
          <w:color w:val="000000"/>
          <w:sz w:val="21"/>
        </w:rPr>
        <w:t xml:space="preserve"> </w:t>
      </w:r>
      <w:r>
        <w:rPr>
          <w:rFonts w:ascii="Arial" w:eastAsia="Arial" w:hAnsi="Arial"/>
          <w:color w:val="000000"/>
          <w:sz w:val="21"/>
        </w:rPr>
        <w:t>where appropriate</w:t>
      </w:r>
    </w:p>
    <w:p w14:paraId="07790EA4" w14:textId="33200A7A" w:rsidR="00484D55" w:rsidRDefault="00484D55" w:rsidP="00484D55">
      <w:pPr>
        <w:numPr>
          <w:ilvl w:val="0"/>
          <w:numId w:val="1"/>
        </w:numPr>
        <w:spacing w:before="130" w:line="240" w:lineRule="exact"/>
        <w:ind w:left="284" w:hanging="140"/>
        <w:textAlignment w:val="baseline"/>
        <w:rPr>
          <w:rFonts w:ascii="Arial" w:eastAsia="Arial" w:hAnsi="Arial"/>
          <w:color w:val="000000"/>
          <w:sz w:val="21"/>
        </w:rPr>
      </w:pPr>
      <w:r>
        <w:rPr>
          <w:rFonts w:ascii="Arial" w:eastAsia="Arial" w:hAnsi="Arial"/>
          <w:color w:val="000000"/>
          <w:sz w:val="21"/>
        </w:rPr>
        <w:t xml:space="preserve">Undertake testing necessary solely for operational purposes alone, e.g. </w:t>
      </w:r>
      <w:r w:rsidR="009E5EB1">
        <w:rPr>
          <w:rFonts w:ascii="Arial" w:eastAsia="Arial" w:hAnsi="Arial"/>
          <w:color w:val="000000"/>
          <w:sz w:val="21"/>
        </w:rPr>
        <w:t>voltage control and reactive capability.</w:t>
      </w:r>
    </w:p>
    <w:p w14:paraId="03F98502" w14:textId="401F0909" w:rsidR="009E5EB1" w:rsidRPr="00484D55" w:rsidRDefault="009E5EB1" w:rsidP="00484D55">
      <w:pPr>
        <w:numPr>
          <w:ilvl w:val="0"/>
          <w:numId w:val="1"/>
        </w:numPr>
        <w:spacing w:before="130" w:line="240" w:lineRule="exact"/>
        <w:ind w:left="284" w:hanging="140"/>
        <w:textAlignment w:val="baseline"/>
        <w:rPr>
          <w:rFonts w:ascii="Arial" w:eastAsia="Arial" w:hAnsi="Arial"/>
          <w:color w:val="000000"/>
          <w:sz w:val="21"/>
        </w:rPr>
      </w:pPr>
      <w:r>
        <w:rPr>
          <w:rFonts w:ascii="Arial" w:eastAsia="Arial" w:hAnsi="Arial"/>
          <w:color w:val="000000"/>
          <w:sz w:val="21"/>
        </w:rPr>
        <w:t xml:space="preserve">Confirm compliance </w:t>
      </w:r>
      <w:r w:rsidR="00757096">
        <w:rPr>
          <w:rFonts w:ascii="Arial" w:eastAsia="Arial" w:hAnsi="Arial"/>
          <w:color w:val="000000"/>
          <w:sz w:val="21"/>
        </w:rPr>
        <w:t>against system operator aspects o</w:t>
      </w:r>
      <w:r w:rsidR="00706B31">
        <w:rPr>
          <w:rFonts w:ascii="Arial" w:eastAsia="Arial" w:hAnsi="Arial"/>
          <w:color w:val="000000"/>
          <w:sz w:val="21"/>
        </w:rPr>
        <w:t>nly.</w:t>
      </w:r>
    </w:p>
    <w:p w14:paraId="30919962" w14:textId="7429F19E" w:rsidR="00133235" w:rsidRPr="00051DB2" w:rsidRDefault="00133235" w:rsidP="00140EED">
      <w:pPr>
        <w:numPr>
          <w:ilvl w:val="0"/>
          <w:numId w:val="1"/>
        </w:numPr>
        <w:spacing w:before="130" w:line="240" w:lineRule="exact"/>
        <w:ind w:left="284" w:hanging="140"/>
        <w:textAlignment w:val="baseline"/>
        <w:rPr>
          <w:rFonts w:ascii="Arial" w:eastAsia="Arial" w:hAnsi="Arial"/>
          <w:b/>
          <w:color w:val="000000"/>
          <w:spacing w:val="-3"/>
          <w:sz w:val="21"/>
        </w:rPr>
      </w:pPr>
      <w:r w:rsidRPr="00051DB2">
        <w:rPr>
          <w:rFonts w:ascii="Arial" w:eastAsia="Arial" w:hAnsi="Arial"/>
          <w:b/>
          <w:color w:val="000000"/>
          <w:spacing w:val="-3"/>
          <w:sz w:val="21"/>
        </w:rPr>
        <w:t>B.3</w:t>
      </w:r>
      <w:r w:rsidRPr="00051DB2">
        <w:rPr>
          <w:rFonts w:ascii="Arial" w:eastAsia="Arial" w:hAnsi="Arial"/>
          <w:b/>
          <w:color w:val="000000"/>
          <w:spacing w:val="-3"/>
          <w:sz w:val="21"/>
        </w:rPr>
        <w:tab/>
        <w:t xml:space="preserve">Responsibilities on </w:t>
      </w:r>
      <w:r w:rsidR="00706B31">
        <w:rPr>
          <w:rFonts w:ascii="Arial" w:eastAsia="Arial" w:hAnsi="Arial"/>
          <w:b/>
          <w:color w:val="000000"/>
          <w:spacing w:val="-3"/>
          <w:sz w:val="21"/>
        </w:rPr>
        <w:t>P</w:t>
      </w:r>
      <w:r w:rsidRPr="00051DB2">
        <w:rPr>
          <w:rFonts w:ascii="Arial" w:eastAsia="Arial" w:hAnsi="Arial"/>
          <w:b/>
          <w:color w:val="000000"/>
          <w:spacing w:val="-3"/>
          <w:sz w:val="21"/>
        </w:rPr>
        <w:t>TO</w:t>
      </w:r>
    </w:p>
    <w:p w14:paraId="5CB61A9E" w14:textId="1A0F1712" w:rsidR="00133235" w:rsidRPr="00051DB2" w:rsidRDefault="00133235" w:rsidP="00133235">
      <w:pPr>
        <w:numPr>
          <w:ilvl w:val="0"/>
          <w:numId w:val="1"/>
        </w:numPr>
        <w:spacing w:before="172"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Nominate a lead </w:t>
      </w:r>
      <w:r w:rsidR="004C5627" w:rsidRPr="00051DB2">
        <w:rPr>
          <w:rFonts w:ascii="Arial" w:eastAsia="Arial" w:hAnsi="Arial"/>
          <w:color w:val="000000"/>
          <w:spacing w:val="-3"/>
          <w:sz w:val="21"/>
        </w:rPr>
        <w:t>P</w:t>
      </w:r>
      <w:r w:rsidRPr="00051DB2">
        <w:rPr>
          <w:rFonts w:ascii="Arial" w:eastAsia="Arial" w:hAnsi="Arial"/>
          <w:color w:val="000000"/>
          <w:spacing w:val="-3"/>
          <w:sz w:val="21"/>
        </w:rPr>
        <w:t>TO Representative</w:t>
      </w:r>
    </w:p>
    <w:p w14:paraId="51280D51" w14:textId="4F741B48" w:rsidR="00133235" w:rsidRPr="00051DB2" w:rsidRDefault="00133235" w:rsidP="00133235">
      <w:pPr>
        <w:numPr>
          <w:ilvl w:val="0"/>
          <w:numId w:val="1"/>
        </w:numPr>
        <w:spacing w:before="106"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Identify issues affecting the </w:t>
      </w:r>
      <w:r w:rsidR="00F6540A">
        <w:rPr>
          <w:rFonts w:ascii="Arial" w:eastAsia="Arial" w:hAnsi="Arial"/>
          <w:color w:val="000000"/>
          <w:spacing w:val="-3"/>
          <w:sz w:val="21"/>
        </w:rPr>
        <w:t xml:space="preserve">connection </w:t>
      </w:r>
      <w:r w:rsidRPr="00051DB2">
        <w:rPr>
          <w:rFonts w:ascii="Arial" w:eastAsia="Arial" w:hAnsi="Arial"/>
          <w:color w:val="000000"/>
          <w:spacing w:val="-3"/>
          <w:sz w:val="21"/>
        </w:rPr>
        <w:t xml:space="preserve">capacity of </w:t>
      </w:r>
      <w:r w:rsidR="004C5627" w:rsidRPr="00051DB2">
        <w:rPr>
          <w:rFonts w:ascii="Arial" w:eastAsia="Arial" w:hAnsi="Arial"/>
          <w:color w:val="000000"/>
          <w:spacing w:val="-3"/>
          <w:sz w:val="21"/>
        </w:rPr>
        <w:t>P</w:t>
      </w:r>
      <w:r w:rsidRPr="00051DB2">
        <w:rPr>
          <w:rFonts w:ascii="Arial" w:eastAsia="Arial" w:hAnsi="Arial"/>
          <w:color w:val="000000"/>
          <w:spacing w:val="-3"/>
          <w:sz w:val="21"/>
        </w:rPr>
        <w:t>TO assets involved in Compliance Testing.</w:t>
      </w:r>
    </w:p>
    <w:p w14:paraId="0893C82D" w14:textId="77777777" w:rsidR="00133235" w:rsidRPr="00051DB2" w:rsidRDefault="00133235" w:rsidP="00133235">
      <w:pPr>
        <w:numPr>
          <w:ilvl w:val="0"/>
          <w:numId w:val="1"/>
        </w:numPr>
        <w:spacing w:before="88"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Manage Safety on the TO side of the connection boundary</w:t>
      </w:r>
    </w:p>
    <w:p w14:paraId="28732178" w14:textId="5ABAF292" w:rsidR="00133235" w:rsidRPr="00051DB2" w:rsidRDefault="00133235" w:rsidP="00133235">
      <w:pPr>
        <w:numPr>
          <w:ilvl w:val="0"/>
          <w:numId w:val="1"/>
        </w:numPr>
        <w:spacing w:before="106"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Confirm to </w:t>
      </w:r>
      <w:r w:rsidR="00B541B8">
        <w:rPr>
          <w:rFonts w:ascii="Arial" w:eastAsia="Arial" w:hAnsi="Arial"/>
          <w:color w:val="000000"/>
          <w:spacing w:val="-3"/>
          <w:sz w:val="21"/>
        </w:rPr>
        <w:t>The Company</w:t>
      </w:r>
      <w:r w:rsidRPr="00051DB2">
        <w:rPr>
          <w:rFonts w:ascii="Arial" w:eastAsia="Arial" w:hAnsi="Arial"/>
          <w:color w:val="000000"/>
          <w:spacing w:val="-3"/>
          <w:sz w:val="21"/>
        </w:rPr>
        <w:t xml:space="preserve"> when Safety Rules have been exchanged</w:t>
      </w:r>
    </w:p>
    <w:p w14:paraId="63D7B822" w14:textId="60DF57F1" w:rsidR="00133235" w:rsidRPr="00051DB2" w:rsidRDefault="00133235" w:rsidP="00133235">
      <w:pPr>
        <w:numPr>
          <w:ilvl w:val="0"/>
          <w:numId w:val="1"/>
        </w:numPr>
        <w:spacing w:before="102"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Review </w:t>
      </w:r>
      <w:r w:rsidR="00F6540A">
        <w:rPr>
          <w:rFonts w:ascii="Arial" w:eastAsia="Arial" w:hAnsi="Arial"/>
          <w:color w:val="000000"/>
          <w:spacing w:val="-3"/>
          <w:sz w:val="21"/>
        </w:rPr>
        <w:t>P</w:t>
      </w:r>
      <w:r w:rsidRPr="00051DB2">
        <w:rPr>
          <w:rFonts w:ascii="Arial" w:eastAsia="Arial" w:hAnsi="Arial"/>
          <w:color w:val="000000"/>
          <w:spacing w:val="-3"/>
          <w:sz w:val="21"/>
        </w:rPr>
        <w:t>TO elements of the GIDFS within 15 working days, providing written feedback.</w:t>
      </w:r>
    </w:p>
    <w:p w14:paraId="65BFCB63" w14:textId="5D83064F" w:rsidR="00133235" w:rsidRPr="00051DB2" w:rsidRDefault="00133235" w:rsidP="00133235">
      <w:pPr>
        <w:numPr>
          <w:ilvl w:val="0"/>
          <w:numId w:val="1"/>
        </w:numPr>
        <w:spacing w:before="107"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Produce the Part 2 of the </w:t>
      </w:r>
      <w:r w:rsidR="00AF5F26">
        <w:rPr>
          <w:rFonts w:ascii="Arial" w:eastAsia="Arial" w:hAnsi="Arial"/>
          <w:color w:val="000000"/>
          <w:spacing w:val="-3"/>
          <w:sz w:val="21"/>
        </w:rPr>
        <w:t>GIDFS</w:t>
      </w:r>
      <w:r w:rsidRPr="00051DB2">
        <w:rPr>
          <w:rFonts w:ascii="Arial" w:eastAsia="Arial" w:hAnsi="Arial"/>
          <w:color w:val="000000"/>
          <w:spacing w:val="-3"/>
          <w:sz w:val="21"/>
        </w:rPr>
        <w:t xml:space="preserve"> (see Appendix A1),</w:t>
      </w:r>
    </w:p>
    <w:p w14:paraId="09EA8968" w14:textId="39E852B0" w:rsidR="00133235" w:rsidRPr="00051DB2" w:rsidRDefault="00133235" w:rsidP="00133235">
      <w:pPr>
        <w:numPr>
          <w:ilvl w:val="0"/>
          <w:numId w:val="1"/>
        </w:numPr>
        <w:spacing w:before="92"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Manage transmission works, co-ordinate works with </w:t>
      </w:r>
      <w:r w:rsidR="004C5627" w:rsidRPr="00051DB2">
        <w:rPr>
          <w:rFonts w:ascii="Arial" w:eastAsia="Arial" w:hAnsi="Arial"/>
          <w:color w:val="000000"/>
          <w:spacing w:val="-3"/>
          <w:sz w:val="21"/>
        </w:rPr>
        <w:t>the CATO</w:t>
      </w:r>
    </w:p>
    <w:p w14:paraId="05A6189A" w14:textId="77777777" w:rsidR="00133235" w:rsidRPr="00051DB2" w:rsidRDefault="00133235" w:rsidP="00133235">
      <w:pPr>
        <w:numPr>
          <w:ilvl w:val="0"/>
          <w:numId w:val="1"/>
        </w:numPr>
        <w:spacing w:before="102"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Provide SRS and Operational Diagrams</w:t>
      </w:r>
    </w:p>
    <w:p w14:paraId="500A79CD" w14:textId="20B90055" w:rsidR="00133235" w:rsidRDefault="00133235" w:rsidP="00133235">
      <w:pPr>
        <w:numPr>
          <w:ilvl w:val="0"/>
          <w:numId w:val="1"/>
        </w:numPr>
        <w:spacing w:before="106"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Submit technical specification of requirements to </w:t>
      </w:r>
      <w:r w:rsidR="004C5627" w:rsidRPr="00051DB2">
        <w:rPr>
          <w:rFonts w:ascii="Arial" w:eastAsia="Arial" w:hAnsi="Arial"/>
          <w:color w:val="000000"/>
          <w:spacing w:val="-3"/>
          <w:sz w:val="21"/>
        </w:rPr>
        <w:t>The Company</w:t>
      </w:r>
    </w:p>
    <w:p w14:paraId="217AAB19" w14:textId="7B564A90" w:rsidR="009A4F72" w:rsidRPr="00140EED" w:rsidRDefault="006F11D5" w:rsidP="00140EED">
      <w:pPr>
        <w:pStyle w:val="ListParagraph"/>
        <w:numPr>
          <w:ilvl w:val="0"/>
          <w:numId w:val="34"/>
        </w:numPr>
        <w:tabs>
          <w:tab w:val="left" w:pos="360"/>
        </w:tabs>
        <w:spacing w:before="106" w:line="263" w:lineRule="exact"/>
        <w:textAlignment w:val="baseline"/>
        <w:rPr>
          <w:rFonts w:eastAsia="Arial"/>
          <w:b/>
          <w:color w:val="000000"/>
          <w:spacing w:val="-3"/>
          <w:sz w:val="21"/>
        </w:rPr>
      </w:pPr>
      <w:r w:rsidRPr="00140EED">
        <w:rPr>
          <w:rFonts w:eastAsia="Arial"/>
          <w:b/>
          <w:color w:val="000000"/>
          <w:spacing w:val="-3"/>
          <w:sz w:val="21"/>
        </w:rPr>
        <w:t>B</w:t>
      </w:r>
      <w:r w:rsidR="006F41A4" w:rsidRPr="00140EED">
        <w:rPr>
          <w:rFonts w:eastAsia="Arial"/>
          <w:b/>
          <w:color w:val="000000"/>
          <w:spacing w:val="-3"/>
          <w:sz w:val="21"/>
        </w:rPr>
        <w:t>.</w:t>
      </w:r>
      <w:r w:rsidRPr="00140EED">
        <w:rPr>
          <w:rFonts w:eastAsia="Arial"/>
          <w:b/>
          <w:color w:val="000000"/>
          <w:spacing w:val="-3"/>
          <w:sz w:val="21"/>
        </w:rPr>
        <w:t xml:space="preserve">4 </w:t>
      </w:r>
      <w:proofErr w:type="spellStart"/>
      <w:r w:rsidRPr="00140EED">
        <w:rPr>
          <w:rFonts w:eastAsia="Arial"/>
          <w:b/>
          <w:color w:val="000000"/>
          <w:spacing w:val="-3"/>
          <w:sz w:val="21"/>
        </w:rPr>
        <w:t>Responsibilties</w:t>
      </w:r>
      <w:proofErr w:type="spellEnd"/>
      <w:r w:rsidRPr="00140EED">
        <w:rPr>
          <w:rFonts w:eastAsia="Arial"/>
          <w:b/>
          <w:color w:val="000000"/>
          <w:spacing w:val="-3"/>
          <w:sz w:val="21"/>
        </w:rPr>
        <w:t xml:space="preserve"> on CATO</w:t>
      </w:r>
    </w:p>
    <w:p w14:paraId="0585992B" w14:textId="194BEECA" w:rsidR="00F11EE2" w:rsidRDefault="00E97727" w:rsidP="00F11EE2">
      <w:pPr>
        <w:pStyle w:val="ListParagraph"/>
        <w:numPr>
          <w:ilvl w:val="0"/>
          <w:numId w:val="33"/>
        </w:numPr>
        <w:tabs>
          <w:tab w:val="left" w:pos="360"/>
        </w:tabs>
        <w:spacing w:before="106" w:line="263" w:lineRule="exact"/>
        <w:textAlignment w:val="baseline"/>
        <w:rPr>
          <w:rFonts w:eastAsia="Arial"/>
          <w:color w:val="000000"/>
          <w:spacing w:val="-3"/>
          <w:sz w:val="21"/>
        </w:rPr>
      </w:pPr>
      <w:r w:rsidRPr="00140EED">
        <w:rPr>
          <w:rFonts w:eastAsia="Arial"/>
          <w:color w:val="000000"/>
          <w:spacing w:val="-3"/>
          <w:sz w:val="21"/>
        </w:rPr>
        <w:t>Submission</w:t>
      </w:r>
      <w:r>
        <w:rPr>
          <w:rFonts w:eastAsia="Arial"/>
          <w:color w:val="000000"/>
          <w:spacing w:val="-3"/>
          <w:sz w:val="21"/>
        </w:rPr>
        <w:t xml:space="preserve"> of data in accordance </w:t>
      </w:r>
      <w:r w:rsidR="00C924E8">
        <w:rPr>
          <w:rFonts w:eastAsia="Arial"/>
          <w:color w:val="000000"/>
          <w:spacing w:val="-3"/>
          <w:sz w:val="21"/>
        </w:rPr>
        <w:t>with STCP 12-1</w:t>
      </w:r>
    </w:p>
    <w:p w14:paraId="79205A83" w14:textId="017A4073" w:rsidR="00C924E8" w:rsidRDefault="00C924E8" w:rsidP="00F11EE2">
      <w:pPr>
        <w:pStyle w:val="ListParagraph"/>
        <w:numPr>
          <w:ilvl w:val="0"/>
          <w:numId w:val="33"/>
        </w:numPr>
        <w:tabs>
          <w:tab w:val="left" w:pos="360"/>
        </w:tabs>
        <w:spacing w:before="106" w:line="263" w:lineRule="exact"/>
        <w:textAlignment w:val="baseline"/>
        <w:rPr>
          <w:rFonts w:eastAsia="Arial"/>
          <w:color w:val="000000"/>
          <w:spacing w:val="-3"/>
          <w:sz w:val="21"/>
        </w:rPr>
      </w:pPr>
      <w:r>
        <w:rPr>
          <w:rFonts w:eastAsia="Arial"/>
          <w:color w:val="000000"/>
          <w:spacing w:val="-3"/>
          <w:sz w:val="21"/>
        </w:rPr>
        <w:t>Details of Protection arrangements and settings</w:t>
      </w:r>
    </w:p>
    <w:p w14:paraId="09070461" w14:textId="1106C9C1" w:rsidR="00D02758" w:rsidRDefault="00D02758"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Copies of all safety rules and local safety instructions applica</w:t>
      </w:r>
      <w:r w:rsidR="004006F4">
        <w:rPr>
          <w:rFonts w:eastAsia="Arial"/>
          <w:color w:val="000000"/>
          <w:spacing w:val="-3"/>
          <w:sz w:val="21"/>
        </w:rPr>
        <w:t xml:space="preserve">ble at the CATO </w:t>
      </w:r>
      <w:r w:rsidR="00522400">
        <w:rPr>
          <w:rFonts w:eastAsia="Arial"/>
          <w:color w:val="000000"/>
          <w:spacing w:val="-3"/>
          <w:sz w:val="21"/>
        </w:rPr>
        <w:t>Transmission Interface Site</w:t>
      </w:r>
      <w:r w:rsidR="001B536D">
        <w:rPr>
          <w:rFonts w:eastAsia="Arial"/>
          <w:color w:val="000000"/>
          <w:spacing w:val="-3"/>
          <w:sz w:val="21"/>
        </w:rPr>
        <w:t>.</w:t>
      </w:r>
    </w:p>
    <w:p w14:paraId="29AD20AB" w14:textId="7CE75564" w:rsidR="001B536D" w:rsidRDefault="001B536D"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Procedures for</w:t>
      </w:r>
      <w:r w:rsidR="003D3751">
        <w:rPr>
          <w:rFonts w:eastAsia="Arial"/>
          <w:color w:val="000000"/>
          <w:spacing w:val="-3"/>
          <w:sz w:val="21"/>
        </w:rPr>
        <w:t xml:space="preserve"> isolation and earthing</w:t>
      </w:r>
    </w:p>
    <w:p w14:paraId="6B73AB56" w14:textId="7724138A" w:rsidR="003D3751" w:rsidRDefault="003D3751"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 xml:space="preserve">Safety in accordance with STCP </w:t>
      </w:r>
      <w:r w:rsidR="00050884">
        <w:rPr>
          <w:rFonts w:eastAsia="Arial"/>
          <w:color w:val="000000"/>
          <w:spacing w:val="-3"/>
          <w:sz w:val="21"/>
        </w:rPr>
        <w:t>09-1</w:t>
      </w:r>
    </w:p>
    <w:p w14:paraId="12FA473C" w14:textId="3CE1981B" w:rsidR="007C1C7C" w:rsidRDefault="007C1C7C"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Information to enable the preparations of Site Responsibilit</w:t>
      </w:r>
      <w:r w:rsidR="00852500">
        <w:rPr>
          <w:rFonts w:eastAsia="Arial"/>
          <w:color w:val="000000"/>
          <w:spacing w:val="-3"/>
          <w:sz w:val="21"/>
        </w:rPr>
        <w:t>y Schedules</w:t>
      </w:r>
    </w:p>
    <w:p w14:paraId="4BA13CEF" w14:textId="29A43C34" w:rsidR="00852500" w:rsidRDefault="00852500"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 xml:space="preserve">Operation diagrams for high voltage apparatus at the CATO </w:t>
      </w:r>
      <w:r w:rsidR="00C30F01">
        <w:rPr>
          <w:rFonts w:eastAsia="Arial"/>
          <w:color w:val="000000"/>
          <w:spacing w:val="-3"/>
          <w:sz w:val="21"/>
        </w:rPr>
        <w:t>Transmission Interface Site.</w:t>
      </w:r>
    </w:p>
    <w:p w14:paraId="23BA417A" w14:textId="71C08926" w:rsidR="00287827" w:rsidRDefault="00782F1F"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Proposed name of the CAT</w:t>
      </w:r>
      <w:r w:rsidR="00426F45">
        <w:rPr>
          <w:rFonts w:eastAsia="Arial"/>
          <w:color w:val="000000"/>
          <w:spacing w:val="-3"/>
          <w:sz w:val="21"/>
        </w:rPr>
        <w:t xml:space="preserve">O Transmission Interface Site, which shall not be the same </w:t>
      </w:r>
      <w:r w:rsidR="00594DF8">
        <w:rPr>
          <w:rFonts w:eastAsia="Arial"/>
          <w:color w:val="000000"/>
          <w:spacing w:val="-3"/>
          <w:sz w:val="21"/>
        </w:rPr>
        <w:t xml:space="preserve">or confusingly </w:t>
      </w:r>
      <w:proofErr w:type="gramStart"/>
      <w:r w:rsidR="00594DF8">
        <w:rPr>
          <w:rFonts w:eastAsia="Arial"/>
          <w:color w:val="000000"/>
          <w:spacing w:val="-3"/>
          <w:sz w:val="21"/>
        </w:rPr>
        <w:t>similar to</w:t>
      </w:r>
      <w:proofErr w:type="gramEnd"/>
      <w:r w:rsidR="00594DF8">
        <w:rPr>
          <w:rFonts w:eastAsia="Arial"/>
          <w:color w:val="000000"/>
          <w:spacing w:val="-3"/>
          <w:sz w:val="21"/>
        </w:rPr>
        <w:t xml:space="preserve"> any other transmission </w:t>
      </w:r>
      <w:r w:rsidR="00B57E82">
        <w:rPr>
          <w:rFonts w:eastAsia="Arial"/>
          <w:color w:val="000000"/>
          <w:spacing w:val="-3"/>
          <w:sz w:val="21"/>
        </w:rPr>
        <w:t>site or User site</w:t>
      </w:r>
    </w:p>
    <w:p w14:paraId="342D9FD2" w14:textId="5A3D935F" w:rsidR="00B57E82" w:rsidRDefault="00B57E82"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lastRenderedPageBreak/>
        <w:t xml:space="preserve">Written confirmation that safety coordinators </w:t>
      </w:r>
      <w:r w:rsidR="00C92E90">
        <w:rPr>
          <w:rFonts w:eastAsia="Arial"/>
          <w:color w:val="000000"/>
          <w:spacing w:val="-3"/>
          <w:sz w:val="21"/>
        </w:rPr>
        <w:t xml:space="preserve">acting on behalf of the CATO are authorised and competent </w:t>
      </w:r>
      <w:r w:rsidR="00B8369D">
        <w:rPr>
          <w:rFonts w:eastAsia="Arial"/>
          <w:color w:val="000000"/>
          <w:spacing w:val="-3"/>
          <w:sz w:val="21"/>
        </w:rPr>
        <w:t>to the requirements of the Grid Code OC8</w:t>
      </w:r>
    </w:p>
    <w:p w14:paraId="69ACA0E7" w14:textId="19777BBE" w:rsidR="00B8369D" w:rsidRDefault="00B8369D"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Such RI</w:t>
      </w:r>
      <w:r w:rsidR="00050884">
        <w:rPr>
          <w:rFonts w:eastAsia="Arial"/>
          <w:color w:val="000000"/>
          <w:spacing w:val="-3"/>
          <w:sz w:val="21"/>
        </w:rPr>
        <w:t>S</w:t>
      </w:r>
      <w:r>
        <w:rPr>
          <w:rFonts w:eastAsia="Arial"/>
          <w:color w:val="000000"/>
          <w:spacing w:val="-3"/>
          <w:sz w:val="21"/>
        </w:rPr>
        <w:t>SP prefixes pursua</w:t>
      </w:r>
      <w:r w:rsidR="00D4449D">
        <w:rPr>
          <w:rFonts w:eastAsia="Arial"/>
          <w:color w:val="000000"/>
          <w:spacing w:val="-3"/>
          <w:sz w:val="21"/>
        </w:rPr>
        <w:t xml:space="preserve">nt to the requirements </w:t>
      </w:r>
      <w:r w:rsidR="005D4485">
        <w:rPr>
          <w:rFonts w:eastAsia="Arial"/>
          <w:color w:val="000000"/>
          <w:spacing w:val="-3"/>
          <w:sz w:val="21"/>
        </w:rPr>
        <w:t xml:space="preserve">of </w:t>
      </w:r>
      <w:r w:rsidR="00BB2880">
        <w:rPr>
          <w:rFonts w:eastAsia="Arial"/>
          <w:color w:val="000000"/>
          <w:spacing w:val="-3"/>
          <w:sz w:val="21"/>
        </w:rPr>
        <w:t>OC8, such RIS</w:t>
      </w:r>
      <w:r w:rsidR="00050884">
        <w:rPr>
          <w:rFonts w:eastAsia="Arial"/>
          <w:color w:val="000000"/>
          <w:spacing w:val="-3"/>
          <w:sz w:val="21"/>
        </w:rPr>
        <w:t>S</w:t>
      </w:r>
      <w:r w:rsidR="00BB2880">
        <w:rPr>
          <w:rFonts w:eastAsia="Arial"/>
          <w:color w:val="000000"/>
          <w:spacing w:val="-3"/>
          <w:sz w:val="21"/>
        </w:rPr>
        <w:t>P prefixes should be c</w:t>
      </w:r>
      <w:r w:rsidR="00A51845">
        <w:rPr>
          <w:rFonts w:eastAsia="Arial"/>
          <w:color w:val="000000"/>
          <w:spacing w:val="-3"/>
          <w:sz w:val="21"/>
        </w:rPr>
        <w:t>irculated utilising a proforma in accordance with OC8</w:t>
      </w:r>
    </w:p>
    <w:p w14:paraId="75D12B3D" w14:textId="6028C929" w:rsidR="001B7D62" w:rsidRDefault="001B7D62"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List joint telephone numbers for joint system in</w:t>
      </w:r>
      <w:r w:rsidR="00050884">
        <w:rPr>
          <w:rFonts w:eastAsia="Arial"/>
          <w:color w:val="000000"/>
          <w:spacing w:val="-3"/>
          <w:sz w:val="21"/>
        </w:rPr>
        <w:t>c</w:t>
      </w:r>
      <w:r>
        <w:rPr>
          <w:rFonts w:eastAsia="Arial"/>
          <w:color w:val="000000"/>
          <w:spacing w:val="-3"/>
          <w:sz w:val="21"/>
        </w:rPr>
        <w:t>idents</w:t>
      </w:r>
    </w:p>
    <w:p w14:paraId="0F06CF2B" w14:textId="52E1F8D6" w:rsidR="00490E6C" w:rsidRDefault="00490E6C"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 xml:space="preserve">List of managers that have been duly authorised to sign Site Responsibility Schedules </w:t>
      </w:r>
      <w:r w:rsidR="00483FED">
        <w:rPr>
          <w:rFonts w:eastAsia="Arial"/>
          <w:color w:val="000000"/>
          <w:spacing w:val="-3"/>
          <w:sz w:val="21"/>
        </w:rPr>
        <w:t>on behalf of the CATO</w:t>
      </w:r>
    </w:p>
    <w:p w14:paraId="3D7320AF" w14:textId="2D0FA398" w:rsidR="00483FED" w:rsidRDefault="00483FED"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 xml:space="preserve">Information to enable </w:t>
      </w:r>
      <w:r w:rsidR="00DF0DA8">
        <w:rPr>
          <w:rFonts w:eastAsia="Arial"/>
          <w:color w:val="000000"/>
          <w:spacing w:val="-3"/>
          <w:sz w:val="21"/>
        </w:rPr>
        <w:t xml:space="preserve">preparation of the CATO Transmission Interface Site </w:t>
      </w:r>
      <w:r w:rsidR="003F2E69">
        <w:rPr>
          <w:rFonts w:eastAsia="Arial"/>
          <w:color w:val="000000"/>
          <w:spacing w:val="-3"/>
          <w:sz w:val="21"/>
        </w:rPr>
        <w:t>drawings</w:t>
      </w:r>
    </w:p>
    <w:p w14:paraId="7C23A012" w14:textId="11498A76" w:rsidR="003F2E69" w:rsidRDefault="003F2E69"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 xml:space="preserve">List of persons appointed by the CATO to undertake </w:t>
      </w:r>
      <w:r w:rsidR="002267A6">
        <w:rPr>
          <w:rFonts w:eastAsia="Arial"/>
          <w:color w:val="000000"/>
          <w:spacing w:val="-3"/>
          <w:sz w:val="21"/>
        </w:rPr>
        <w:t xml:space="preserve">operational duties on the CATO system and the issue and receive operational messages and instructions in relation to the </w:t>
      </w:r>
      <w:r w:rsidR="000F499A">
        <w:rPr>
          <w:rFonts w:eastAsia="Arial"/>
          <w:color w:val="000000"/>
          <w:spacing w:val="-3"/>
          <w:sz w:val="21"/>
        </w:rPr>
        <w:t xml:space="preserve">CATOs system and an appointed persons or persons responsible </w:t>
      </w:r>
      <w:r w:rsidR="0086125F">
        <w:rPr>
          <w:rFonts w:eastAsia="Arial"/>
          <w:color w:val="000000"/>
          <w:spacing w:val="-3"/>
          <w:sz w:val="21"/>
        </w:rPr>
        <w:t>for maintenance and testing of the CATO plant and apparatus.</w:t>
      </w:r>
    </w:p>
    <w:p w14:paraId="3EBE7E68" w14:textId="6C611B87" w:rsidR="00117236" w:rsidRDefault="00117236" w:rsidP="001B536D">
      <w:pPr>
        <w:pStyle w:val="ListParagraph"/>
        <w:numPr>
          <w:ilvl w:val="0"/>
          <w:numId w:val="33"/>
        </w:numPr>
        <w:tabs>
          <w:tab w:val="left" w:pos="360"/>
          <w:tab w:val="left" w:pos="709"/>
          <w:tab w:val="left" w:pos="851"/>
        </w:tabs>
        <w:spacing w:before="106" w:line="263" w:lineRule="exact"/>
        <w:textAlignment w:val="baseline"/>
        <w:rPr>
          <w:rFonts w:eastAsia="Arial"/>
          <w:color w:val="000000"/>
          <w:spacing w:val="-3"/>
          <w:sz w:val="21"/>
        </w:rPr>
      </w:pPr>
      <w:r>
        <w:rPr>
          <w:rFonts w:eastAsia="Arial"/>
          <w:color w:val="000000"/>
          <w:spacing w:val="-3"/>
          <w:sz w:val="21"/>
        </w:rPr>
        <w:t>Submit all data in accordance with the GIDFS</w:t>
      </w:r>
    </w:p>
    <w:p w14:paraId="646A0260" w14:textId="77777777" w:rsidR="00117236" w:rsidRDefault="00117236">
      <w:pPr>
        <w:rPr>
          <w:rFonts w:ascii="Arial" w:eastAsia="Arial" w:hAnsi="Arial"/>
          <w:snapToGrid w:val="0"/>
          <w:color w:val="000000"/>
          <w:spacing w:val="-3"/>
          <w:sz w:val="21"/>
          <w:szCs w:val="20"/>
        </w:rPr>
      </w:pPr>
      <w:r>
        <w:rPr>
          <w:rFonts w:eastAsia="Arial"/>
          <w:color w:val="000000"/>
          <w:spacing w:val="-3"/>
          <w:sz w:val="21"/>
        </w:rPr>
        <w:br w:type="page"/>
      </w:r>
    </w:p>
    <w:p w14:paraId="3E916F21" w14:textId="77777777" w:rsidR="00117236" w:rsidRPr="00140EED" w:rsidRDefault="00117236" w:rsidP="00140EED">
      <w:pPr>
        <w:tabs>
          <w:tab w:val="left" w:pos="360"/>
          <w:tab w:val="left" w:pos="709"/>
          <w:tab w:val="left" w:pos="851"/>
        </w:tabs>
        <w:spacing w:before="106" w:line="263" w:lineRule="exact"/>
        <w:textAlignment w:val="baseline"/>
        <w:rPr>
          <w:rFonts w:eastAsia="Arial"/>
          <w:color w:val="000000"/>
          <w:spacing w:val="-3"/>
          <w:sz w:val="21"/>
        </w:rPr>
      </w:pPr>
    </w:p>
    <w:p w14:paraId="38969981" w14:textId="77777777" w:rsidR="00133235" w:rsidRPr="00051DB2" w:rsidRDefault="00133235" w:rsidP="00133235">
      <w:pPr>
        <w:spacing w:before="182" w:line="329" w:lineRule="exact"/>
        <w:ind w:left="720" w:hanging="576"/>
        <w:textAlignment w:val="baseline"/>
        <w:rPr>
          <w:rFonts w:ascii="Arial" w:eastAsia="Arial" w:hAnsi="Arial"/>
          <w:b/>
          <w:color w:val="000000"/>
          <w:spacing w:val="-3"/>
          <w:sz w:val="29"/>
        </w:rPr>
      </w:pPr>
      <w:r w:rsidRPr="00051DB2">
        <w:rPr>
          <w:rFonts w:ascii="Arial" w:eastAsia="Arial" w:hAnsi="Arial"/>
          <w:b/>
          <w:color w:val="000000"/>
          <w:spacing w:val="-3"/>
          <w:sz w:val="29"/>
        </w:rPr>
        <w:t>Appendix C: Abbreviations &amp; Definitions</w:t>
      </w:r>
    </w:p>
    <w:p w14:paraId="048BB133" w14:textId="77777777" w:rsidR="00133235" w:rsidRPr="00051DB2" w:rsidRDefault="00133235" w:rsidP="00133235">
      <w:pPr>
        <w:spacing w:before="304" w:line="274" w:lineRule="exact"/>
        <w:ind w:left="720" w:hanging="576"/>
        <w:textAlignment w:val="baseline"/>
        <w:rPr>
          <w:rFonts w:ascii="Arial" w:eastAsia="Arial" w:hAnsi="Arial"/>
          <w:b/>
          <w:i/>
          <w:color w:val="000000"/>
          <w:spacing w:val="-1"/>
          <w:sz w:val="24"/>
        </w:rPr>
      </w:pPr>
      <w:r w:rsidRPr="00051DB2">
        <w:rPr>
          <w:rFonts w:ascii="Arial" w:eastAsia="Arial" w:hAnsi="Arial"/>
          <w:b/>
          <w:i/>
          <w:color w:val="000000"/>
          <w:spacing w:val="-1"/>
          <w:sz w:val="24"/>
        </w:rPr>
        <w:t>Abbreviations</w:t>
      </w:r>
    </w:p>
    <w:p w14:paraId="7E19A201" w14:textId="744E80E9" w:rsidR="00133235" w:rsidRPr="00051DB2" w:rsidRDefault="00133235" w:rsidP="00133235">
      <w:pPr>
        <w:tabs>
          <w:tab w:val="left" w:pos="1440"/>
        </w:tabs>
        <w:spacing w:before="267" w:line="230"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CUSC</w:t>
      </w:r>
      <w:r w:rsidR="00D1600D" w:rsidRPr="00051DB2">
        <w:rPr>
          <w:rFonts w:ascii="Arial" w:eastAsia="Arial" w:hAnsi="Arial"/>
          <w:color w:val="000000"/>
          <w:spacing w:val="-3"/>
          <w:sz w:val="21"/>
        </w:rPr>
        <w:t xml:space="preserve"> </w:t>
      </w:r>
      <w:r w:rsidRPr="00051DB2">
        <w:rPr>
          <w:rFonts w:ascii="Arial" w:eastAsia="Arial" w:hAnsi="Arial"/>
          <w:color w:val="000000"/>
          <w:spacing w:val="-3"/>
          <w:sz w:val="21"/>
        </w:rPr>
        <w:t>Connection and Use of System Code</w:t>
      </w:r>
    </w:p>
    <w:p w14:paraId="3868EE35" w14:textId="77777777" w:rsidR="00133235" w:rsidRPr="00051DB2" w:rsidRDefault="00133235" w:rsidP="00133235">
      <w:pPr>
        <w:tabs>
          <w:tab w:val="left" w:pos="1440"/>
        </w:tabs>
        <w:spacing w:line="230"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CATO</w:t>
      </w:r>
      <w:r w:rsidRPr="00051DB2">
        <w:rPr>
          <w:rFonts w:ascii="Arial" w:eastAsia="Arial" w:hAnsi="Arial"/>
          <w:color w:val="000000"/>
          <w:spacing w:val="-3"/>
          <w:sz w:val="21"/>
        </w:rPr>
        <w:tab/>
        <w:t>Competitively Appointed Transmission Owners</w:t>
      </w:r>
    </w:p>
    <w:p w14:paraId="2C874C2F" w14:textId="77777777" w:rsidR="00133235" w:rsidRPr="00051DB2" w:rsidRDefault="00133235" w:rsidP="00133235">
      <w:pPr>
        <w:tabs>
          <w:tab w:val="left" w:pos="1440"/>
        </w:tabs>
        <w:spacing w:before="10" w:line="230"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COR</w:t>
      </w:r>
      <w:r w:rsidRPr="00051DB2">
        <w:rPr>
          <w:rFonts w:ascii="Arial" w:eastAsia="Arial" w:hAnsi="Arial"/>
          <w:color w:val="000000"/>
          <w:spacing w:val="-3"/>
          <w:sz w:val="21"/>
        </w:rPr>
        <w:tab/>
        <w:t>Certificate of Readiness</w:t>
      </w:r>
    </w:p>
    <w:p w14:paraId="5D827440" w14:textId="77777777" w:rsidR="00133235" w:rsidRPr="00051DB2" w:rsidRDefault="00133235" w:rsidP="00133235">
      <w:pPr>
        <w:tabs>
          <w:tab w:val="left" w:pos="1440"/>
        </w:tabs>
        <w:spacing w:line="22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DNO</w:t>
      </w:r>
      <w:r w:rsidRPr="00051DB2">
        <w:rPr>
          <w:rFonts w:ascii="Arial" w:eastAsia="Arial" w:hAnsi="Arial"/>
          <w:color w:val="000000"/>
          <w:spacing w:val="-2"/>
          <w:sz w:val="21"/>
        </w:rPr>
        <w:tab/>
        <w:t>Distribution Network Operator</w:t>
      </w:r>
    </w:p>
    <w:p w14:paraId="70B29888" w14:textId="77777777" w:rsidR="00133235" w:rsidRPr="00051DB2" w:rsidRDefault="00133235" w:rsidP="00133235">
      <w:pPr>
        <w:tabs>
          <w:tab w:val="left" w:pos="1440"/>
        </w:tabs>
        <w:spacing w:line="226"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EON</w:t>
      </w:r>
      <w:r w:rsidRPr="00051DB2">
        <w:rPr>
          <w:rFonts w:ascii="Arial" w:eastAsia="Arial" w:hAnsi="Arial"/>
          <w:color w:val="000000"/>
          <w:spacing w:val="-2"/>
          <w:sz w:val="21"/>
        </w:rPr>
        <w:tab/>
        <w:t>Energisation Operational Notification</w:t>
      </w:r>
    </w:p>
    <w:p w14:paraId="0E929F15" w14:textId="77777777" w:rsidR="00133235" w:rsidRPr="00051DB2" w:rsidRDefault="00133235" w:rsidP="00133235">
      <w:pPr>
        <w:tabs>
          <w:tab w:val="left" w:pos="1440"/>
        </w:tabs>
        <w:spacing w:before="10"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FON</w:t>
      </w:r>
      <w:r w:rsidRPr="00051DB2">
        <w:rPr>
          <w:rFonts w:ascii="Arial" w:eastAsia="Arial" w:hAnsi="Arial"/>
          <w:color w:val="000000"/>
          <w:spacing w:val="-2"/>
          <w:sz w:val="21"/>
        </w:rPr>
        <w:tab/>
        <w:t>Final Operational Notification</w:t>
      </w:r>
    </w:p>
    <w:p w14:paraId="3ED19F0D" w14:textId="77FC5310" w:rsidR="00CD237E" w:rsidRPr="00051DB2" w:rsidRDefault="00CD237E" w:rsidP="00133235">
      <w:pPr>
        <w:tabs>
          <w:tab w:val="left" w:pos="1440"/>
        </w:tabs>
        <w:spacing w:before="10"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GIDFS Grid Interface Data File Structure</w:t>
      </w:r>
    </w:p>
    <w:p w14:paraId="29ED9DE8" w14:textId="288340CC" w:rsidR="00133235" w:rsidRDefault="005E40C4" w:rsidP="00133235">
      <w:pPr>
        <w:tabs>
          <w:tab w:val="left" w:pos="1440"/>
        </w:tabs>
        <w:spacing w:line="226" w:lineRule="exact"/>
        <w:ind w:left="720" w:hanging="576"/>
        <w:textAlignment w:val="baseline"/>
        <w:rPr>
          <w:rFonts w:ascii="Arial" w:eastAsia="Arial" w:hAnsi="Arial"/>
          <w:color w:val="000000"/>
          <w:spacing w:val="-2"/>
          <w:sz w:val="21"/>
        </w:rPr>
      </w:pPr>
      <w:proofErr w:type="spellStart"/>
      <w:r>
        <w:rPr>
          <w:rFonts w:ascii="Arial" w:eastAsia="Arial" w:hAnsi="Arial"/>
          <w:color w:val="000000"/>
          <w:spacing w:val="-2"/>
          <w:sz w:val="21"/>
        </w:rPr>
        <w:t>PtL</w:t>
      </w:r>
      <w:proofErr w:type="spellEnd"/>
      <w:r w:rsidR="00133235" w:rsidRPr="00051DB2">
        <w:rPr>
          <w:rFonts w:ascii="Arial" w:eastAsia="Arial" w:hAnsi="Arial"/>
          <w:color w:val="000000"/>
          <w:spacing w:val="-2"/>
          <w:sz w:val="21"/>
        </w:rPr>
        <w:tab/>
      </w:r>
      <w:r>
        <w:rPr>
          <w:rFonts w:ascii="Arial" w:eastAsia="Arial" w:hAnsi="Arial"/>
          <w:color w:val="000000"/>
          <w:spacing w:val="-2"/>
          <w:sz w:val="21"/>
        </w:rPr>
        <w:t>Permission to Load</w:t>
      </w:r>
    </w:p>
    <w:p w14:paraId="0D0387E9" w14:textId="3B0635EC" w:rsidR="00DF4628" w:rsidRPr="00051DB2" w:rsidRDefault="00DF4628" w:rsidP="00133235">
      <w:pPr>
        <w:tabs>
          <w:tab w:val="left" w:pos="1440"/>
        </w:tabs>
        <w:spacing w:line="226" w:lineRule="exact"/>
        <w:ind w:left="720" w:hanging="576"/>
        <w:textAlignment w:val="baseline"/>
        <w:rPr>
          <w:rFonts w:ascii="Arial" w:eastAsia="Arial" w:hAnsi="Arial"/>
          <w:color w:val="000000"/>
          <w:spacing w:val="-2"/>
          <w:sz w:val="21"/>
        </w:rPr>
      </w:pPr>
      <w:r>
        <w:rPr>
          <w:rFonts w:ascii="Arial" w:eastAsia="Arial" w:hAnsi="Arial"/>
          <w:color w:val="000000"/>
          <w:spacing w:val="-2"/>
          <w:sz w:val="21"/>
        </w:rPr>
        <w:t>PTO</w:t>
      </w:r>
      <w:r>
        <w:rPr>
          <w:rFonts w:ascii="Arial" w:eastAsia="Arial" w:hAnsi="Arial"/>
          <w:color w:val="000000"/>
          <w:spacing w:val="-2"/>
          <w:sz w:val="21"/>
        </w:rPr>
        <w:tab/>
        <w:t>Pre-existing Transmission Owner</w:t>
      </w:r>
    </w:p>
    <w:p w14:paraId="072EE4FF" w14:textId="77777777" w:rsidR="00133235" w:rsidRPr="00051DB2" w:rsidRDefault="00133235" w:rsidP="00133235">
      <w:pPr>
        <w:tabs>
          <w:tab w:val="left" w:pos="1440"/>
        </w:tabs>
        <w:spacing w:line="221"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SOC</w:t>
      </w:r>
      <w:r w:rsidRPr="00051DB2">
        <w:rPr>
          <w:rFonts w:ascii="Arial" w:eastAsia="Arial" w:hAnsi="Arial"/>
          <w:color w:val="000000"/>
          <w:spacing w:val="-2"/>
          <w:sz w:val="21"/>
        </w:rPr>
        <w:tab/>
        <w:t>Statement of Completeness</w:t>
      </w:r>
    </w:p>
    <w:p w14:paraId="2D13CE99" w14:textId="77777777" w:rsidR="00133235" w:rsidRPr="00051DB2" w:rsidRDefault="00133235" w:rsidP="00133235">
      <w:pPr>
        <w:tabs>
          <w:tab w:val="left" w:pos="1440"/>
        </w:tabs>
        <w:spacing w:before="10" w:line="230"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STC</w:t>
      </w:r>
      <w:r w:rsidRPr="00051DB2">
        <w:rPr>
          <w:rFonts w:ascii="Arial" w:eastAsia="Arial" w:hAnsi="Arial"/>
          <w:color w:val="000000"/>
          <w:spacing w:val="-3"/>
          <w:sz w:val="21"/>
        </w:rPr>
        <w:tab/>
        <w:t>System Operator Transmission Owner Code</w:t>
      </w:r>
    </w:p>
    <w:p w14:paraId="6BE993C1" w14:textId="77777777" w:rsidR="00133235" w:rsidRPr="00051DB2" w:rsidRDefault="00133235" w:rsidP="00133235">
      <w:pPr>
        <w:tabs>
          <w:tab w:val="left" w:pos="1440"/>
        </w:tabs>
        <w:spacing w:line="226" w:lineRule="exact"/>
        <w:ind w:left="720" w:hanging="576"/>
        <w:textAlignment w:val="baseline"/>
        <w:rPr>
          <w:rFonts w:ascii="Arial" w:eastAsia="Arial" w:hAnsi="Arial"/>
          <w:color w:val="000000"/>
          <w:spacing w:val="-1"/>
          <w:sz w:val="21"/>
        </w:rPr>
      </w:pPr>
      <w:r w:rsidRPr="00051DB2">
        <w:rPr>
          <w:rFonts w:ascii="Arial" w:eastAsia="Arial" w:hAnsi="Arial"/>
          <w:color w:val="000000"/>
          <w:spacing w:val="-1"/>
          <w:sz w:val="21"/>
        </w:rPr>
        <w:t>TO</w:t>
      </w:r>
      <w:r w:rsidRPr="00051DB2">
        <w:rPr>
          <w:rFonts w:ascii="Arial" w:eastAsia="Arial" w:hAnsi="Arial"/>
          <w:color w:val="000000"/>
          <w:spacing w:val="-1"/>
          <w:sz w:val="21"/>
        </w:rPr>
        <w:tab/>
        <w:t>Transmission Owner</w:t>
      </w:r>
    </w:p>
    <w:p w14:paraId="079286DB" w14:textId="77777777" w:rsidR="00133235" w:rsidRPr="00051DB2" w:rsidRDefault="00133235" w:rsidP="00133235">
      <w:pPr>
        <w:spacing w:before="291" w:line="274" w:lineRule="exact"/>
        <w:ind w:left="720" w:hanging="576"/>
        <w:textAlignment w:val="baseline"/>
        <w:rPr>
          <w:rFonts w:ascii="Arial" w:eastAsia="Arial" w:hAnsi="Arial"/>
          <w:b/>
          <w:color w:val="000000"/>
          <w:spacing w:val="-1"/>
          <w:sz w:val="24"/>
        </w:rPr>
      </w:pPr>
      <w:r w:rsidRPr="00051DB2">
        <w:rPr>
          <w:rFonts w:ascii="Arial" w:eastAsia="Arial" w:hAnsi="Arial"/>
          <w:b/>
          <w:color w:val="000000"/>
          <w:spacing w:val="-1"/>
          <w:sz w:val="24"/>
        </w:rPr>
        <w:t>Definitions</w:t>
      </w:r>
    </w:p>
    <w:p w14:paraId="1B4C2480" w14:textId="77777777" w:rsidR="00133235" w:rsidRPr="00051DB2" w:rsidRDefault="00133235" w:rsidP="00133235">
      <w:pPr>
        <w:spacing w:before="216" w:line="238" w:lineRule="exact"/>
        <w:ind w:left="720" w:hanging="576"/>
        <w:textAlignment w:val="baseline"/>
        <w:rPr>
          <w:rFonts w:ascii="Arial" w:eastAsia="Arial" w:hAnsi="Arial"/>
          <w:b/>
          <w:color w:val="000000"/>
          <w:spacing w:val="-3"/>
          <w:sz w:val="21"/>
        </w:rPr>
      </w:pPr>
      <w:r w:rsidRPr="00051DB2">
        <w:rPr>
          <w:rFonts w:ascii="Arial" w:eastAsia="Arial" w:hAnsi="Arial"/>
          <w:b/>
          <w:color w:val="000000"/>
          <w:spacing w:val="-3"/>
          <w:sz w:val="21"/>
        </w:rPr>
        <w:t>STC definitions used:</w:t>
      </w:r>
    </w:p>
    <w:p w14:paraId="53210B08" w14:textId="77777777" w:rsidR="00133235" w:rsidRPr="00051DB2" w:rsidRDefault="00133235" w:rsidP="00133235">
      <w:pPr>
        <w:spacing w:before="14"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Agreement for Energisation</w:t>
      </w:r>
    </w:p>
    <w:p w14:paraId="35B10527" w14:textId="27008651" w:rsidR="00133235" w:rsidRPr="00051DB2" w:rsidRDefault="00133235" w:rsidP="00133235">
      <w:pPr>
        <w:spacing w:line="225"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Agreement for </w:t>
      </w:r>
      <w:r w:rsidR="005E40C4">
        <w:rPr>
          <w:rFonts w:ascii="Arial" w:eastAsia="Arial" w:hAnsi="Arial"/>
          <w:color w:val="000000"/>
          <w:spacing w:val="-3"/>
          <w:sz w:val="21"/>
        </w:rPr>
        <w:t>Permission to Load</w:t>
      </w:r>
    </w:p>
    <w:p w14:paraId="631F7B70" w14:textId="77777777" w:rsidR="00133235" w:rsidRPr="00051DB2" w:rsidRDefault="00133235" w:rsidP="00133235">
      <w:pPr>
        <w:spacing w:before="10"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Apparatus</w:t>
      </w:r>
    </w:p>
    <w:p w14:paraId="49CF6276" w14:textId="77777777" w:rsidR="00133235" w:rsidRPr="00051DB2" w:rsidRDefault="00133235" w:rsidP="00133235">
      <w:pPr>
        <w:tabs>
          <w:tab w:val="left" w:pos="1440"/>
        </w:tabs>
        <w:spacing w:line="230"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Competitively Appointed Transmission Owners</w:t>
      </w:r>
    </w:p>
    <w:p w14:paraId="34011C7D" w14:textId="77777777" w:rsidR="00133235" w:rsidRPr="00051DB2" w:rsidRDefault="00133235" w:rsidP="00133235">
      <w:pPr>
        <w:spacing w:line="226"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Connection</w:t>
      </w:r>
    </w:p>
    <w:p w14:paraId="29AEB629" w14:textId="77777777" w:rsidR="00133235" w:rsidRPr="00051DB2" w:rsidRDefault="00133235" w:rsidP="00133235">
      <w:pPr>
        <w:spacing w:line="225"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Connection Site</w:t>
      </w:r>
    </w:p>
    <w:p w14:paraId="2E8F1910" w14:textId="77777777" w:rsidR="00133235" w:rsidRPr="00051DB2" w:rsidRDefault="00133235" w:rsidP="00133235">
      <w:pPr>
        <w:spacing w:before="10"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Connection Site Specification</w:t>
      </w:r>
    </w:p>
    <w:p w14:paraId="42C1504E" w14:textId="77777777" w:rsidR="00133235" w:rsidRPr="00051DB2" w:rsidRDefault="00133235" w:rsidP="00133235">
      <w:pPr>
        <w:spacing w:line="221"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National Electricity Transmission System (NETS)</w:t>
      </w:r>
    </w:p>
    <w:p w14:paraId="0D32A3D8" w14:textId="7E74D6BB" w:rsidR="00133235" w:rsidRPr="00051DB2" w:rsidRDefault="005E40C4" w:rsidP="00133235">
      <w:pPr>
        <w:spacing w:line="226" w:lineRule="exact"/>
        <w:ind w:left="720" w:hanging="576"/>
        <w:textAlignment w:val="baseline"/>
        <w:rPr>
          <w:rFonts w:ascii="Arial" w:eastAsia="Arial" w:hAnsi="Arial"/>
          <w:color w:val="000000"/>
          <w:spacing w:val="-3"/>
          <w:sz w:val="21"/>
        </w:rPr>
      </w:pPr>
      <w:r>
        <w:rPr>
          <w:rFonts w:ascii="Arial" w:eastAsia="Arial" w:hAnsi="Arial"/>
          <w:color w:val="000000"/>
          <w:spacing w:val="-3"/>
          <w:sz w:val="21"/>
        </w:rPr>
        <w:t>Permission to Load</w:t>
      </w:r>
    </w:p>
    <w:p w14:paraId="6AC45156" w14:textId="77777777" w:rsidR="00133235" w:rsidRPr="00051DB2" w:rsidRDefault="00133235" w:rsidP="00133235">
      <w:pPr>
        <w:spacing w:before="10" w:line="230" w:lineRule="exact"/>
        <w:ind w:left="720" w:hanging="576"/>
        <w:textAlignment w:val="baseline"/>
        <w:rPr>
          <w:rFonts w:ascii="Arial" w:eastAsia="Arial" w:hAnsi="Arial"/>
          <w:color w:val="000000"/>
          <w:spacing w:val="-5"/>
          <w:sz w:val="21"/>
        </w:rPr>
      </w:pPr>
      <w:r w:rsidRPr="00051DB2">
        <w:rPr>
          <w:rFonts w:ascii="Arial" w:eastAsia="Arial" w:hAnsi="Arial"/>
          <w:color w:val="000000"/>
          <w:spacing w:val="-5"/>
          <w:sz w:val="21"/>
        </w:rPr>
        <w:t>NGET</w:t>
      </w:r>
    </w:p>
    <w:p w14:paraId="7928D0A2" w14:textId="77777777" w:rsidR="00133235" w:rsidRPr="00051DB2" w:rsidRDefault="00133235" w:rsidP="00133235">
      <w:pPr>
        <w:spacing w:before="10" w:line="230" w:lineRule="exact"/>
        <w:ind w:left="720" w:hanging="576"/>
        <w:textAlignment w:val="baseline"/>
        <w:rPr>
          <w:rFonts w:ascii="Arial" w:eastAsia="Arial" w:hAnsi="Arial"/>
          <w:color w:val="000000"/>
          <w:spacing w:val="-5"/>
          <w:sz w:val="21"/>
        </w:rPr>
      </w:pPr>
      <w:r w:rsidRPr="00051DB2">
        <w:rPr>
          <w:rFonts w:ascii="Arial" w:eastAsia="Arial" w:hAnsi="Arial"/>
          <w:color w:val="000000"/>
          <w:spacing w:val="-5"/>
          <w:sz w:val="21"/>
        </w:rPr>
        <w:t>Other Codes</w:t>
      </w:r>
    </w:p>
    <w:p w14:paraId="2DD8CF0A" w14:textId="77777777" w:rsidR="00133235" w:rsidRPr="00051DB2" w:rsidRDefault="00133235" w:rsidP="00133235">
      <w:pPr>
        <w:spacing w:line="226"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Party</w:t>
      </w:r>
    </w:p>
    <w:p w14:paraId="718B7398" w14:textId="77777777" w:rsidR="00133235" w:rsidRPr="00051DB2" w:rsidRDefault="00133235" w:rsidP="00133235">
      <w:pPr>
        <w:spacing w:line="221"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Plant</w:t>
      </w:r>
    </w:p>
    <w:p w14:paraId="0DDE7A92" w14:textId="77777777" w:rsidR="00133235" w:rsidRPr="00051DB2" w:rsidRDefault="00133235" w:rsidP="00133235">
      <w:pPr>
        <w:spacing w:before="10" w:line="230"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Power Station</w:t>
      </w:r>
    </w:p>
    <w:p w14:paraId="40C00AE5" w14:textId="3D80DE86" w:rsidR="00C01F48" w:rsidRPr="00051DB2" w:rsidRDefault="00C01F48" w:rsidP="00C01F48">
      <w:pPr>
        <w:tabs>
          <w:tab w:val="left" w:pos="1440"/>
        </w:tabs>
        <w:spacing w:line="226" w:lineRule="exact"/>
        <w:ind w:left="720" w:hanging="576"/>
        <w:textAlignment w:val="baseline"/>
        <w:rPr>
          <w:rFonts w:ascii="Arial" w:eastAsia="Arial" w:hAnsi="Arial"/>
          <w:color w:val="000000"/>
          <w:spacing w:val="-2"/>
          <w:sz w:val="21"/>
        </w:rPr>
      </w:pPr>
      <w:r>
        <w:rPr>
          <w:rFonts w:ascii="Arial" w:eastAsia="Arial" w:hAnsi="Arial"/>
          <w:color w:val="000000"/>
          <w:spacing w:val="-2"/>
          <w:sz w:val="21"/>
        </w:rPr>
        <w:t>Pre-existing Transmission Owner (PTO)</w:t>
      </w:r>
    </w:p>
    <w:p w14:paraId="4736CCEB" w14:textId="4EE83A75" w:rsidR="002E3897" w:rsidRDefault="002E3897" w:rsidP="00133235">
      <w:pPr>
        <w:spacing w:line="225" w:lineRule="exact"/>
        <w:ind w:left="720" w:hanging="576"/>
        <w:textAlignment w:val="baseline"/>
        <w:rPr>
          <w:rFonts w:ascii="Arial" w:eastAsia="Arial" w:hAnsi="Arial"/>
          <w:color w:val="000000"/>
          <w:spacing w:val="-3"/>
          <w:sz w:val="21"/>
        </w:rPr>
      </w:pPr>
      <w:r w:rsidRPr="63A95D6E">
        <w:rPr>
          <w:rFonts w:ascii="Arial" w:eastAsia="Arial" w:hAnsi="Arial"/>
          <w:color w:val="000000" w:themeColor="text1"/>
          <w:sz w:val="21"/>
          <w:szCs w:val="21"/>
        </w:rPr>
        <w:t>Restoration Plan</w:t>
      </w:r>
    </w:p>
    <w:p w14:paraId="2B10D954" w14:textId="4A089B33" w:rsidR="00133235" w:rsidRPr="00051DB2" w:rsidRDefault="00133235" w:rsidP="00133235">
      <w:pPr>
        <w:spacing w:line="225"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Safety Rules</w:t>
      </w:r>
    </w:p>
    <w:p w14:paraId="40BE65D4" w14:textId="70CA682B" w:rsidR="002E3897" w:rsidRDefault="002E3897" w:rsidP="00133235">
      <w:pPr>
        <w:spacing w:line="226" w:lineRule="exact"/>
        <w:ind w:left="720" w:hanging="576"/>
        <w:textAlignment w:val="baseline"/>
        <w:rPr>
          <w:rFonts w:ascii="Arial" w:eastAsia="Arial" w:hAnsi="Arial"/>
          <w:color w:val="000000"/>
          <w:spacing w:val="-3"/>
          <w:sz w:val="21"/>
        </w:rPr>
      </w:pPr>
      <w:r w:rsidRPr="63A95D6E">
        <w:rPr>
          <w:rFonts w:ascii="Arial" w:eastAsia="Arial" w:hAnsi="Arial"/>
          <w:color w:val="000000" w:themeColor="text1"/>
          <w:sz w:val="21"/>
          <w:szCs w:val="21"/>
        </w:rPr>
        <w:t>SHET</w:t>
      </w:r>
    </w:p>
    <w:p w14:paraId="544117AD" w14:textId="4F68E59F" w:rsidR="00DB473D" w:rsidRDefault="00DB473D" w:rsidP="00133235">
      <w:pPr>
        <w:spacing w:line="226" w:lineRule="exact"/>
        <w:ind w:left="720" w:hanging="576"/>
        <w:textAlignment w:val="baseline"/>
        <w:rPr>
          <w:rFonts w:ascii="Arial" w:eastAsia="Arial" w:hAnsi="Arial"/>
          <w:color w:val="000000"/>
          <w:spacing w:val="-3"/>
          <w:sz w:val="21"/>
        </w:rPr>
      </w:pPr>
      <w:r w:rsidRPr="63A95D6E">
        <w:rPr>
          <w:rFonts w:ascii="Arial" w:eastAsia="Arial" w:hAnsi="Arial"/>
          <w:color w:val="000000" w:themeColor="text1"/>
          <w:sz w:val="21"/>
          <w:szCs w:val="21"/>
        </w:rPr>
        <w:t>SPT</w:t>
      </w:r>
    </w:p>
    <w:p w14:paraId="4C7CDC36" w14:textId="2F92A406" w:rsidR="00DB473D" w:rsidRDefault="00DB473D" w:rsidP="00133235">
      <w:pPr>
        <w:spacing w:line="226" w:lineRule="exact"/>
        <w:ind w:left="720" w:hanging="576"/>
        <w:textAlignment w:val="baseline"/>
        <w:rPr>
          <w:rFonts w:ascii="Arial" w:eastAsia="Arial" w:hAnsi="Arial"/>
          <w:color w:val="000000"/>
          <w:spacing w:val="-3"/>
          <w:sz w:val="21"/>
        </w:rPr>
      </w:pPr>
      <w:r w:rsidRPr="63A95D6E">
        <w:rPr>
          <w:rFonts w:ascii="Arial" w:eastAsia="Arial" w:hAnsi="Arial"/>
          <w:color w:val="000000" w:themeColor="text1"/>
          <w:sz w:val="21"/>
          <w:szCs w:val="21"/>
        </w:rPr>
        <w:t>System Restoration</w:t>
      </w:r>
    </w:p>
    <w:p w14:paraId="406E3E63" w14:textId="26DE7F17" w:rsidR="00133235" w:rsidRPr="00051DB2" w:rsidRDefault="00133235" w:rsidP="00133235">
      <w:pPr>
        <w:spacing w:line="226"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Site Responsibility Schedule (SRS)</w:t>
      </w:r>
    </w:p>
    <w:p w14:paraId="2DDAB2A8" w14:textId="597FCCFA" w:rsidR="00436927" w:rsidRPr="00051DB2" w:rsidRDefault="00436927" w:rsidP="00133235">
      <w:pPr>
        <w:spacing w:line="226"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The Company</w:t>
      </w:r>
    </w:p>
    <w:p w14:paraId="4BEDB87E" w14:textId="77777777" w:rsidR="00133235" w:rsidRPr="00051DB2" w:rsidRDefault="00133235" w:rsidP="00133235">
      <w:pPr>
        <w:spacing w:line="226"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Transmission System</w:t>
      </w:r>
    </w:p>
    <w:p w14:paraId="12F0BA0C" w14:textId="77777777" w:rsidR="001E4370" w:rsidRDefault="001E4370" w:rsidP="001E4370">
      <w:pPr>
        <w:spacing w:line="236" w:lineRule="exact"/>
        <w:ind w:left="144" w:right="4464"/>
        <w:textAlignment w:val="baseline"/>
        <w:rPr>
          <w:rFonts w:ascii="Arial" w:eastAsia="Arial" w:hAnsi="Arial"/>
          <w:b/>
          <w:color w:val="000000"/>
          <w:spacing w:val="-6"/>
          <w:sz w:val="21"/>
        </w:rPr>
      </w:pPr>
    </w:p>
    <w:p w14:paraId="493A724B" w14:textId="7198EE09" w:rsidR="00500AB0" w:rsidRDefault="00500AB0" w:rsidP="001E4370">
      <w:pPr>
        <w:spacing w:line="236" w:lineRule="exact"/>
        <w:ind w:left="144" w:right="4464"/>
        <w:textAlignment w:val="baseline"/>
        <w:rPr>
          <w:rFonts w:ascii="Arial" w:eastAsia="Arial" w:hAnsi="Arial"/>
          <w:b/>
          <w:color w:val="000000"/>
          <w:spacing w:val="-6"/>
          <w:sz w:val="21"/>
        </w:rPr>
      </w:pPr>
      <w:r w:rsidRPr="63A95D6E">
        <w:rPr>
          <w:rFonts w:ascii="Arial" w:eastAsia="Arial" w:hAnsi="Arial"/>
          <w:b/>
          <w:color w:val="000000" w:themeColor="text1"/>
          <w:sz w:val="21"/>
          <w:szCs w:val="21"/>
        </w:rPr>
        <w:t xml:space="preserve">CUSC definitions used: </w:t>
      </w:r>
    </w:p>
    <w:p w14:paraId="1D0D36F1" w14:textId="0EFADE9A" w:rsidR="00500AB0" w:rsidRDefault="00500AB0" w:rsidP="001E4370">
      <w:pPr>
        <w:spacing w:line="236" w:lineRule="exact"/>
        <w:ind w:left="144" w:right="4464"/>
        <w:textAlignment w:val="baseline"/>
        <w:rPr>
          <w:rFonts w:ascii="Arial" w:eastAsia="Arial" w:hAnsi="Arial"/>
          <w:b/>
          <w:color w:val="000000"/>
          <w:spacing w:val="-6"/>
          <w:sz w:val="21"/>
        </w:rPr>
      </w:pPr>
      <w:r w:rsidRPr="63A95D6E">
        <w:rPr>
          <w:rFonts w:ascii="Arial" w:eastAsia="Arial" w:hAnsi="Arial"/>
          <w:color w:val="000000" w:themeColor="text1"/>
          <w:sz w:val="21"/>
          <w:szCs w:val="21"/>
        </w:rPr>
        <w:t>Bilateral Agreement</w:t>
      </w:r>
    </w:p>
    <w:p w14:paraId="1F018881" w14:textId="77777777" w:rsidR="00500AB0" w:rsidRDefault="00500AB0" w:rsidP="001E4370">
      <w:pPr>
        <w:spacing w:line="223" w:lineRule="exact"/>
        <w:ind w:left="144"/>
        <w:textAlignment w:val="baseline"/>
        <w:rPr>
          <w:rFonts w:ascii="Arial" w:eastAsia="Arial" w:hAnsi="Arial"/>
          <w:color w:val="000000"/>
          <w:spacing w:val="-2"/>
          <w:sz w:val="21"/>
        </w:rPr>
      </w:pPr>
      <w:r w:rsidRPr="63A95D6E">
        <w:rPr>
          <w:rFonts w:ascii="Arial" w:eastAsia="Arial" w:hAnsi="Arial"/>
          <w:color w:val="000000" w:themeColor="text1"/>
          <w:sz w:val="21"/>
          <w:szCs w:val="21"/>
        </w:rPr>
        <w:t>Bilateral Connection Agreement</w:t>
      </w:r>
    </w:p>
    <w:p w14:paraId="39C305DB" w14:textId="77777777" w:rsidR="00500AB0" w:rsidRDefault="00500AB0" w:rsidP="00500AB0">
      <w:pPr>
        <w:spacing w:line="238" w:lineRule="exact"/>
        <w:ind w:left="144" w:right="4464"/>
        <w:textAlignment w:val="baseline"/>
        <w:rPr>
          <w:rFonts w:ascii="Arial" w:eastAsia="Arial" w:hAnsi="Arial"/>
          <w:color w:val="000000"/>
          <w:spacing w:val="-3"/>
          <w:sz w:val="21"/>
        </w:rPr>
      </w:pPr>
      <w:r w:rsidRPr="63A95D6E">
        <w:rPr>
          <w:rFonts w:ascii="Arial" w:eastAsia="Arial" w:hAnsi="Arial"/>
          <w:color w:val="000000" w:themeColor="text1"/>
          <w:sz w:val="21"/>
          <w:szCs w:val="21"/>
        </w:rPr>
        <w:t xml:space="preserve">Construction Agreement </w:t>
      </w:r>
    </w:p>
    <w:p w14:paraId="18DE853F" w14:textId="100F65DA" w:rsidR="00500AB0" w:rsidRDefault="00500AB0" w:rsidP="001E4370">
      <w:pPr>
        <w:spacing w:line="238" w:lineRule="exact"/>
        <w:ind w:left="144" w:right="4464"/>
        <w:textAlignment w:val="baseline"/>
        <w:rPr>
          <w:rFonts w:ascii="Arial" w:eastAsia="Arial" w:hAnsi="Arial"/>
          <w:color w:val="000000"/>
          <w:spacing w:val="-3"/>
          <w:sz w:val="21"/>
        </w:rPr>
      </w:pPr>
      <w:r w:rsidRPr="63A95D6E">
        <w:rPr>
          <w:rFonts w:ascii="Arial" w:eastAsia="Arial" w:hAnsi="Arial"/>
          <w:color w:val="000000" w:themeColor="text1"/>
          <w:sz w:val="21"/>
          <w:szCs w:val="21"/>
        </w:rPr>
        <w:t>Operational Notification</w:t>
      </w:r>
    </w:p>
    <w:p w14:paraId="02BDF4F5" w14:textId="7AAB366E" w:rsidR="00133235" w:rsidRPr="00051DB2" w:rsidRDefault="00133235" w:rsidP="00133235">
      <w:pPr>
        <w:spacing w:before="219" w:line="238" w:lineRule="exact"/>
        <w:ind w:left="720" w:hanging="576"/>
        <w:textAlignment w:val="baseline"/>
        <w:rPr>
          <w:rFonts w:ascii="Arial" w:eastAsia="Arial" w:hAnsi="Arial"/>
          <w:b/>
          <w:color w:val="000000"/>
          <w:spacing w:val="-4"/>
          <w:sz w:val="21"/>
        </w:rPr>
      </w:pPr>
      <w:r w:rsidRPr="00051DB2">
        <w:rPr>
          <w:rFonts w:ascii="Arial" w:eastAsia="Arial" w:hAnsi="Arial"/>
          <w:b/>
          <w:color w:val="000000"/>
          <w:spacing w:val="-4"/>
          <w:sz w:val="21"/>
        </w:rPr>
        <w:t>Grid Code definitions used:</w:t>
      </w:r>
    </w:p>
    <w:p w14:paraId="4C6B0F9A" w14:textId="77777777" w:rsidR="00133235" w:rsidRPr="00051DB2" w:rsidRDefault="00133235" w:rsidP="00133235">
      <w:pPr>
        <w:spacing w:before="5" w:line="225" w:lineRule="exact"/>
        <w:ind w:left="720" w:right="4896" w:hanging="576"/>
        <w:textAlignment w:val="baseline"/>
        <w:rPr>
          <w:rFonts w:ascii="Arial" w:eastAsia="Arial" w:hAnsi="Arial"/>
          <w:color w:val="000000"/>
          <w:spacing w:val="-5"/>
          <w:sz w:val="21"/>
        </w:rPr>
      </w:pPr>
      <w:r w:rsidRPr="00051DB2">
        <w:rPr>
          <w:rFonts w:ascii="Arial" w:eastAsia="Arial" w:hAnsi="Arial"/>
          <w:color w:val="000000"/>
          <w:spacing w:val="-5"/>
          <w:sz w:val="21"/>
        </w:rPr>
        <w:t>Operation Diagrams Transmission Site</w:t>
      </w:r>
    </w:p>
    <w:p w14:paraId="4242746B" w14:textId="77777777" w:rsidR="00133235" w:rsidRPr="00051DB2" w:rsidRDefault="00133235" w:rsidP="00133235">
      <w:pPr>
        <w:spacing w:before="10"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Statement of Readiness</w:t>
      </w:r>
    </w:p>
    <w:p w14:paraId="0A7905D1" w14:textId="77777777" w:rsidR="00133235" w:rsidRPr="00051DB2" w:rsidRDefault="00133235" w:rsidP="00133235">
      <w:pPr>
        <w:spacing w:before="205" w:line="238" w:lineRule="exact"/>
        <w:ind w:left="720" w:hanging="576"/>
        <w:textAlignment w:val="baseline"/>
        <w:rPr>
          <w:rFonts w:ascii="Arial" w:eastAsia="Arial" w:hAnsi="Arial"/>
          <w:b/>
          <w:color w:val="000000"/>
          <w:spacing w:val="-4"/>
          <w:sz w:val="21"/>
        </w:rPr>
      </w:pPr>
      <w:r w:rsidRPr="00051DB2">
        <w:rPr>
          <w:rFonts w:ascii="Arial" w:eastAsia="Arial" w:hAnsi="Arial"/>
          <w:b/>
          <w:color w:val="000000"/>
          <w:spacing w:val="-4"/>
          <w:sz w:val="21"/>
        </w:rPr>
        <w:t>Definition used from other STCPs:</w:t>
      </w:r>
    </w:p>
    <w:p w14:paraId="4D4C3915" w14:textId="1D4C9709" w:rsidR="00133235" w:rsidRPr="00051DB2" w:rsidRDefault="00133235" w:rsidP="00456162">
      <w:pPr>
        <w:tabs>
          <w:tab w:val="left" w:pos="2880"/>
        </w:tabs>
        <w:spacing w:before="239"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5"/>
          <w:sz w:val="21"/>
        </w:rPr>
        <w:lastRenderedPageBreak/>
        <w:t>Affected TO</w:t>
      </w:r>
      <w:r w:rsidR="00456162" w:rsidRPr="00051DB2">
        <w:rPr>
          <w:rFonts w:ascii="Arial" w:eastAsia="Arial" w:hAnsi="Arial"/>
          <w:color w:val="000000"/>
          <w:spacing w:val="-5"/>
          <w:sz w:val="21"/>
        </w:rPr>
        <w:tab/>
      </w:r>
      <w:r w:rsidRPr="00051DB2">
        <w:rPr>
          <w:rFonts w:ascii="Arial" w:eastAsia="Arial" w:hAnsi="Arial"/>
          <w:color w:val="000000"/>
          <w:spacing w:val="-5"/>
          <w:sz w:val="21"/>
        </w:rPr>
        <w:t>As defined in STCP 18-</w:t>
      </w:r>
      <w:r w:rsidR="00456162" w:rsidRPr="00051DB2">
        <w:rPr>
          <w:rFonts w:ascii="Arial" w:eastAsia="Arial" w:hAnsi="Arial"/>
          <w:color w:val="000000"/>
          <w:spacing w:val="-5"/>
          <w:sz w:val="21"/>
        </w:rPr>
        <w:t>5</w:t>
      </w:r>
      <w:r w:rsidRPr="00051DB2">
        <w:rPr>
          <w:rFonts w:ascii="Arial" w:eastAsia="Arial" w:hAnsi="Arial"/>
          <w:color w:val="000000"/>
          <w:spacing w:val="-5"/>
          <w:sz w:val="21"/>
        </w:rPr>
        <w:t xml:space="preserve">: </w:t>
      </w:r>
      <w:r w:rsidR="00456162" w:rsidRPr="00051DB2">
        <w:rPr>
          <w:rFonts w:ascii="Arial" w:eastAsia="Arial" w:hAnsi="Arial"/>
          <w:color w:val="000000"/>
          <w:spacing w:val="-5"/>
          <w:sz w:val="21"/>
        </w:rPr>
        <w:t>CATO-TO Connections</w:t>
      </w:r>
    </w:p>
    <w:p w14:paraId="56F0A921" w14:textId="727821F6" w:rsidR="001866A7" w:rsidRPr="001866A7" w:rsidRDefault="00456162" w:rsidP="00F36F86">
      <w:pPr>
        <w:tabs>
          <w:tab w:val="left" w:pos="2880"/>
        </w:tabs>
        <w:spacing w:line="226" w:lineRule="exact"/>
        <w:ind w:left="720" w:hanging="576"/>
        <w:textAlignment w:val="baseline"/>
        <w:rPr>
          <w:sz w:val="2"/>
        </w:rPr>
      </w:pPr>
      <w:r w:rsidRPr="00051DB2">
        <w:rPr>
          <w:rFonts w:ascii="Arial" w:eastAsia="Arial" w:hAnsi="Arial"/>
          <w:color w:val="000000"/>
          <w:spacing w:val="-5"/>
          <w:sz w:val="21"/>
        </w:rPr>
        <w:t>P</w:t>
      </w:r>
      <w:r w:rsidR="00133235" w:rsidRPr="00051DB2">
        <w:rPr>
          <w:rFonts w:ascii="Arial" w:eastAsia="Arial" w:hAnsi="Arial"/>
          <w:color w:val="000000"/>
          <w:spacing w:val="-5"/>
          <w:sz w:val="21"/>
        </w:rPr>
        <w:t>TO</w:t>
      </w:r>
      <w:r w:rsidR="00133235" w:rsidRPr="00051DB2">
        <w:rPr>
          <w:rFonts w:ascii="Arial" w:eastAsia="Arial" w:hAnsi="Arial"/>
          <w:color w:val="000000"/>
          <w:spacing w:val="-5"/>
          <w:sz w:val="21"/>
        </w:rPr>
        <w:tab/>
      </w:r>
      <w:r w:rsidRPr="00051DB2">
        <w:rPr>
          <w:rFonts w:ascii="Arial" w:eastAsia="Arial" w:hAnsi="Arial"/>
          <w:color w:val="000000"/>
          <w:spacing w:val="-5"/>
          <w:sz w:val="21"/>
        </w:rPr>
        <w:tab/>
      </w:r>
      <w:r w:rsidR="00133235" w:rsidRPr="00051DB2">
        <w:rPr>
          <w:rFonts w:ascii="Arial" w:eastAsia="Arial" w:hAnsi="Arial"/>
          <w:color w:val="000000"/>
          <w:spacing w:val="-5"/>
          <w:sz w:val="21"/>
        </w:rPr>
        <w:t>As defined in STCP 18-</w:t>
      </w:r>
      <w:r w:rsidRPr="00051DB2">
        <w:rPr>
          <w:rFonts w:ascii="Arial" w:eastAsia="Arial" w:hAnsi="Arial"/>
          <w:color w:val="000000"/>
          <w:spacing w:val="-5"/>
          <w:sz w:val="21"/>
        </w:rPr>
        <w:t>5</w:t>
      </w:r>
      <w:r w:rsidR="00133235" w:rsidRPr="00051DB2">
        <w:rPr>
          <w:rFonts w:ascii="Arial" w:eastAsia="Arial" w:hAnsi="Arial"/>
          <w:color w:val="000000"/>
          <w:spacing w:val="-5"/>
          <w:sz w:val="21"/>
        </w:rPr>
        <w:t xml:space="preserve">: </w:t>
      </w:r>
      <w:r w:rsidRPr="00051DB2">
        <w:rPr>
          <w:rFonts w:ascii="Arial" w:eastAsia="Arial" w:hAnsi="Arial"/>
          <w:color w:val="000000"/>
          <w:spacing w:val="-5"/>
          <w:sz w:val="21"/>
        </w:rPr>
        <w:t xml:space="preserve">CATO- TO </w:t>
      </w:r>
      <w:r w:rsidR="00133235" w:rsidRPr="00051DB2">
        <w:rPr>
          <w:rFonts w:ascii="Arial" w:eastAsia="Arial" w:hAnsi="Arial"/>
          <w:color w:val="000000"/>
          <w:spacing w:val="-5"/>
          <w:sz w:val="21"/>
        </w:rPr>
        <w:t>Connecti</w:t>
      </w:r>
      <w:r w:rsidR="00AC7553" w:rsidRPr="00051DB2">
        <w:rPr>
          <w:rFonts w:ascii="Arial" w:eastAsia="Arial" w:hAnsi="Arial"/>
          <w:color w:val="000000"/>
          <w:spacing w:val="-5"/>
          <w:sz w:val="21"/>
        </w:rPr>
        <w:t>ons</w:t>
      </w:r>
      <w:r w:rsidR="0036496E" w:rsidRPr="00051DB2">
        <w:rPr>
          <w:sz w:val="2"/>
        </w:rPr>
        <w:t>nnnnl</w:t>
      </w:r>
    </w:p>
    <w:sectPr w:rsidR="001866A7" w:rsidRPr="001866A7" w:rsidSect="006D7E30">
      <w:footerReference w:type="default" r:id="rId32"/>
      <w:pgSz w:w="11904" w:h="16834"/>
      <w:pgMar w:top="680" w:right="2690" w:bottom="678" w:left="142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CC4171" w14:textId="77777777" w:rsidR="00952B43" w:rsidRPr="00051DB2" w:rsidRDefault="00952B43" w:rsidP="00225D7E">
      <w:r w:rsidRPr="00051DB2">
        <w:separator/>
      </w:r>
    </w:p>
  </w:endnote>
  <w:endnote w:type="continuationSeparator" w:id="0">
    <w:p w14:paraId="0E18DB07" w14:textId="77777777" w:rsidR="00952B43" w:rsidRPr="00051DB2" w:rsidRDefault="00952B43" w:rsidP="00225D7E">
      <w:r w:rsidRPr="00051DB2">
        <w:continuationSeparator/>
      </w:r>
    </w:p>
  </w:endnote>
  <w:endnote w:type="continuationNotice" w:id="1">
    <w:p w14:paraId="489A11AE" w14:textId="77777777" w:rsidR="00952B43" w:rsidRPr="00051DB2" w:rsidRDefault="00952B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Garamond MT">
    <w:altName w:val="Cambri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pitch w:val="fixed"/>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Symbol">
    <w:pitch w:val="default"/>
    <w:family w:val="auto"/>
  </w:font>
  <w:font w:name="Wingdings">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0"/>
      <w:gridCol w:w="3000"/>
      <w:gridCol w:w="3000"/>
    </w:tblGrid>
    <w:tr w:rsidR="6A275AFC" w:rsidRPr="00051DB2" w14:paraId="662A519C" w14:textId="77777777" w:rsidTr="00D91B35">
      <w:trPr>
        <w:trHeight w:val="300"/>
      </w:trPr>
      <w:tc>
        <w:tcPr>
          <w:tcW w:w="3000" w:type="dxa"/>
        </w:tcPr>
        <w:p w14:paraId="3F4820AB" w14:textId="17A3359E" w:rsidR="6A275AFC" w:rsidRPr="00051DB2" w:rsidRDefault="6A275AFC" w:rsidP="00D91B35">
          <w:pPr>
            <w:pStyle w:val="Header"/>
            <w:ind w:left="-115"/>
          </w:pPr>
        </w:p>
      </w:tc>
      <w:tc>
        <w:tcPr>
          <w:tcW w:w="3000" w:type="dxa"/>
        </w:tcPr>
        <w:p w14:paraId="083D4666" w14:textId="78E018BB" w:rsidR="6A275AFC" w:rsidRPr="00051DB2" w:rsidRDefault="6A275AFC" w:rsidP="00D91B35">
          <w:pPr>
            <w:pStyle w:val="Header"/>
            <w:jc w:val="center"/>
          </w:pPr>
        </w:p>
      </w:tc>
      <w:tc>
        <w:tcPr>
          <w:tcW w:w="3000" w:type="dxa"/>
        </w:tcPr>
        <w:p w14:paraId="0DEA97D2" w14:textId="65F9FFEB" w:rsidR="6A275AFC" w:rsidRPr="00051DB2" w:rsidRDefault="6A275AFC" w:rsidP="00D91B35">
          <w:pPr>
            <w:pStyle w:val="Header"/>
            <w:ind w:right="-115"/>
            <w:jc w:val="right"/>
          </w:pPr>
        </w:p>
      </w:tc>
    </w:tr>
  </w:tbl>
  <w:p w14:paraId="0529DDB0" w14:textId="4BA819F3" w:rsidR="6A275AFC" w:rsidRPr="00051DB2" w:rsidRDefault="6A275AFC" w:rsidP="00D91B3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5"/>
      <w:gridCol w:w="3065"/>
      <w:gridCol w:w="3065"/>
    </w:tblGrid>
    <w:tr w:rsidR="00F57ABE" w:rsidRPr="00051DB2" w14:paraId="6F4E8CDE" w14:textId="77777777" w:rsidTr="00C7358F">
      <w:trPr>
        <w:trHeight w:val="300"/>
      </w:trPr>
      <w:tc>
        <w:tcPr>
          <w:tcW w:w="3065" w:type="dxa"/>
        </w:tcPr>
        <w:p w14:paraId="3189DA1B" w14:textId="77777777" w:rsidR="00F57ABE" w:rsidRPr="00051DB2" w:rsidRDefault="00F57ABE" w:rsidP="00C7358F">
          <w:pPr>
            <w:pStyle w:val="Header"/>
            <w:ind w:left="-115"/>
          </w:pPr>
        </w:p>
      </w:tc>
      <w:tc>
        <w:tcPr>
          <w:tcW w:w="3065" w:type="dxa"/>
        </w:tcPr>
        <w:p w14:paraId="1080FFE6" w14:textId="77777777" w:rsidR="00F57ABE" w:rsidRPr="00051DB2" w:rsidRDefault="00F57ABE" w:rsidP="00C7358F">
          <w:pPr>
            <w:pStyle w:val="Header"/>
            <w:jc w:val="center"/>
          </w:pPr>
        </w:p>
      </w:tc>
      <w:tc>
        <w:tcPr>
          <w:tcW w:w="3065" w:type="dxa"/>
        </w:tcPr>
        <w:p w14:paraId="3FE5D5F9" w14:textId="77777777" w:rsidR="00F57ABE" w:rsidRPr="00051DB2" w:rsidRDefault="00F57ABE" w:rsidP="00C7358F">
          <w:pPr>
            <w:pStyle w:val="Header"/>
            <w:ind w:right="-115"/>
            <w:jc w:val="right"/>
          </w:pPr>
        </w:p>
      </w:tc>
    </w:tr>
  </w:tbl>
  <w:p w14:paraId="337F1191" w14:textId="77777777" w:rsidR="00F57ABE" w:rsidRPr="00051DB2" w:rsidRDefault="00F57ABE" w:rsidP="00C7358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0"/>
      <w:gridCol w:w="3160"/>
      <w:gridCol w:w="3160"/>
    </w:tblGrid>
    <w:tr w:rsidR="00F57ABE" w:rsidRPr="00051DB2" w14:paraId="4BC0FD6B" w14:textId="77777777" w:rsidTr="00C7358F">
      <w:trPr>
        <w:trHeight w:val="300"/>
      </w:trPr>
      <w:tc>
        <w:tcPr>
          <w:tcW w:w="3160" w:type="dxa"/>
        </w:tcPr>
        <w:p w14:paraId="4788EBC4" w14:textId="77777777" w:rsidR="00F57ABE" w:rsidRPr="00051DB2" w:rsidRDefault="00F57ABE" w:rsidP="00C7358F">
          <w:pPr>
            <w:pStyle w:val="Header"/>
            <w:ind w:left="-115"/>
          </w:pPr>
        </w:p>
      </w:tc>
      <w:tc>
        <w:tcPr>
          <w:tcW w:w="3160" w:type="dxa"/>
        </w:tcPr>
        <w:p w14:paraId="6AC9A3CE" w14:textId="77777777" w:rsidR="00F57ABE" w:rsidRPr="00051DB2" w:rsidRDefault="00F57ABE" w:rsidP="00C7358F">
          <w:pPr>
            <w:pStyle w:val="Header"/>
            <w:jc w:val="center"/>
          </w:pPr>
        </w:p>
      </w:tc>
      <w:tc>
        <w:tcPr>
          <w:tcW w:w="3160" w:type="dxa"/>
        </w:tcPr>
        <w:p w14:paraId="549DFB5D" w14:textId="77777777" w:rsidR="00F57ABE" w:rsidRPr="00051DB2" w:rsidRDefault="00F57ABE" w:rsidP="00C7358F">
          <w:pPr>
            <w:pStyle w:val="Header"/>
            <w:ind w:right="-115"/>
            <w:jc w:val="right"/>
          </w:pPr>
        </w:p>
      </w:tc>
    </w:tr>
  </w:tbl>
  <w:p w14:paraId="45C6DB85" w14:textId="77777777" w:rsidR="00F57ABE" w:rsidRPr="00051DB2" w:rsidRDefault="00F57ABE" w:rsidP="00C7358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40"/>
      <w:gridCol w:w="3040"/>
      <w:gridCol w:w="3040"/>
    </w:tblGrid>
    <w:tr w:rsidR="00133235" w:rsidRPr="00051DB2" w14:paraId="13101F11" w14:textId="77777777" w:rsidTr="00C7358F">
      <w:trPr>
        <w:trHeight w:val="300"/>
      </w:trPr>
      <w:tc>
        <w:tcPr>
          <w:tcW w:w="3040" w:type="dxa"/>
        </w:tcPr>
        <w:p w14:paraId="4A4B93E8" w14:textId="77777777" w:rsidR="00133235" w:rsidRPr="00051DB2" w:rsidRDefault="00133235" w:rsidP="00C7358F">
          <w:pPr>
            <w:pStyle w:val="Header"/>
            <w:ind w:left="-115"/>
          </w:pPr>
        </w:p>
      </w:tc>
      <w:tc>
        <w:tcPr>
          <w:tcW w:w="3040" w:type="dxa"/>
        </w:tcPr>
        <w:p w14:paraId="5076118F" w14:textId="77777777" w:rsidR="00133235" w:rsidRPr="00051DB2" w:rsidRDefault="00133235" w:rsidP="00C7358F">
          <w:pPr>
            <w:pStyle w:val="Header"/>
            <w:jc w:val="center"/>
          </w:pPr>
        </w:p>
      </w:tc>
      <w:tc>
        <w:tcPr>
          <w:tcW w:w="3040" w:type="dxa"/>
        </w:tcPr>
        <w:p w14:paraId="5C8C7277" w14:textId="77777777" w:rsidR="00133235" w:rsidRPr="00051DB2" w:rsidRDefault="00133235" w:rsidP="00C7358F">
          <w:pPr>
            <w:pStyle w:val="Header"/>
            <w:ind w:right="-115"/>
            <w:jc w:val="right"/>
          </w:pPr>
        </w:p>
      </w:tc>
    </w:tr>
  </w:tbl>
  <w:p w14:paraId="6C848EDD" w14:textId="77777777" w:rsidR="00133235" w:rsidRPr="00051DB2" w:rsidRDefault="00133235" w:rsidP="00C7358F">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0"/>
      <w:gridCol w:w="3160"/>
      <w:gridCol w:w="3160"/>
    </w:tblGrid>
    <w:tr w:rsidR="00133235" w:rsidRPr="00051DB2" w14:paraId="3F043DD3" w14:textId="77777777" w:rsidTr="00C7358F">
      <w:trPr>
        <w:trHeight w:val="300"/>
      </w:trPr>
      <w:tc>
        <w:tcPr>
          <w:tcW w:w="3160" w:type="dxa"/>
        </w:tcPr>
        <w:p w14:paraId="1357FDBB" w14:textId="77777777" w:rsidR="00133235" w:rsidRPr="00051DB2" w:rsidRDefault="00133235" w:rsidP="00C7358F">
          <w:pPr>
            <w:pStyle w:val="Header"/>
            <w:ind w:left="-115"/>
          </w:pPr>
        </w:p>
      </w:tc>
      <w:tc>
        <w:tcPr>
          <w:tcW w:w="3160" w:type="dxa"/>
        </w:tcPr>
        <w:p w14:paraId="31ADB332" w14:textId="77777777" w:rsidR="00133235" w:rsidRPr="00051DB2" w:rsidRDefault="00133235" w:rsidP="00C7358F">
          <w:pPr>
            <w:pStyle w:val="Header"/>
            <w:jc w:val="center"/>
          </w:pPr>
        </w:p>
      </w:tc>
      <w:tc>
        <w:tcPr>
          <w:tcW w:w="3160" w:type="dxa"/>
        </w:tcPr>
        <w:p w14:paraId="6FC04AD8" w14:textId="77777777" w:rsidR="00133235" w:rsidRPr="00051DB2" w:rsidRDefault="00133235" w:rsidP="00C7358F">
          <w:pPr>
            <w:pStyle w:val="Header"/>
            <w:ind w:right="-115"/>
            <w:jc w:val="right"/>
          </w:pPr>
        </w:p>
      </w:tc>
    </w:tr>
  </w:tbl>
  <w:p w14:paraId="20C49D26" w14:textId="77777777" w:rsidR="00133235" w:rsidRPr="00051DB2" w:rsidRDefault="00133235" w:rsidP="00C7358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10"/>
      <w:gridCol w:w="2810"/>
      <w:gridCol w:w="2810"/>
    </w:tblGrid>
    <w:tr w:rsidR="00543243" w:rsidRPr="00051DB2" w14:paraId="201F9AE0" w14:textId="77777777">
      <w:trPr>
        <w:trHeight w:val="300"/>
      </w:trPr>
      <w:tc>
        <w:tcPr>
          <w:tcW w:w="2810" w:type="dxa"/>
        </w:tcPr>
        <w:p w14:paraId="3D200456" w14:textId="77777777" w:rsidR="00543243" w:rsidRPr="00051DB2" w:rsidRDefault="00543243">
          <w:pPr>
            <w:pStyle w:val="Header"/>
            <w:ind w:left="-115"/>
          </w:pPr>
        </w:p>
      </w:tc>
      <w:tc>
        <w:tcPr>
          <w:tcW w:w="2810" w:type="dxa"/>
        </w:tcPr>
        <w:p w14:paraId="10532A91" w14:textId="77777777" w:rsidR="00543243" w:rsidRPr="00051DB2" w:rsidRDefault="00543243">
          <w:pPr>
            <w:pStyle w:val="Header"/>
            <w:jc w:val="center"/>
          </w:pPr>
        </w:p>
      </w:tc>
      <w:tc>
        <w:tcPr>
          <w:tcW w:w="2810" w:type="dxa"/>
        </w:tcPr>
        <w:p w14:paraId="6194AF8D" w14:textId="77777777" w:rsidR="00543243" w:rsidRPr="00051DB2" w:rsidRDefault="00543243">
          <w:pPr>
            <w:pStyle w:val="Header"/>
            <w:ind w:right="-115"/>
            <w:jc w:val="right"/>
          </w:pPr>
        </w:p>
      </w:tc>
    </w:tr>
  </w:tbl>
  <w:p w14:paraId="7785575E" w14:textId="77777777" w:rsidR="00543243" w:rsidRPr="00051DB2" w:rsidRDefault="00543243">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10"/>
      <w:gridCol w:w="2810"/>
      <w:gridCol w:w="2810"/>
    </w:tblGrid>
    <w:tr w:rsidR="00543243" w:rsidRPr="00051DB2" w14:paraId="37814239" w14:textId="77777777">
      <w:trPr>
        <w:trHeight w:val="300"/>
      </w:trPr>
      <w:tc>
        <w:tcPr>
          <w:tcW w:w="2810" w:type="dxa"/>
        </w:tcPr>
        <w:p w14:paraId="28F11496" w14:textId="77777777" w:rsidR="00543243" w:rsidRPr="00051DB2" w:rsidRDefault="00543243">
          <w:pPr>
            <w:pStyle w:val="Header"/>
            <w:ind w:left="-115"/>
          </w:pPr>
        </w:p>
      </w:tc>
      <w:tc>
        <w:tcPr>
          <w:tcW w:w="2810" w:type="dxa"/>
        </w:tcPr>
        <w:p w14:paraId="43AF95DC" w14:textId="77777777" w:rsidR="00543243" w:rsidRPr="00051DB2" w:rsidRDefault="00543243">
          <w:pPr>
            <w:pStyle w:val="Header"/>
            <w:jc w:val="center"/>
          </w:pPr>
        </w:p>
      </w:tc>
      <w:tc>
        <w:tcPr>
          <w:tcW w:w="2810" w:type="dxa"/>
        </w:tcPr>
        <w:p w14:paraId="4214EAD2" w14:textId="77777777" w:rsidR="00543243" w:rsidRPr="00051DB2" w:rsidRDefault="00543243">
          <w:pPr>
            <w:pStyle w:val="Header"/>
            <w:ind w:right="-115"/>
            <w:jc w:val="right"/>
          </w:pPr>
        </w:p>
      </w:tc>
    </w:tr>
  </w:tbl>
  <w:p w14:paraId="74D64691" w14:textId="77777777" w:rsidR="00543243" w:rsidRPr="00051DB2" w:rsidRDefault="00543243">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230"/>
      <w:gridCol w:w="2230"/>
      <w:gridCol w:w="2230"/>
    </w:tblGrid>
    <w:tr w:rsidR="6A275AFC" w:rsidRPr="00051DB2" w14:paraId="04D3A1D1" w14:textId="77777777" w:rsidTr="00C7358F">
      <w:trPr>
        <w:trHeight w:val="300"/>
      </w:trPr>
      <w:tc>
        <w:tcPr>
          <w:tcW w:w="2230" w:type="dxa"/>
        </w:tcPr>
        <w:p w14:paraId="4B33C848" w14:textId="0F594682" w:rsidR="6A275AFC" w:rsidRPr="00051DB2" w:rsidRDefault="6A275AFC" w:rsidP="00C7358F">
          <w:pPr>
            <w:pStyle w:val="Header"/>
            <w:ind w:left="-115"/>
          </w:pPr>
        </w:p>
      </w:tc>
      <w:tc>
        <w:tcPr>
          <w:tcW w:w="2230" w:type="dxa"/>
        </w:tcPr>
        <w:p w14:paraId="25173EF6" w14:textId="02BB95EE" w:rsidR="6A275AFC" w:rsidRPr="00051DB2" w:rsidRDefault="6A275AFC" w:rsidP="00C7358F">
          <w:pPr>
            <w:pStyle w:val="Header"/>
            <w:jc w:val="center"/>
          </w:pPr>
        </w:p>
      </w:tc>
      <w:tc>
        <w:tcPr>
          <w:tcW w:w="2230" w:type="dxa"/>
        </w:tcPr>
        <w:p w14:paraId="21142B64" w14:textId="0FC4AC7A" w:rsidR="6A275AFC" w:rsidRPr="00051DB2" w:rsidRDefault="6A275AFC" w:rsidP="00C7358F">
          <w:pPr>
            <w:pStyle w:val="Header"/>
            <w:ind w:right="-115"/>
            <w:jc w:val="right"/>
          </w:pPr>
        </w:p>
      </w:tc>
    </w:tr>
  </w:tbl>
  <w:p w14:paraId="40C37F24" w14:textId="29F81670" w:rsidR="6A275AFC" w:rsidRPr="00051DB2" w:rsidRDefault="6A275AFC" w:rsidP="00C735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40"/>
      <w:gridCol w:w="3040"/>
      <w:gridCol w:w="3040"/>
    </w:tblGrid>
    <w:tr w:rsidR="6A275AFC" w:rsidRPr="00051DB2" w14:paraId="7D08017A" w14:textId="77777777" w:rsidTr="00F23AD6">
      <w:trPr>
        <w:trHeight w:val="300"/>
      </w:trPr>
      <w:tc>
        <w:tcPr>
          <w:tcW w:w="3040" w:type="dxa"/>
        </w:tcPr>
        <w:p w14:paraId="6E8A84D8" w14:textId="4344F2A2" w:rsidR="6A275AFC" w:rsidRPr="00051DB2" w:rsidRDefault="6A275AFC" w:rsidP="00F23AD6">
          <w:pPr>
            <w:pStyle w:val="Header"/>
            <w:ind w:left="-115"/>
          </w:pPr>
        </w:p>
      </w:tc>
      <w:tc>
        <w:tcPr>
          <w:tcW w:w="3040" w:type="dxa"/>
        </w:tcPr>
        <w:p w14:paraId="55575A00" w14:textId="09BBE796" w:rsidR="6A275AFC" w:rsidRPr="00051DB2" w:rsidRDefault="6A275AFC" w:rsidP="00F23AD6">
          <w:pPr>
            <w:pStyle w:val="Header"/>
            <w:jc w:val="center"/>
          </w:pPr>
        </w:p>
      </w:tc>
      <w:tc>
        <w:tcPr>
          <w:tcW w:w="3040" w:type="dxa"/>
        </w:tcPr>
        <w:p w14:paraId="378BD38E" w14:textId="04F3E198" w:rsidR="6A275AFC" w:rsidRPr="00051DB2" w:rsidRDefault="6A275AFC" w:rsidP="00F23AD6">
          <w:pPr>
            <w:pStyle w:val="Header"/>
            <w:ind w:right="-115"/>
            <w:jc w:val="right"/>
          </w:pPr>
        </w:p>
      </w:tc>
    </w:tr>
  </w:tbl>
  <w:p w14:paraId="3B8AB06A" w14:textId="7EBB7A9E" w:rsidR="6A275AFC" w:rsidRPr="00051DB2" w:rsidRDefault="6A275AFC" w:rsidP="00F23A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40"/>
      <w:gridCol w:w="3040"/>
      <w:gridCol w:w="3040"/>
    </w:tblGrid>
    <w:tr w:rsidR="6A275AFC" w:rsidRPr="00051DB2" w14:paraId="6D109AC6" w14:textId="77777777" w:rsidTr="00AC70D2">
      <w:trPr>
        <w:trHeight w:val="300"/>
      </w:trPr>
      <w:tc>
        <w:tcPr>
          <w:tcW w:w="3040" w:type="dxa"/>
        </w:tcPr>
        <w:p w14:paraId="093FE42A" w14:textId="353859A2" w:rsidR="6A275AFC" w:rsidRPr="00051DB2" w:rsidRDefault="6A275AFC" w:rsidP="00AC70D2">
          <w:pPr>
            <w:pStyle w:val="Header"/>
            <w:ind w:left="-115"/>
          </w:pPr>
        </w:p>
      </w:tc>
      <w:tc>
        <w:tcPr>
          <w:tcW w:w="3040" w:type="dxa"/>
        </w:tcPr>
        <w:p w14:paraId="5B50FB61" w14:textId="55BC9BA0" w:rsidR="6A275AFC" w:rsidRPr="00051DB2" w:rsidRDefault="6A275AFC" w:rsidP="00AC70D2">
          <w:pPr>
            <w:pStyle w:val="Header"/>
            <w:jc w:val="center"/>
          </w:pPr>
        </w:p>
      </w:tc>
      <w:tc>
        <w:tcPr>
          <w:tcW w:w="3040" w:type="dxa"/>
        </w:tcPr>
        <w:p w14:paraId="20D3DC83" w14:textId="6BD14CFF" w:rsidR="6A275AFC" w:rsidRPr="00051DB2" w:rsidRDefault="6A275AFC" w:rsidP="00AC70D2">
          <w:pPr>
            <w:pStyle w:val="Header"/>
            <w:ind w:right="-115"/>
            <w:jc w:val="right"/>
          </w:pPr>
        </w:p>
      </w:tc>
    </w:tr>
  </w:tbl>
  <w:p w14:paraId="2F81B256" w14:textId="60A6FA41" w:rsidR="6A275AFC" w:rsidRPr="00051DB2" w:rsidRDefault="6A275AFC" w:rsidP="00AC70D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40"/>
      <w:gridCol w:w="3040"/>
      <w:gridCol w:w="3040"/>
    </w:tblGrid>
    <w:tr w:rsidR="6A275AFC" w:rsidRPr="00051DB2" w14:paraId="120C8376" w14:textId="77777777" w:rsidTr="00663089">
      <w:trPr>
        <w:trHeight w:val="300"/>
      </w:trPr>
      <w:tc>
        <w:tcPr>
          <w:tcW w:w="3040" w:type="dxa"/>
        </w:tcPr>
        <w:p w14:paraId="3C93A0CD" w14:textId="239F7D1A" w:rsidR="6A275AFC" w:rsidRPr="00051DB2" w:rsidRDefault="6A275AFC" w:rsidP="00663089">
          <w:pPr>
            <w:pStyle w:val="Header"/>
            <w:ind w:left="-115"/>
          </w:pPr>
        </w:p>
      </w:tc>
      <w:tc>
        <w:tcPr>
          <w:tcW w:w="3040" w:type="dxa"/>
        </w:tcPr>
        <w:p w14:paraId="07DF42B7" w14:textId="05A171FB" w:rsidR="6A275AFC" w:rsidRPr="00051DB2" w:rsidRDefault="6A275AFC" w:rsidP="00663089">
          <w:pPr>
            <w:pStyle w:val="Header"/>
            <w:jc w:val="center"/>
          </w:pPr>
        </w:p>
      </w:tc>
      <w:tc>
        <w:tcPr>
          <w:tcW w:w="3040" w:type="dxa"/>
        </w:tcPr>
        <w:p w14:paraId="0DF45205" w14:textId="009F0504" w:rsidR="6A275AFC" w:rsidRPr="00051DB2" w:rsidRDefault="6A275AFC" w:rsidP="00663089">
          <w:pPr>
            <w:pStyle w:val="Header"/>
            <w:ind w:right="-115"/>
            <w:jc w:val="right"/>
          </w:pPr>
        </w:p>
      </w:tc>
    </w:tr>
  </w:tbl>
  <w:p w14:paraId="18E80B9C" w14:textId="738C257D" w:rsidR="6A275AFC" w:rsidRPr="00051DB2" w:rsidRDefault="6A275AFC" w:rsidP="0066308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40"/>
      <w:gridCol w:w="3040"/>
      <w:gridCol w:w="3040"/>
    </w:tblGrid>
    <w:tr w:rsidR="6A275AFC" w:rsidRPr="00051DB2" w14:paraId="41B26F32" w14:textId="77777777" w:rsidTr="00D43B9A">
      <w:trPr>
        <w:trHeight w:val="300"/>
      </w:trPr>
      <w:tc>
        <w:tcPr>
          <w:tcW w:w="3040" w:type="dxa"/>
        </w:tcPr>
        <w:p w14:paraId="3B382AA1" w14:textId="02DCDDF1" w:rsidR="6A275AFC" w:rsidRPr="00051DB2" w:rsidRDefault="6A275AFC" w:rsidP="00D43B9A">
          <w:pPr>
            <w:pStyle w:val="Header"/>
            <w:ind w:left="-115"/>
          </w:pPr>
        </w:p>
      </w:tc>
      <w:tc>
        <w:tcPr>
          <w:tcW w:w="3040" w:type="dxa"/>
        </w:tcPr>
        <w:p w14:paraId="5A9ACCF0" w14:textId="1E0E03CA" w:rsidR="6A275AFC" w:rsidRPr="00051DB2" w:rsidRDefault="6A275AFC" w:rsidP="00D43B9A">
          <w:pPr>
            <w:pStyle w:val="Header"/>
            <w:jc w:val="center"/>
          </w:pPr>
        </w:p>
      </w:tc>
      <w:tc>
        <w:tcPr>
          <w:tcW w:w="3040" w:type="dxa"/>
        </w:tcPr>
        <w:p w14:paraId="16669984" w14:textId="4C835F21" w:rsidR="6A275AFC" w:rsidRPr="00051DB2" w:rsidRDefault="6A275AFC" w:rsidP="00D43B9A">
          <w:pPr>
            <w:pStyle w:val="Header"/>
            <w:ind w:right="-115"/>
            <w:jc w:val="right"/>
          </w:pPr>
        </w:p>
      </w:tc>
    </w:tr>
  </w:tbl>
  <w:p w14:paraId="0A2304E1" w14:textId="4EFD47E4" w:rsidR="6A275AFC" w:rsidRPr="00051DB2" w:rsidRDefault="6A275AFC" w:rsidP="00D43B9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40"/>
      <w:gridCol w:w="3040"/>
      <w:gridCol w:w="3040"/>
    </w:tblGrid>
    <w:tr w:rsidR="6A275AFC" w:rsidRPr="00051DB2" w14:paraId="13F7D931" w14:textId="77777777" w:rsidTr="00C7358F">
      <w:trPr>
        <w:trHeight w:val="300"/>
      </w:trPr>
      <w:tc>
        <w:tcPr>
          <w:tcW w:w="3040" w:type="dxa"/>
        </w:tcPr>
        <w:p w14:paraId="6942BD7E" w14:textId="5FFFF94A" w:rsidR="6A275AFC" w:rsidRPr="00051DB2" w:rsidRDefault="6A275AFC" w:rsidP="00C7358F">
          <w:pPr>
            <w:pStyle w:val="Header"/>
            <w:ind w:left="-115"/>
          </w:pPr>
        </w:p>
      </w:tc>
      <w:tc>
        <w:tcPr>
          <w:tcW w:w="3040" w:type="dxa"/>
        </w:tcPr>
        <w:p w14:paraId="71193038" w14:textId="6A87D852" w:rsidR="6A275AFC" w:rsidRPr="00051DB2" w:rsidRDefault="6A275AFC" w:rsidP="00C7358F">
          <w:pPr>
            <w:pStyle w:val="Header"/>
            <w:jc w:val="center"/>
          </w:pPr>
        </w:p>
      </w:tc>
      <w:tc>
        <w:tcPr>
          <w:tcW w:w="3040" w:type="dxa"/>
        </w:tcPr>
        <w:p w14:paraId="51212C46" w14:textId="4B79C206" w:rsidR="6A275AFC" w:rsidRPr="00051DB2" w:rsidRDefault="6A275AFC" w:rsidP="00C7358F">
          <w:pPr>
            <w:pStyle w:val="Header"/>
            <w:ind w:right="-115"/>
            <w:jc w:val="right"/>
          </w:pPr>
        </w:p>
      </w:tc>
    </w:tr>
  </w:tbl>
  <w:p w14:paraId="446B25D6" w14:textId="552ADBE9" w:rsidR="6A275AFC" w:rsidRPr="00051DB2" w:rsidRDefault="6A275AFC" w:rsidP="00C7358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5"/>
      <w:gridCol w:w="3065"/>
      <w:gridCol w:w="3065"/>
    </w:tblGrid>
    <w:tr w:rsidR="00F57ABE" w:rsidRPr="00051DB2" w14:paraId="42F3CC78" w14:textId="77777777" w:rsidTr="00C7358F">
      <w:trPr>
        <w:trHeight w:val="300"/>
      </w:trPr>
      <w:tc>
        <w:tcPr>
          <w:tcW w:w="3065" w:type="dxa"/>
        </w:tcPr>
        <w:p w14:paraId="55CDD3E8" w14:textId="77777777" w:rsidR="00F57ABE" w:rsidRPr="00051DB2" w:rsidRDefault="00F57ABE" w:rsidP="00C7358F">
          <w:pPr>
            <w:pStyle w:val="Header"/>
            <w:ind w:left="-115"/>
          </w:pPr>
        </w:p>
      </w:tc>
      <w:tc>
        <w:tcPr>
          <w:tcW w:w="3065" w:type="dxa"/>
        </w:tcPr>
        <w:p w14:paraId="54474B1D" w14:textId="77777777" w:rsidR="00F57ABE" w:rsidRPr="00051DB2" w:rsidRDefault="00F57ABE" w:rsidP="00C7358F">
          <w:pPr>
            <w:pStyle w:val="Header"/>
            <w:jc w:val="center"/>
          </w:pPr>
        </w:p>
      </w:tc>
      <w:tc>
        <w:tcPr>
          <w:tcW w:w="3065" w:type="dxa"/>
        </w:tcPr>
        <w:p w14:paraId="4E197D96" w14:textId="77777777" w:rsidR="00F57ABE" w:rsidRPr="00051DB2" w:rsidRDefault="00F57ABE" w:rsidP="00C7358F">
          <w:pPr>
            <w:pStyle w:val="Header"/>
            <w:ind w:right="-115"/>
            <w:jc w:val="right"/>
          </w:pPr>
        </w:p>
      </w:tc>
    </w:tr>
  </w:tbl>
  <w:p w14:paraId="1DF7DD6E" w14:textId="77777777" w:rsidR="00F57ABE" w:rsidRPr="00051DB2" w:rsidRDefault="00F57ABE" w:rsidP="00C7358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5"/>
      <w:gridCol w:w="3065"/>
      <w:gridCol w:w="3065"/>
    </w:tblGrid>
    <w:tr w:rsidR="00F57ABE" w:rsidRPr="00051DB2" w14:paraId="76FE34BE" w14:textId="77777777" w:rsidTr="00C7358F">
      <w:trPr>
        <w:trHeight w:val="300"/>
      </w:trPr>
      <w:tc>
        <w:tcPr>
          <w:tcW w:w="3065" w:type="dxa"/>
        </w:tcPr>
        <w:p w14:paraId="34209F38" w14:textId="77777777" w:rsidR="00F57ABE" w:rsidRPr="00051DB2" w:rsidRDefault="00F57ABE" w:rsidP="00C7358F">
          <w:pPr>
            <w:pStyle w:val="Header"/>
            <w:ind w:left="-115"/>
          </w:pPr>
        </w:p>
      </w:tc>
      <w:tc>
        <w:tcPr>
          <w:tcW w:w="3065" w:type="dxa"/>
        </w:tcPr>
        <w:p w14:paraId="628904A1" w14:textId="77777777" w:rsidR="00F57ABE" w:rsidRPr="00051DB2" w:rsidRDefault="00F57ABE" w:rsidP="00C7358F">
          <w:pPr>
            <w:pStyle w:val="Header"/>
            <w:jc w:val="center"/>
          </w:pPr>
        </w:p>
      </w:tc>
      <w:tc>
        <w:tcPr>
          <w:tcW w:w="3065" w:type="dxa"/>
        </w:tcPr>
        <w:p w14:paraId="3D8373CC" w14:textId="77777777" w:rsidR="00F57ABE" w:rsidRPr="00051DB2" w:rsidRDefault="00F57ABE" w:rsidP="00C7358F">
          <w:pPr>
            <w:pStyle w:val="Header"/>
            <w:ind w:right="-115"/>
            <w:jc w:val="right"/>
          </w:pPr>
        </w:p>
      </w:tc>
    </w:tr>
  </w:tbl>
  <w:p w14:paraId="113A62D9" w14:textId="77777777" w:rsidR="00F57ABE" w:rsidRPr="00051DB2" w:rsidRDefault="00F57ABE" w:rsidP="00C7358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65"/>
      <w:gridCol w:w="3065"/>
      <w:gridCol w:w="3065"/>
    </w:tblGrid>
    <w:tr w:rsidR="00F57ABE" w:rsidRPr="00051DB2" w14:paraId="0781044C" w14:textId="77777777" w:rsidTr="00C7358F">
      <w:trPr>
        <w:trHeight w:val="300"/>
      </w:trPr>
      <w:tc>
        <w:tcPr>
          <w:tcW w:w="3065" w:type="dxa"/>
        </w:tcPr>
        <w:p w14:paraId="726856F4" w14:textId="77777777" w:rsidR="00F57ABE" w:rsidRPr="00051DB2" w:rsidRDefault="00F57ABE" w:rsidP="00C7358F">
          <w:pPr>
            <w:pStyle w:val="Header"/>
            <w:ind w:left="-115"/>
          </w:pPr>
        </w:p>
      </w:tc>
      <w:tc>
        <w:tcPr>
          <w:tcW w:w="3065" w:type="dxa"/>
        </w:tcPr>
        <w:p w14:paraId="27DCB0B9" w14:textId="77777777" w:rsidR="00F57ABE" w:rsidRPr="00051DB2" w:rsidRDefault="00F57ABE" w:rsidP="00C7358F">
          <w:pPr>
            <w:pStyle w:val="Header"/>
            <w:jc w:val="center"/>
          </w:pPr>
        </w:p>
      </w:tc>
      <w:tc>
        <w:tcPr>
          <w:tcW w:w="3065" w:type="dxa"/>
        </w:tcPr>
        <w:p w14:paraId="58747A34" w14:textId="77777777" w:rsidR="00F57ABE" w:rsidRPr="00051DB2" w:rsidRDefault="00F57ABE" w:rsidP="00C7358F">
          <w:pPr>
            <w:pStyle w:val="Header"/>
            <w:ind w:right="-115"/>
            <w:jc w:val="right"/>
          </w:pPr>
        </w:p>
      </w:tc>
    </w:tr>
  </w:tbl>
  <w:p w14:paraId="7B8E7E32" w14:textId="77777777" w:rsidR="00F57ABE" w:rsidRPr="00051DB2" w:rsidRDefault="00F57ABE" w:rsidP="00C735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14FAF1" w14:textId="77777777" w:rsidR="00952B43" w:rsidRPr="00051DB2" w:rsidRDefault="00952B43" w:rsidP="00225D7E">
      <w:r w:rsidRPr="00051DB2">
        <w:separator/>
      </w:r>
    </w:p>
  </w:footnote>
  <w:footnote w:type="continuationSeparator" w:id="0">
    <w:p w14:paraId="7DC46E9A" w14:textId="77777777" w:rsidR="00952B43" w:rsidRPr="00051DB2" w:rsidRDefault="00952B43" w:rsidP="00225D7E">
      <w:r w:rsidRPr="00051DB2">
        <w:continuationSeparator/>
      </w:r>
    </w:p>
  </w:footnote>
  <w:footnote w:type="continuationNotice" w:id="1">
    <w:p w14:paraId="27E10DA0" w14:textId="77777777" w:rsidR="00952B43" w:rsidRPr="00051DB2" w:rsidRDefault="00952B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0C007" w14:textId="77777777" w:rsidR="0001016F" w:rsidRPr="00F36F86" w:rsidRDefault="00225D7E">
    <w:pPr>
      <w:pStyle w:val="Header"/>
      <w:rPr>
        <w:rFonts w:ascii="Arial" w:hAnsi="Arial" w:cs="Arial"/>
      </w:rPr>
    </w:pPr>
    <w:r w:rsidRPr="00F36F86">
      <w:rPr>
        <w:rFonts w:ascii="Arial" w:hAnsi="Arial" w:cs="Arial"/>
      </w:rPr>
      <w:t>STCP19-7 CATO</w:t>
    </w:r>
    <w:r w:rsidR="00DB06DF" w:rsidRPr="00F36F86">
      <w:rPr>
        <w:rFonts w:ascii="Arial" w:hAnsi="Arial" w:cs="Arial"/>
      </w:rPr>
      <w:t xml:space="preserve">-TO </w:t>
    </w:r>
    <w:r w:rsidRPr="00F36F86">
      <w:rPr>
        <w:rFonts w:ascii="Arial" w:hAnsi="Arial" w:cs="Arial"/>
      </w:rPr>
      <w:t xml:space="preserve">Connections Operational Notification &amp; Compliance Testing </w:t>
    </w:r>
  </w:p>
  <w:p w14:paraId="3736B166" w14:textId="3F789FF2" w:rsidR="00225D7E" w:rsidRPr="00F36F86" w:rsidRDefault="00225D7E">
    <w:pPr>
      <w:pStyle w:val="Header"/>
      <w:rPr>
        <w:rFonts w:ascii="Arial" w:hAnsi="Arial" w:cs="Arial"/>
      </w:rPr>
    </w:pPr>
    <w:r w:rsidRPr="00F36F86">
      <w:rPr>
        <w:rFonts w:ascii="Arial" w:hAnsi="Arial" w:cs="Arial"/>
      </w:rPr>
      <w:t>Issue 00</w:t>
    </w:r>
    <w:r w:rsidR="00860B75">
      <w:rPr>
        <w:rFonts w:ascii="Arial" w:hAnsi="Arial" w:cs="Arial"/>
      </w:rPr>
      <w:t>2</w:t>
    </w:r>
    <w:r w:rsidRPr="00F36F86">
      <w:rPr>
        <w:rFonts w:ascii="Arial" w:hAnsi="Arial" w:cs="Arial"/>
      </w:rPr>
      <w:t xml:space="preserve"> – </w:t>
    </w:r>
    <w:r w:rsidR="00860B75">
      <w:rPr>
        <w:rFonts w:ascii="Arial" w:hAnsi="Arial" w:cs="Arial"/>
      </w:rPr>
      <w:t>26/11/2025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7656344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78DCEE7A"/>
    <w:lvl w:ilvl="0">
      <w:start w:val="1"/>
      <w:numFmt w:val="none"/>
      <w:suff w:val="nothing"/>
      <w:lvlText w:val=""/>
      <w:lvlJc w:val="left"/>
      <w:pPr>
        <w:ind w:left="0" w:firstLine="0"/>
      </w:pPr>
    </w:lvl>
    <w:lvl w:ilvl="1">
      <w:start w:val="1"/>
      <w:numFmt w:val="decimal"/>
      <w:lvlText w:val="%2."/>
      <w:legacy w:legacy="1" w:legacySpace="0" w:legacyIndent="0"/>
      <w:lvlJc w:val="left"/>
      <w:pPr>
        <w:ind w:left="851" w:firstLine="0"/>
      </w:pPr>
    </w:lvl>
    <w:lvl w:ilvl="2">
      <w:start w:val="1"/>
      <w:numFmt w:val="decimal"/>
      <w:lvlText w:val="%2.%3"/>
      <w:legacy w:legacy="1" w:legacySpace="0" w:legacyIndent="0"/>
      <w:lvlJc w:val="left"/>
      <w:pPr>
        <w:ind w:left="851" w:firstLine="0"/>
      </w:pPr>
    </w:lvl>
    <w:lvl w:ilvl="3">
      <w:start w:val="1"/>
      <w:numFmt w:val="decimal"/>
      <w:pStyle w:val="Heading4"/>
      <w:lvlText w:val="%2.%3.%4"/>
      <w:legacy w:legacy="1" w:legacySpace="0" w:legacyIndent="0"/>
      <w:lvlJc w:val="left"/>
      <w:pPr>
        <w:ind w:left="1702" w:firstLine="0"/>
      </w:pPr>
    </w:lvl>
    <w:lvl w:ilvl="4">
      <w:start w:val="1"/>
      <w:numFmt w:val="lowerLetter"/>
      <w:pStyle w:val="Heading5"/>
      <w:lvlText w:val="(%5)"/>
      <w:legacy w:legacy="1" w:legacySpace="0" w:legacyIndent="0"/>
      <w:lvlJc w:val="left"/>
      <w:pPr>
        <w:ind w:left="2552" w:firstLine="0"/>
      </w:pPr>
    </w:lvl>
    <w:lvl w:ilvl="5">
      <w:start w:val="1"/>
      <w:numFmt w:val="lowerRoman"/>
      <w:pStyle w:val="Heading6"/>
      <w:lvlText w:val="(%6)"/>
      <w:legacy w:legacy="1" w:legacySpace="0" w:legacyIndent="0"/>
      <w:lvlJc w:val="left"/>
      <w:pPr>
        <w:ind w:left="3403"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 w15:restartNumberingAfterBreak="0">
    <w:nsid w:val="00000001"/>
    <w:multiLevelType w:val="multilevel"/>
    <w:tmpl w:val="00000000"/>
    <w:lvl w:ilvl="0">
      <w:start w:val="1"/>
      <w:numFmt w:val="decimal"/>
      <w:pStyle w:val="1"/>
      <w:lvlText w:val="%1."/>
      <w:lvlJc w:val="left"/>
      <w:pPr>
        <w:tabs>
          <w:tab w:val="num" w:pos="720"/>
        </w:tabs>
      </w:pPr>
      <w:rPr>
        <w:rFonts w:ascii="Times New Roman" w:hAnsi="Times New Roman"/>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0962DBE"/>
    <w:multiLevelType w:val="hybridMultilevel"/>
    <w:tmpl w:val="5C7A37F4"/>
    <w:lvl w:ilvl="0" w:tplc="DE96B19C">
      <w:start w:val="1"/>
      <w:numFmt w:val="lowerRoman"/>
      <w:lvlText w:val="(%1)"/>
      <w:lvlJc w:val="left"/>
      <w:pPr>
        <w:tabs>
          <w:tab w:val="num" w:pos="2138"/>
        </w:tabs>
        <w:ind w:left="2138" w:hanging="720"/>
      </w:pPr>
      <w:rPr>
        <w:rFonts w:ascii="Arial" w:hAnsi="Arial" w:cs="Times New Roman" w:hint="default"/>
        <w:spacing w:val="0"/>
      </w:rPr>
    </w:lvl>
    <w:lvl w:ilvl="1" w:tplc="FFFFFFFF">
      <w:start w:val="1"/>
      <w:numFmt w:val="lowerLetter"/>
      <w:lvlText w:val="%2."/>
      <w:lvlJc w:val="left"/>
      <w:pPr>
        <w:tabs>
          <w:tab w:val="num" w:pos="2498"/>
        </w:tabs>
        <w:ind w:left="2498" w:hanging="360"/>
      </w:pPr>
      <w:rPr>
        <w:rFonts w:cs="Times New Roman"/>
        <w:spacing w:val="0"/>
      </w:rPr>
    </w:lvl>
    <w:lvl w:ilvl="2" w:tplc="FFFFFFFF">
      <w:start w:val="1"/>
      <w:numFmt w:val="lowerRoman"/>
      <w:lvlText w:val="%3."/>
      <w:lvlJc w:val="right"/>
      <w:pPr>
        <w:tabs>
          <w:tab w:val="num" w:pos="3218"/>
        </w:tabs>
        <w:ind w:left="3218" w:hanging="180"/>
      </w:pPr>
      <w:rPr>
        <w:rFonts w:cs="Times New Roman"/>
        <w:spacing w:val="0"/>
      </w:rPr>
    </w:lvl>
    <w:lvl w:ilvl="3" w:tplc="FFFFFFFF">
      <w:start w:val="1"/>
      <w:numFmt w:val="decimal"/>
      <w:lvlText w:val="%4."/>
      <w:lvlJc w:val="left"/>
      <w:pPr>
        <w:tabs>
          <w:tab w:val="num" w:pos="3938"/>
        </w:tabs>
        <w:ind w:left="3938" w:hanging="360"/>
      </w:pPr>
      <w:rPr>
        <w:rFonts w:cs="Times New Roman"/>
        <w:spacing w:val="0"/>
      </w:rPr>
    </w:lvl>
    <w:lvl w:ilvl="4" w:tplc="FFFFFFFF">
      <w:start w:val="1"/>
      <w:numFmt w:val="lowerLetter"/>
      <w:lvlText w:val="%5."/>
      <w:lvlJc w:val="left"/>
      <w:pPr>
        <w:tabs>
          <w:tab w:val="num" w:pos="4658"/>
        </w:tabs>
        <w:ind w:left="4658" w:hanging="360"/>
      </w:pPr>
      <w:rPr>
        <w:rFonts w:cs="Times New Roman"/>
        <w:spacing w:val="0"/>
      </w:rPr>
    </w:lvl>
    <w:lvl w:ilvl="5" w:tplc="FFFFFFFF">
      <w:start w:val="1"/>
      <w:numFmt w:val="lowerRoman"/>
      <w:lvlText w:val="%6."/>
      <w:lvlJc w:val="right"/>
      <w:pPr>
        <w:tabs>
          <w:tab w:val="num" w:pos="5378"/>
        </w:tabs>
        <w:ind w:left="5378" w:hanging="180"/>
      </w:pPr>
      <w:rPr>
        <w:rFonts w:cs="Times New Roman"/>
        <w:spacing w:val="0"/>
      </w:rPr>
    </w:lvl>
    <w:lvl w:ilvl="6" w:tplc="FFFFFFFF">
      <w:start w:val="1"/>
      <w:numFmt w:val="decimal"/>
      <w:lvlText w:val="%7."/>
      <w:lvlJc w:val="left"/>
      <w:pPr>
        <w:tabs>
          <w:tab w:val="num" w:pos="6098"/>
        </w:tabs>
        <w:ind w:left="6098" w:hanging="360"/>
      </w:pPr>
      <w:rPr>
        <w:rFonts w:cs="Times New Roman"/>
        <w:spacing w:val="0"/>
      </w:rPr>
    </w:lvl>
    <w:lvl w:ilvl="7" w:tplc="FFFFFFFF">
      <w:start w:val="1"/>
      <w:numFmt w:val="lowerLetter"/>
      <w:lvlText w:val="%8."/>
      <w:lvlJc w:val="left"/>
      <w:pPr>
        <w:tabs>
          <w:tab w:val="num" w:pos="6818"/>
        </w:tabs>
        <w:ind w:left="6818" w:hanging="360"/>
      </w:pPr>
      <w:rPr>
        <w:rFonts w:cs="Times New Roman"/>
        <w:spacing w:val="0"/>
      </w:rPr>
    </w:lvl>
    <w:lvl w:ilvl="8" w:tplc="FFFFFFFF">
      <w:start w:val="1"/>
      <w:numFmt w:val="lowerRoman"/>
      <w:lvlText w:val="%9."/>
      <w:lvlJc w:val="right"/>
      <w:pPr>
        <w:tabs>
          <w:tab w:val="num" w:pos="7538"/>
        </w:tabs>
        <w:ind w:left="7538" w:hanging="180"/>
      </w:pPr>
      <w:rPr>
        <w:rFonts w:cs="Times New Roman"/>
        <w:spacing w:val="0"/>
      </w:rPr>
    </w:lvl>
  </w:abstractNum>
  <w:abstractNum w:abstractNumId="4" w15:restartNumberingAfterBreak="0">
    <w:nsid w:val="01141B1A"/>
    <w:multiLevelType w:val="hybridMultilevel"/>
    <w:tmpl w:val="E8E8B412"/>
    <w:lvl w:ilvl="0" w:tplc="0809001B">
      <w:start w:val="1"/>
      <w:numFmt w:val="lowerRoman"/>
      <w:lvlText w:val="%1."/>
      <w:lvlJc w:val="right"/>
      <w:pPr>
        <w:ind w:left="342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0A5E45"/>
    <w:multiLevelType w:val="hybridMultilevel"/>
    <w:tmpl w:val="0B506C88"/>
    <w:lvl w:ilvl="0" w:tplc="89D64498">
      <w:start w:val="1"/>
      <w:numFmt w:val="lowerRoman"/>
      <w:lvlText w:val="(%1)"/>
      <w:lvlJc w:val="left"/>
      <w:pPr>
        <w:ind w:left="2145" w:hanging="720"/>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6" w15:restartNumberingAfterBreak="0">
    <w:nsid w:val="0CE846FE"/>
    <w:multiLevelType w:val="hybridMultilevel"/>
    <w:tmpl w:val="D952E28E"/>
    <w:lvl w:ilvl="0" w:tplc="F33A8116">
      <w:start w:val="1"/>
      <w:numFmt w:val="lowerRoman"/>
      <w:lvlText w:val="(%1)"/>
      <w:lvlJc w:val="left"/>
      <w:pPr>
        <w:ind w:left="2280" w:hanging="720"/>
      </w:pPr>
      <w:rPr>
        <w:rFonts w:hint="default"/>
        <w:color w:val="auto"/>
      </w:rPr>
    </w:lvl>
    <w:lvl w:ilvl="1" w:tplc="08090019">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7" w15:restartNumberingAfterBreak="0">
    <w:nsid w:val="12A2012C"/>
    <w:multiLevelType w:val="multilevel"/>
    <w:tmpl w:val="6886778A"/>
    <w:lvl w:ilvl="0">
      <w:start w:val="1"/>
      <w:numFmt w:val="bullet"/>
      <w:lvlText w:val="·"/>
      <w:lvlJc w:val="left"/>
      <w:pPr>
        <w:tabs>
          <w:tab w:val="left" w:pos="936"/>
        </w:tabs>
        <w:ind w:left="1296"/>
      </w:pPr>
      <w:rPr>
        <w:rFonts w:ascii="Symbol" w:eastAsia="Symbol" w:hAnsi="Symbol"/>
        <w:strike w:val="0"/>
        <w:color w:val="000000"/>
        <w:spacing w:val="-6"/>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2BA1657"/>
    <w:multiLevelType w:val="hybridMultilevel"/>
    <w:tmpl w:val="10749D64"/>
    <w:lvl w:ilvl="0" w:tplc="EF1EF7CC">
      <w:start w:val="1"/>
      <w:numFmt w:val="lowerLetter"/>
      <w:lvlText w:val="(%1)"/>
      <w:lvlJc w:val="left"/>
      <w:pPr>
        <w:ind w:left="1838" w:hanging="420"/>
      </w:pPr>
      <w:rPr>
        <w:rFonts w:hint="default"/>
        <w:b w:val="0"/>
        <w:color w:val="000000"/>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9" w15:restartNumberingAfterBreak="0">
    <w:nsid w:val="1FAA76D8"/>
    <w:multiLevelType w:val="hybridMultilevel"/>
    <w:tmpl w:val="4F9A2DFA"/>
    <w:lvl w:ilvl="0" w:tplc="D050177C">
      <w:start w:val="1"/>
      <w:numFmt w:val="lowerLetter"/>
      <w:lvlText w:val="(%1)"/>
      <w:lvlJc w:val="left"/>
      <w:pPr>
        <w:ind w:left="2130" w:hanging="435"/>
      </w:pPr>
      <w:rPr>
        <w:rFonts w:hint="default"/>
      </w:rPr>
    </w:lvl>
    <w:lvl w:ilvl="1" w:tplc="08090019" w:tentative="1">
      <w:start w:val="1"/>
      <w:numFmt w:val="lowerLetter"/>
      <w:lvlText w:val="%2."/>
      <w:lvlJc w:val="left"/>
      <w:pPr>
        <w:ind w:left="2775" w:hanging="360"/>
      </w:pPr>
    </w:lvl>
    <w:lvl w:ilvl="2" w:tplc="0809001B" w:tentative="1">
      <w:start w:val="1"/>
      <w:numFmt w:val="lowerRoman"/>
      <w:lvlText w:val="%3."/>
      <w:lvlJc w:val="right"/>
      <w:pPr>
        <w:ind w:left="3495" w:hanging="180"/>
      </w:pPr>
    </w:lvl>
    <w:lvl w:ilvl="3" w:tplc="0809000F" w:tentative="1">
      <w:start w:val="1"/>
      <w:numFmt w:val="decimal"/>
      <w:lvlText w:val="%4."/>
      <w:lvlJc w:val="left"/>
      <w:pPr>
        <w:ind w:left="4215" w:hanging="360"/>
      </w:pPr>
    </w:lvl>
    <w:lvl w:ilvl="4" w:tplc="08090019" w:tentative="1">
      <w:start w:val="1"/>
      <w:numFmt w:val="lowerLetter"/>
      <w:lvlText w:val="%5."/>
      <w:lvlJc w:val="left"/>
      <w:pPr>
        <w:ind w:left="4935" w:hanging="360"/>
      </w:pPr>
    </w:lvl>
    <w:lvl w:ilvl="5" w:tplc="0809001B" w:tentative="1">
      <w:start w:val="1"/>
      <w:numFmt w:val="lowerRoman"/>
      <w:lvlText w:val="%6."/>
      <w:lvlJc w:val="right"/>
      <w:pPr>
        <w:ind w:left="5655" w:hanging="180"/>
      </w:pPr>
    </w:lvl>
    <w:lvl w:ilvl="6" w:tplc="0809000F" w:tentative="1">
      <w:start w:val="1"/>
      <w:numFmt w:val="decimal"/>
      <w:lvlText w:val="%7."/>
      <w:lvlJc w:val="left"/>
      <w:pPr>
        <w:ind w:left="6375" w:hanging="360"/>
      </w:pPr>
    </w:lvl>
    <w:lvl w:ilvl="7" w:tplc="08090019" w:tentative="1">
      <w:start w:val="1"/>
      <w:numFmt w:val="lowerLetter"/>
      <w:lvlText w:val="%8."/>
      <w:lvlJc w:val="left"/>
      <w:pPr>
        <w:ind w:left="7095" w:hanging="360"/>
      </w:pPr>
    </w:lvl>
    <w:lvl w:ilvl="8" w:tplc="0809001B" w:tentative="1">
      <w:start w:val="1"/>
      <w:numFmt w:val="lowerRoman"/>
      <w:lvlText w:val="%9."/>
      <w:lvlJc w:val="right"/>
      <w:pPr>
        <w:ind w:left="7815" w:hanging="180"/>
      </w:pPr>
    </w:lvl>
  </w:abstractNum>
  <w:abstractNum w:abstractNumId="10" w15:restartNumberingAfterBreak="0">
    <w:nsid w:val="23884490"/>
    <w:multiLevelType w:val="hybridMultilevel"/>
    <w:tmpl w:val="7DF0058E"/>
    <w:lvl w:ilvl="0" w:tplc="C5B0AC4C">
      <w:start w:val="1"/>
      <w:numFmt w:val="lowerRoman"/>
      <w:lvlText w:val="(%1)"/>
      <w:lvlJc w:val="left"/>
      <w:pPr>
        <w:tabs>
          <w:tab w:val="num" w:pos="2160"/>
        </w:tabs>
        <w:ind w:left="2160" w:hanging="720"/>
      </w:pPr>
      <w:rPr>
        <w:rFonts w:cs="Times New Roman"/>
        <w:b w:val="0"/>
        <w:i w:val="0"/>
        <w:spacing w:val="0"/>
      </w:rPr>
    </w:lvl>
    <w:lvl w:ilvl="1" w:tplc="FFFFFFFF">
      <w:start w:val="1"/>
      <w:numFmt w:val="lowerLetter"/>
      <w:lvlText w:val="%2."/>
      <w:lvlJc w:val="left"/>
      <w:pPr>
        <w:tabs>
          <w:tab w:val="num" w:pos="720"/>
        </w:tabs>
        <w:ind w:left="720" w:hanging="360"/>
      </w:pPr>
      <w:rPr>
        <w:rFonts w:cs="Times New Roman"/>
        <w:spacing w:val="0"/>
      </w:rPr>
    </w:lvl>
    <w:lvl w:ilvl="2" w:tplc="FFFFFFFF">
      <w:start w:val="1"/>
      <w:numFmt w:val="lowerRoman"/>
      <w:lvlText w:val="%3."/>
      <w:lvlJc w:val="right"/>
      <w:pPr>
        <w:tabs>
          <w:tab w:val="num" w:pos="1440"/>
        </w:tabs>
        <w:ind w:left="1440" w:hanging="180"/>
      </w:pPr>
      <w:rPr>
        <w:rFonts w:cs="Times New Roman"/>
        <w:spacing w:val="0"/>
      </w:rPr>
    </w:lvl>
    <w:lvl w:ilvl="3" w:tplc="FFFFFFFF">
      <w:start w:val="1"/>
      <w:numFmt w:val="decimal"/>
      <w:lvlText w:val="%4."/>
      <w:lvlJc w:val="left"/>
      <w:pPr>
        <w:tabs>
          <w:tab w:val="num" w:pos="2160"/>
        </w:tabs>
        <w:ind w:left="2160" w:hanging="360"/>
      </w:pPr>
      <w:rPr>
        <w:rFonts w:cs="Times New Roman"/>
        <w:spacing w:val="0"/>
      </w:rPr>
    </w:lvl>
    <w:lvl w:ilvl="4" w:tplc="72D86BD2">
      <w:start w:val="1"/>
      <w:numFmt w:val="lowerLetter"/>
      <w:lvlText w:val="(%5)"/>
      <w:lvlJc w:val="left"/>
      <w:pPr>
        <w:tabs>
          <w:tab w:val="num" w:pos="2880"/>
        </w:tabs>
        <w:ind w:left="2880" w:hanging="360"/>
      </w:pPr>
      <w:rPr>
        <w:rFonts w:cs="Times New Roman"/>
        <w:b w:val="0"/>
        <w:i w:val="0"/>
        <w:spacing w:val="0"/>
      </w:rPr>
    </w:lvl>
    <w:lvl w:ilvl="5" w:tplc="FFFFFFFF">
      <w:start w:val="1"/>
      <w:numFmt w:val="lowerRoman"/>
      <w:lvlText w:val="%6."/>
      <w:lvlJc w:val="right"/>
      <w:pPr>
        <w:tabs>
          <w:tab w:val="num" w:pos="3600"/>
        </w:tabs>
        <w:ind w:left="3600" w:hanging="180"/>
      </w:pPr>
      <w:rPr>
        <w:rFonts w:cs="Times New Roman"/>
        <w:spacing w:val="0"/>
      </w:rPr>
    </w:lvl>
    <w:lvl w:ilvl="6" w:tplc="FFFFFFFF">
      <w:start w:val="1"/>
      <w:numFmt w:val="decimal"/>
      <w:lvlText w:val="%7."/>
      <w:lvlJc w:val="left"/>
      <w:pPr>
        <w:tabs>
          <w:tab w:val="num" w:pos="4320"/>
        </w:tabs>
        <w:ind w:left="4320" w:hanging="360"/>
      </w:pPr>
      <w:rPr>
        <w:rFonts w:cs="Times New Roman"/>
        <w:spacing w:val="0"/>
      </w:rPr>
    </w:lvl>
    <w:lvl w:ilvl="7" w:tplc="FFFFFFFF">
      <w:start w:val="1"/>
      <w:numFmt w:val="lowerLetter"/>
      <w:lvlText w:val="%8."/>
      <w:lvlJc w:val="left"/>
      <w:pPr>
        <w:tabs>
          <w:tab w:val="num" w:pos="5040"/>
        </w:tabs>
        <w:ind w:left="5040" w:hanging="360"/>
      </w:pPr>
      <w:rPr>
        <w:rFonts w:cs="Times New Roman"/>
        <w:spacing w:val="0"/>
      </w:rPr>
    </w:lvl>
    <w:lvl w:ilvl="8" w:tplc="FFFFFFFF">
      <w:start w:val="1"/>
      <w:numFmt w:val="lowerRoman"/>
      <w:lvlText w:val="%9."/>
      <w:lvlJc w:val="right"/>
      <w:pPr>
        <w:tabs>
          <w:tab w:val="num" w:pos="5760"/>
        </w:tabs>
        <w:ind w:left="5760" w:hanging="180"/>
      </w:pPr>
      <w:rPr>
        <w:rFonts w:cs="Times New Roman"/>
        <w:spacing w:val="0"/>
      </w:rPr>
    </w:lvl>
  </w:abstractNum>
  <w:abstractNum w:abstractNumId="11" w15:restartNumberingAfterBreak="0">
    <w:nsid w:val="258B744F"/>
    <w:multiLevelType w:val="hybridMultilevel"/>
    <w:tmpl w:val="A6D6EE4A"/>
    <w:lvl w:ilvl="0" w:tplc="4FC83B96">
      <w:start w:val="2"/>
      <w:numFmt w:val="lowerLetter"/>
      <w:lvlText w:val="(%1)"/>
      <w:lvlJc w:val="left"/>
      <w:pPr>
        <w:tabs>
          <w:tab w:val="num" w:pos="1926"/>
        </w:tabs>
        <w:ind w:left="1926" w:hanging="360"/>
      </w:pPr>
      <w:rPr>
        <w:rFonts w:cs="Times New Roman" w:hint="eastAsia"/>
        <w:color w:val="auto"/>
        <w:spacing w:val="0"/>
        <w:u w:val="no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B0558F"/>
    <w:multiLevelType w:val="hybridMultilevel"/>
    <w:tmpl w:val="23C8FDEE"/>
    <w:lvl w:ilvl="0" w:tplc="D5B4DD76">
      <w:start w:val="1"/>
      <w:numFmt w:val="lowerRoman"/>
      <w:lvlText w:val="(%1)"/>
      <w:lvlJc w:val="left"/>
      <w:pPr>
        <w:tabs>
          <w:tab w:val="num" w:pos="3131"/>
        </w:tabs>
        <w:ind w:left="3131" w:hanging="720"/>
      </w:pPr>
      <w:rPr>
        <w:rFonts w:cs="Times New Roman" w:hint="eastAsia"/>
        <w:color w:val="auto"/>
        <w:spacing w:val="0"/>
        <w:u w:val="none"/>
      </w:rPr>
    </w:lvl>
    <w:lvl w:ilvl="1" w:tplc="08090019" w:tentative="1">
      <w:start w:val="1"/>
      <w:numFmt w:val="lowerLetter"/>
      <w:lvlText w:val="%2."/>
      <w:lvlJc w:val="left"/>
      <w:pPr>
        <w:tabs>
          <w:tab w:val="num" w:pos="1871"/>
        </w:tabs>
        <w:ind w:left="1871" w:hanging="360"/>
      </w:pPr>
    </w:lvl>
    <w:lvl w:ilvl="2" w:tplc="0809001B" w:tentative="1">
      <w:start w:val="1"/>
      <w:numFmt w:val="lowerRoman"/>
      <w:lvlText w:val="%3."/>
      <w:lvlJc w:val="right"/>
      <w:pPr>
        <w:tabs>
          <w:tab w:val="num" w:pos="2591"/>
        </w:tabs>
        <w:ind w:left="2591" w:hanging="180"/>
      </w:pPr>
    </w:lvl>
    <w:lvl w:ilvl="3" w:tplc="0809000F" w:tentative="1">
      <w:start w:val="1"/>
      <w:numFmt w:val="decimal"/>
      <w:lvlText w:val="%4."/>
      <w:lvlJc w:val="left"/>
      <w:pPr>
        <w:tabs>
          <w:tab w:val="num" w:pos="3311"/>
        </w:tabs>
        <w:ind w:left="3311" w:hanging="360"/>
      </w:pPr>
    </w:lvl>
    <w:lvl w:ilvl="4" w:tplc="08090019" w:tentative="1">
      <w:start w:val="1"/>
      <w:numFmt w:val="lowerLetter"/>
      <w:lvlText w:val="%5."/>
      <w:lvlJc w:val="left"/>
      <w:pPr>
        <w:tabs>
          <w:tab w:val="num" w:pos="4031"/>
        </w:tabs>
        <w:ind w:left="4031" w:hanging="360"/>
      </w:pPr>
    </w:lvl>
    <w:lvl w:ilvl="5" w:tplc="0809001B" w:tentative="1">
      <w:start w:val="1"/>
      <w:numFmt w:val="lowerRoman"/>
      <w:lvlText w:val="%6."/>
      <w:lvlJc w:val="right"/>
      <w:pPr>
        <w:tabs>
          <w:tab w:val="num" w:pos="4751"/>
        </w:tabs>
        <w:ind w:left="4751" w:hanging="180"/>
      </w:pPr>
    </w:lvl>
    <w:lvl w:ilvl="6" w:tplc="0809000F" w:tentative="1">
      <w:start w:val="1"/>
      <w:numFmt w:val="decimal"/>
      <w:lvlText w:val="%7."/>
      <w:lvlJc w:val="left"/>
      <w:pPr>
        <w:tabs>
          <w:tab w:val="num" w:pos="5471"/>
        </w:tabs>
        <w:ind w:left="5471" w:hanging="360"/>
      </w:pPr>
    </w:lvl>
    <w:lvl w:ilvl="7" w:tplc="08090019" w:tentative="1">
      <w:start w:val="1"/>
      <w:numFmt w:val="lowerLetter"/>
      <w:lvlText w:val="%8."/>
      <w:lvlJc w:val="left"/>
      <w:pPr>
        <w:tabs>
          <w:tab w:val="num" w:pos="6191"/>
        </w:tabs>
        <w:ind w:left="6191" w:hanging="360"/>
      </w:pPr>
    </w:lvl>
    <w:lvl w:ilvl="8" w:tplc="0809001B" w:tentative="1">
      <w:start w:val="1"/>
      <w:numFmt w:val="lowerRoman"/>
      <w:lvlText w:val="%9."/>
      <w:lvlJc w:val="right"/>
      <w:pPr>
        <w:tabs>
          <w:tab w:val="num" w:pos="6911"/>
        </w:tabs>
        <w:ind w:left="6911" w:hanging="180"/>
      </w:pPr>
    </w:lvl>
  </w:abstractNum>
  <w:abstractNum w:abstractNumId="13" w15:restartNumberingAfterBreak="0">
    <w:nsid w:val="2902657B"/>
    <w:multiLevelType w:val="hybridMultilevel"/>
    <w:tmpl w:val="E9EC9C78"/>
    <w:lvl w:ilvl="0" w:tplc="08090001">
      <w:start w:val="1"/>
      <w:numFmt w:val="bullet"/>
      <w:lvlText w:val=""/>
      <w:lvlJc w:val="left"/>
      <w:pPr>
        <w:ind w:left="864" w:hanging="360"/>
      </w:pPr>
      <w:rPr>
        <w:rFonts w:ascii="Symbol" w:hAnsi="Symbol" w:hint="default"/>
      </w:rPr>
    </w:lvl>
    <w:lvl w:ilvl="1" w:tplc="08090003" w:tentative="1">
      <w:start w:val="1"/>
      <w:numFmt w:val="bullet"/>
      <w:lvlText w:val="o"/>
      <w:lvlJc w:val="left"/>
      <w:pPr>
        <w:ind w:left="1584" w:hanging="360"/>
      </w:pPr>
      <w:rPr>
        <w:rFonts w:ascii="Courier New" w:hAnsi="Courier New" w:cs="Courier New" w:hint="default"/>
      </w:rPr>
    </w:lvl>
    <w:lvl w:ilvl="2" w:tplc="08090005" w:tentative="1">
      <w:start w:val="1"/>
      <w:numFmt w:val="bullet"/>
      <w:lvlText w:val=""/>
      <w:lvlJc w:val="left"/>
      <w:pPr>
        <w:ind w:left="2304" w:hanging="360"/>
      </w:pPr>
      <w:rPr>
        <w:rFonts w:ascii="Wingdings" w:hAnsi="Wingdings" w:hint="default"/>
      </w:rPr>
    </w:lvl>
    <w:lvl w:ilvl="3" w:tplc="08090001" w:tentative="1">
      <w:start w:val="1"/>
      <w:numFmt w:val="bullet"/>
      <w:lvlText w:val=""/>
      <w:lvlJc w:val="left"/>
      <w:pPr>
        <w:ind w:left="3024" w:hanging="360"/>
      </w:pPr>
      <w:rPr>
        <w:rFonts w:ascii="Symbol" w:hAnsi="Symbol" w:hint="default"/>
      </w:rPr>
    </w:lvl>
    <w:lvl w:ilvl="4" w:tplc="08090003" w:tentative="1">
      <w:start w:val="1"/>
      <w:numFmt w:val="bullet"/>
      <w:lvlText w:val="o"/>
      <w:lvlJc w:val="left"/>
      <w:pPr>
        <w:ind w:left="3744" w:hanging="360"/>
      </w:pPr>
      <w:rPr>
        <w:rFonts w:ascii="Courier New" w:hAnsi="Courier New" w:cs="Courier New" w:hint="default"/>
      </w:rPr>
    </w:lvl>
    <w:lvl w:ilvl="5" w:tplc="08090005" w:tentative="1">
      <w:start w:val="1"/>
      <w:numFmt w:val="bullet"/>
      <w:lvlText w:val=""/>
      <w:lvlJc w:val="left"/>
      <w:pPr>
        <w:ind w:left="4464" w:hanging="360"/>
      </w:pPr>
      <w:rPr>
        <w:rFonts w:ascii="Wingdings" w:hAnsi="Wingdings" w:hint="default"/>
      </w:rPr>
    </w:lvl>
    <w:lvl w:ilvl="6" w:tplc="08090001" w:tentative="1">
      <w:start w:val="1"/>
      <w:numFmt w:val="bullet"/>
      <w:lvlText w:val=""/>
      <w:lvlJc w:val="left"/>
      <w:pPr>
        <w:ind w:left="5184" w:hanging="360"/>
      </w:pPr>
      <w:rPr>
        <w:rFonts w:ascii="Symbol" w:hAnsi="Symbol" w:hint="default"/>
      </w:rPr>
    </w:lvl>
    <w:lvl w:ilvl="7" w:tplc="08090003" w:tentative="1">
      <w:start w:val="1"/>
      <w:numFmt w:val="bullet"/>
      <w:lvlText w:val="o"/>
      <w:lvlJc w:val="left"/>
      <w:pPr>
        <w:ind w:left="5904" w:hanging="360"/>
      </w:pPr>
      <w:rPr>
        <w:rFonts w:ascii="Courier New" w:hAnsi="Courier New" w:cs="Courier New" w:hint="default"/>
      </w:rPr>
    </w:lvl>
    <w:lvl w:ilvl="8" w:tplc="08090005" w:tentative="1">
      <w:start w:val="1"/>
      <w:numFmt w:val="bullet"/>
      <w:lvlText w:val=""/>
      <w:lvlJc w:val="left"/>
      <w:pPr>
        <w:ind w:left="6624" w:hanging="360"/>
      </w:pPr>
      <w:rPr>
        <w:rFonts w:ascii="Wingdings" w:hAnsi="Wingdings" w:hint="default"/>
      </w:rPr>
    </w:lvl>
  </w:abstractNum>
  <w:abstractNum w:abstractNumId="14" w15:restartNumberingAfterBreak="0">
    <w:nsid w:val="34A850B4"/>
    <w:multiLevelType w:val="multilevel"/>
    <w:tmpl w:val="7A00BC04"/>
    <w:lvl w:ilvl="0">
      <w:start w:val="1"/>
      <w:numFmt w:val="bullet"/>
      <w:lvlText w:val="·"/>
      <w:lvlJc w:val="left"/>
      <w:pPr>
        <w:tabs>
          <w:tab w:val="left" w:pos="576"/>
        </w:tabs>
        <w:ind w:left="720"/>
      </w:pPr>
      <w:rPr>
        <w:rFonts w:ascii="Symbol" w:eastAsia="Symbol" w:hAnsi="Symbol"/>
        <w:strike w:val="0"/>
        <w:color w:val="000000"/>
        <w:spacing w:val="0"/>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61B7B5E"/>
    <w:multiLevelType w:val="hybridMultilevel"/>
    <w:tmpl w:val="2DBE5D9E"/>
    <w:lvl w:ilvl="0" w:tplc="E8B2AC8E">
      <w:start w:val="1"/>
      <w:numFmt w:val="bullet"/>
      <w:lvlText w:val=""/>
      <w:lvlJc w:val="left"/>
      <w:pPr>
        <w:ind w:left="720" w:hanging="360"/>
      </w:pPr>
      <w:rPr>
        <w:rFonts w:ascii="Symbol" w:hAnsi="Symbol"/>
      </w:rPr>
    </w:lvl>
    <w:lvl w:ilvl="1" w:tplc="6E9E14C4">
      <w:start w:val="1"/>
      <w:numFmt w:val="bullet"/>
      <w:lvlText w:val=""/>
      <w:lvlJc w:val="left"/>
      <w:pPr>
        <w:ind w:left="720" w:hanging="360"/>
      </w:pPr>
      <w:rPr>
        <w:rFonts w:ascii="Symbol" w:hAnsi="Symbol"/>
      </w:rPr>
    </w:lvl>
    <w:lvl w:ilvl="2" w:tplc="04184C64">
      <w:start w:val="1"/>
      <w:numFmt w:val="bullet"/>
      <w:lvlText w:val=""/>
      <w:lvlJc w:val="left"/>
      <w:pPr>
        <w:ind w:left="720" w:hanging="360"/>
      </w:pPr>
      <w:rPr>
        <w:rFonts w:ascii="Symbol" w:hAnsi="Symbol"/>
      </w:rPr>
    </w:lvl>
    <w:lvl w:ilvl="3" w:tplc="24705C56">
      <w:start w:val="1"/>
      <w:numFmt w:val="bullet"/>
      <w:lvlText w:val=""/>
      <w:lvlJc w:val="left"/>
      <w:pPr>
        <w:ind w:left="720" w:hanging="360"/>
      </w:pPr>
      <w:rPr>
        <w:rFonts w:ascii="Symbol" w:hAnsi="Symbol"/>
      </w:rPr>
    </w:lvl>
    <w:lvl w:ilvl="4" w:tplc="EA464156">
      <w:start w:val="1"/>
      <w:numFmt w:val="bullet"/>
      <w:lvlText w:val=""/>
      <w:lvlJc w:val="left"/>
      <w:pPr>
        <w:ind w:left="720" w:hanging="360"/>
      </w:pPr>
      <w:rPr>
        <w:rFonts w:ascii="Symbol" w:hAnsi="Symbol"/>
      </w:rPr>
    </w:lvl>
    <w:lvl w:ilvl="5" w:tplc="FFF01EA6">
      <w:start w:val="1"/>
      <w:numFmt w:val="bullet"/>
      <w:lvlText w:val=""/>
      <w:lvlJc w:val="left"/>
      <w:pPr>
        <w:ind w:left="720" w:hanging="360"/>
      </w:pPr>
      <w:rPr>
        <w:rFonts w:ascii="Symbol" w:hAnsi="Symbol"/>
      </w:rPr>
    </w:lvl>
    <w:lvl w:ilvl="6" w:tplc="0D9C6BFC">
      <w:start w:val="1"/>
      <w:numFmt w:val="bullet"/>
      <w:lvlText w:val=""/>
      <w:lvlJc w:val="left"/>
      <w:pPr>
        <w:ind w:left="720" w:hanging="360"/>
      </w:pPr>
      <w:rPr>
        <w:rFonts w:ascii="Symbol" w:hAnsi="Symbol"/>
      </w:rPr>
    </w:lvl>
    <w:lvl w:ilvl="7" w:tplc="3F2E199A">
      <w:start w:val="1"/>
      <w:numFmt w:val="bullet"/>
      <w:lvlText w:val=""/>
      <w:lvlJc w:val="left"/>
      <w:pPr>
        <w:ind w:left="720" w:hanging="360"/>
      </w:pPr>
      <w:rPr>
        <w:rFonts w:ascii="Symbol" w:hAnsi="Symbol"/>
      </w:rPr>
    </w:lvl>
    <w:lvl w:ilvl="8" w:tplc="9A8205E6">
      <w:start w:val="1"/>
      <w:numFmt w:val="bullet"/>
      <w:lvlText w:val=""/>
      <w:lvlJc w:val="left"/>
      <w:pPr>
        <w:ind w:left="720" w:hanging="360"/>
      </w:pPr>
      <w:rPr>
        <w:rFonts w:ascii="Symbol" w:hAnsi="Symbol"/>
      </w:rPr>
    </w:lvl>
  </w:abstractNum>
  <w:abstractNum w:abstractNumId="16" w15:restartNumberingAfterBreak="0">
    <w:nsid w:val="3BCD7113"/>
    <w:multiLevelType w:val="hybridMultilevel"/>
    <w:tmpl w:val="C908D1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7026FC"/>
    <w:multiLevelType w:val="hybridMultilevel"/>
    <w:tmpl w:val="CF0215B0"/>
    <w:lvl w:ilvl="0" w:tplc="5E4CFA8E">
      <w:start w:val="1"/>
      <w:numFmt w:val="lowerRoman"/>
      <w:lvlText w:val="%1)"/>
      <w:lvlJc w:val="right"/>
      <w:pPr>
        <w:tabs>
          <w:tab w:val="num" w:pos="180"/>
        </w:tabs>
        <w:ind w:left="180" w:hanging="180"/>
      </w:pPr>
      <w:rPr>
        <w:u w:val="none"/>
      </w:r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18" w15:restartNumberingAfterBreak="0">
    <w:nsid w:val="40427276"/>
    <w:multiLevelType w:val="multilevel"/>
    <w:tmpl w:val="BCC45C16"/>
    <w:styleLink w:val="CurrentList1"/>
    <w:lvl w:ilvl="0">
      <w:start w:val="1"/>
      <w:numFmt w:val="lowerLetter"/>
      <w:lvlText w:val="(%1)"/>
      <w:lvlJc w:val="left"/>
      <w:pPr>
        <w:tabs>
          <w:tab w:val="num" w:pos="1926"/>
        </w:tabs>
        <w:ind w:left="1926" w:hanging="360"/>
      </w:pPr>
      <w:rPr>
        <w:rFonts w:cs="Times New Roman" w:hint="eastAsia"/>
        <w:spacing w:val="0"/>
      </w:rPr>
    </w:lvl>
    <w:lvl w:ilvl="1">
      <w:start w:val="1"/>
      <w:numFmt w:val="lowerLetter"/>
      <w:lvlText w:val="%2."/>
      <w:lvlJc w:val="left"/>
      <w:pPr>
        <w:tabs>
          <w:tab w:val="num" w:pos="2646"/>
        </w:tabs>
        <w:ind w:left="2646" w:hanging="360"/>
      </w:pPr>
      <w:rPr>
        <w:rFonts w:cs="Times New Roman"/>
        <w:spacing w:val="0"/>
      </w:rPr>
    </w:lvl>
    <w:lvl w:ilvl="2">
      <w:start w:val="1"/>
      <w:numFmt w:val="lowerRoman"/>
      <w:lvlText w:val="%3."/>
      <w:lvlJc w:val="right"/>
      <w:pPr>
        <w:tabs>
          <w:tab w:val="num" w:pos="3366"/>
        </w:tabs>
        <w:ind w:left="3366" w:hanging="180"/>
      </w:pPr>
      <w:rPr>
        <w:rFonts w:cs="Times New Roman"/>
        <w:spacing w:val="0"/>
      </w:rPr>
    </w:lvl>
    <w:lvl w:ilvl="3">
      <w:start w:val="1"/>
      <w:numFmt w:val="decimal"/>
      <w:lvlText w:val="%4."/>
      <w:lvlJc w:val="left"/>
      <w:pPr>
        <w:tabs>
          <w:tab w:val="num" w:pos="4086"/>
        </w:tabs>
        <w:ind w:left="4086" w:hanging="360"/>
      </w:pPr>
      <w:rPr>
        <w:rFonts w:cs="Times New Roman"/>
        <w:spacing w:val="0"/>
      </w:rPr>
    </w:lvl>
    <w:lvl w:ilvl="4">
      <w:start w:val="1"/>
      <w:numFmt w:val="lowerLetter"/>
      <w:lvlText w:val="%5."/>
      <w:lvlJc w:val="left"/>
      <w:pPr>
        <w:tabs>
          <w:tab w:val="num" w:pos="4806"/>
        </w:tabs>
        <w:ind w:left="4806" w:hanging="360"/>
      </w:pPr>
      <w:rPr>
        <w:rFonts w:cs="Times New Roman"/>
        <w:spacing w:val="0"/>
      </w:rPr>
    </w:lvl>
    <w:lvl w:ilvl="5">
      <w:start w:val="1"/>
      <w:numFmt w:val="lowerRoman"/>
      <w:lvlText w:val="%6."/>
      <w:lvlJc w:val="right"/>
      <w:pPr>
        <w:tabs>
          <w:tab w:val="num" w:pos="5526"/>
        </w:tabs>
        <w:ind w:left="5526" w:hanging="180"/>
      </w:pPr>
      <w:rPr>
        <w:rFonts w:cs="Times New Roman"/>
        <w:spacing w:val="0"/>
      </w:rPr>
    </w:lvl>
    <w:lvl w:ilvl="6">
      <w:start w:val="1"/>
      <w:numFmt w:val="decimal"/>
      <w:lvlText w:val="%7."/>
      <w:lvlJc w:val="left"/>
      <w:pPr>
        <w:tabs>
          <w:tab w:val="num" w:pos="6246"/>
        </w:tabs>
        <w:ind w:left="6246" w:hanging="360"/>
      </w:pPr>
      <w:rPr>
        <w:rFonts w:cs="Times New Roman"/>
        <w:spacing w:val="0"/>
      </w:rPr>
    </w:lvl>
    <w:lvl w:ilvl="7">
      <w:start w:val="1"/>
      <w:numFmt w:val="lowerLetter"/>
      <w:lvlText w:val="%8."/>
      <w:lvlJc w:val="left"/>
      <w:pPr>
        <w:tabs>
          <w:tab w:val="num" w:pos="6966"/>
        </w:tabs>
        <w:ind w:left="6966" w:hanging="360"/>
      </w:pPr>
      <w:rPr>
        <w:rFonts w:cs="Times New Roman"/>
        <w:spacing w:val="0"/>
      </w:rPr>
    </w:lvl>
    <w:lvl w:ilvl="8">
      <w:start w:val="1"/>
      <w:numFmt w:val="lowerRoman"/>
      <w:lvlText w:val="%9."/>
      <w:lvlJc w:val="right"/>
      <w:pPr>
        <w:tabs>
          <w:tab w:val="num" w:pos="7686"/>
        </w:tabs>
        <w:ind w:left="7686" w:hanging="180"/>
      </w:pPr>
      <w:rPr>
        <w:rFonts w:cs="Times New Roman"/>
        <w:spacing w:val="0"/>
      </w:rPr>
    </w:lvl>
  </w:abstractNum>
  <w:abstractNum w:abstractNumId="19" w15:restartNumberingAfterBreak="0">
    <w:nsid w:val="40FF25C4"/>
    <w:multiLevelType w:val="hybridMultilevel"/>
    <w:tmpl w:val="14C07738"/>
    <w:lvl w:ilvl="0" w:tplc="08090001">
      <w:start w:val="1"/>
      <w:numFmt w:val="bullet"/>
      <w:lvlText w:val=""/>
      <w:lvlJc w:val="left"/>
      <w:pPr>
        <w:ind w:left="504" w:hanging="360"/>
      </w:pPr>
      <w:rPr>
        <w:rFonts w:ascii="Symbol" w:hAnsi="Symbol" w:hint="default"/>
      </w:rPr>
    </w:lvl>
    <w:lvl w:ilvl="1" w:tplc="08090003" w:tentative="1">
      <w:start w:val="1"/>
      <w:numFmt w:val="bullet"/>
      <w:lvlText w:val="o"/>
      <w:lvlJc w:val="left"/>
      <w:pPr>
        <w:ind w:left="1224" w:hanging="360"/>
      </w:pPr>
      <w:rPr>
        <w:rFonts w:ascii="Courier New" w:hAnsi="Courier New" w:cs="Courier New" w:hint="default"/>
      </w:rPr>
    </w:lvl>
    <w:lvl w:ilvl="2" w:tplc="08090005" w:tentative="1">
      <w:start w:val="1"/>
      <w:numFmt w:val="bullet"/>
      <w:lvlText w:val=""/>
      <w:lvlJc w:val="left"/>
      <w:pPr>
        <w:ind w:left="1944" w:hanging="360"/>
      </w:pPr>
      <w:rPr>
        <w:rFonts w:ascii="Wingdings" w:hAnsi="Wingdings" w:hint="default"/>
      </w:rPr>
    </w:lvl>
    <w:lvl w:ilvl="3" w:tplc="08090001" w:tentative="1">
      <w:start w:val="1"/>
      <w:numFmt w:val="bullet"/>
      <w:lvlText w:val=""/>
      <w:lvlJc w:val="left"/>
      <w:pPr>
        <w:ind w:left="2664" w:hanging="360"/>
      </w:pPr>
      <w:rPr>
        <w:rFonts w:ascii="Symbol" w:hAnsi="Symbol" w:hint="default"/>
      </w:rPr>
    </w:lvl>
    <w:lvl w:ilvl="4" w:tplc="08090003" w:tentative="1">
      <w:start w:val="1"/>
      <w:numFmt w:val="bullet"/>
      <w:lvlText w:val="o"/>
      <w:lvlJc w:val="left"/>
      <w:pPr>
        <w:ind w:left="3384" w:hanging="360"/>
      </w:pPr>
      <w:rPr>
        <w:rFonts w:ascii="Courier New" w:hAnsi="Courier New" w:cs="Courier New" w:hint="default"/>
      </w:rPr>
    </w:lvl>
    <w:lvl w:ilvl="5" w:tplc="08090005" w:tentative="1">
      <w:start w:val="1"/>
      <w:numFmt w:val="bullet"/>
      <w:lvlText w:val=""/>
      <w:lvlJc w:val="left"/>
      <w:pPr>
        <w:ind w:left="4104" w:hanging="360"/>
      </w:pPr>
      <w:rPr>
        <w:rFonts w:ascii="Wingdings" w:hAnsi="Wingdings" w:hint="default"/>
      </w:rPr>
    </w:lvl>
    <w:lvl w:ilvl="6" w:tplc="08090001" w:tentative="1">
      <w:start w:val="1"/>
      <w:numFmt w:val="bullet"/>
      <w:lvlText w:val=""/>
      <w:lvlJc w:val="left"/>
      <w:pPr>
        <w:ind w:left="4824" w:hanging="360"/>
      </w:pPr>
      <w:rPr>
        <w:rFonts w:ascii="Symbol" w:hAnsi="Symbol" w:hint="default"/>
      </w:rPr>
    </w:lvl>
    <w:lvl w:ilvl="7" w:tplc="08090003" w:tentative="1">
      <w:start w:val="1"/>
      <w:numFmt w:val="bullet"/>
      <w:lvlText w:val="o"/>
      <w:lvlJc w:val="left"/>
      <w:pPr>
        <w:ind w:left="5544" w:hanging="360"/>
      </w:pPr>
      <w:rPr>
        <w:rFonts w:ascii="Courier New" w:hAnsi="Courier New" w:cs="Courier New" w:hint="default"/>
      </w:rPr>
    </w:lvl>
    <w:lvl w:ilvl="8" w:tplc="08090005" w:tentative="1">
      <w:start w:val="1"/>
      <w:numFmt w:val="bullet"/>
      <w:lvlText w:val=""/>
      <w:lvlJc w:val="left"/>
      <w:pPr>
        <w:ind w:left="6264" w:hanging="360"/>
      </w:pPr>
      <w:rPr>
        <w:rFonts w:ascii="Wingdings" w:hAnsi="Wingdings" w:hint="default"/>
      </w:rPr>
    </w:lvl>
  </w:abstractNum>
  <w:abstractNum w:abstractNumId="20" w15:restartNumberingAfterBreak="0">
    <w:nsid w:val="51AE47D5"/>
    <w:multiLevelType w:val="hybridMultilevel"/>
    <w:tmpl w:val="F21EF340"/>
    <w:lvl w:ilvl="0" w:tplc="870A35B8">
      <w:start w:val="1"/>
      <w:numFmt w:val="bullet"/>
      <w:lvlText w:val=""/>
      <w:lvlJc w:val="left"/>
      <w:pPr>
        <w:ind w:left="1080" w:hanging="360"/>
      </w:pPr>
      <w:rPr>
        <w:rFonts w:ascii="Symbol" w:hAnsi="Symbol"/>
      </w:rPr>
    </w:lvl>
    <w:lvl w:ilvl="1" w:tplc="4CB41C98">
      <w:start w:val="1"/>
      <w:numFmt w:val="bullet"/>
      <w:lvlText w:val=""/>
      <w:lvlJc w:val="left"/>
      <w:pPr>
        <w:ind w:left="1080" w:hanging="360"/>
      </w:pPr>
      <w:rPr>
        <w:rFonts w:ascii="Symbol" w:hAnsi="Symbol"/>
      </w:rPr>
    </w:lvl>
    <w:lvl w:ilvl="2" w:tplc="656C391E">
      <w:start w:val="1"/>
      <w:numFmt w:val="bullet"/>
      <w:lvlText w:val=""/>
      <w:lvlJc w:val="left"/>
      <w:pPr>
        <w:ind w:left="1080" w:hanging="360"/>
      </w:pPr>
      <w:rPr>
        <w:rFonts w:ascii="Symbol" w:hAnsi="Symbol"/>
      </w:rPr>
    </w:lvl>
    <w:lvl w:ilvl="3" w:tplc="C02E2AD4">
      <w:start w:val="1"/>
      <w:numFmt w:val="bullet"/>
      <w:lvlText w:val=""/>
      <w:lvlJc w:val="left"/>
      <w:pPr>
        <w:ind w:left="1080" w:hanging="360"/>
      </w:pPr>
      <w:rPr>
        <w:rFonts w:ascii="Symbol" w:hAnsi="Symbol"/>
      </w:rPr>
    </w:lvl>
    <w:lvl w:ilvl="4" w:tplc="62360534">
      <w:start w:val="1"/>
      <w:numFmt w:val="bullet"/>
      <w:lvlText w:val=""/>
      <w:lvlJc w:val="left"/>
      <w:pPr>
        <w:ind w:left="1080" w:hanging="360"/>
      </w:pPr>
      <w:rPr>
        <w:rFonts w:ascii="Symbol" w:hAnsi="Symbol"/>
      </w:rPr>
    </w:lvl>
    <w:lvl w:ilvl="5" w:tplc="0F463FB0">
      <w:start w:val="1"/>
      <w:numFmt w:val="bullet"/>
      <w:lvlText w:val=""/>
      <w:lvlJc w:val="left"/>
      <w:pPr>
        <w:ind w:left="1080" w:hanging="360"/>
      </w:pPr>
      <w:rPr>
        <w:rFonts w:ascii="Symbol" w:hAnsi="Symbol"/>
      </w:rPr>
    </w:lvl>
    <w:lvl w:ilvl="6" w:tplc="C30ADFD0">
      <w:start w:val="1"/>
      <w:numFmt w:val="bullet"/>
      <w:lvlText w:val=""/>
      <w:lvlJc w:val="left"/>
      <w:pPr>
        <w:ind w:left="1080" w:hanging="360"/>
      </w:pPr>
      <w:rPr>
        <w:rFonts w:ascii="Symbol" w:hAnsi="Symbol"/>
      </w:rPr>
    </w:lvl>
    <w:lvl w:ilvl="7" w:tplc="EB70F044">
      <w:start w:val="1"/>
      <w:numFmt w:val="bullet"/>
      <w:lvlText w:val=""/>
      <w:lvlJc w:val="left"/>
      <w:pPr>
        <w:ind w:left="1080" w:hanging="360"/>
      </w:pPr>
      <w:rPr>
        <w:rFonts w:ascii="Symbol" w:hAnsi="Symbol"/>
      </w:rPr>
    </w:lvl>
    <w:lvl w:ilvl="8" w:tplc="0D863DCC">
      <w:start w:val="1"/>
      <w:numFmt w:val="bullet"/>
      <w:lvlText w:val=""/>
      <w:lvlJc w:val="left"/>
      <w:pPr>
        <w:ind w:left="1080" w:hanging="360"/>
      </w:pPr>
      <w:rPr>
        <w:rFonts w:ascii="Symbol" w:hAnsi="Symbol"/>
      </w:rPr>
    </w:lvl>
  </w:abstractNum>
  <w:abstractNum w:abstractNumId="21" w15:restartNumberingAfterBreak="0">
    <w:nsid w:val="531A651C"/>
    <w:multiLevelType w:val="hybridMultilevel"/>
    <w:tmpl w:val="E94CC87E"/>
    <w:lvl w:ilvl="0" w:tplc="08090001">
      <w:start w:val="1"/>
      <w:numFmt w:val="bullet"/>
      <w:lvlText w:val=""/>
      <w:lvlJc w:val="left"/>
      <w:pPr>
        <w:tabs>
          <w:tab w:val="num" w:pos="720"/>
        </w:tabs>
        <w:ind w:left="720" w:hanging="360"/>
      </w:pPr>
      <w:rPr>
        <w:rFonts w:ascii="Symbol" w:hAnsi="Symbol" w:hint="default"/>
        <w:b w:val="0"/>
        <w:i w:val="0"/>
        <w:spacing w:val="0"/>
      </w:rPr>
    </w:lvl>
    <w:lvl w:ilvl="1" w:tplc="08090003">
      <w:start w:val="1"/>
      <w:numFmt w:val="lowerLetter"/>
      <w:lvlText w:val="%2."/>
      <w:lvlJc w:val="left"/>
      <w:pPr>
        <w:tabs>
          <w:tab w:val="num" w:pos="720"/>
        </w:tabs>
        <w:ind w:left="720" w:hanging="360"/>
      </w:pPr>
      <w:rPr>
        <w:rFonts w:cs="Times New Roman"/>
        <w:spacing w:val="0"/>
      </w:rPr>
    </w:lvl>
    <w:lvl w:ilvl="2" w:tplc="08090005">
      <w:start w:val="1"/>
      <w:numFmt w:val="lowerRoman"/>
      <w:lvlText w:val="%3."/>
      <w:lvlJc w:val="right"/>
      <w:pPr>
        <w:tabs>
          <w:tab w:val="num" w:pos="1440"/>
        </w:tabs>
        <w:ind w:left="1440" w:hanging="180"/>
      </w:pPr>
      <w:rPr>
        <w:rFonts w:cs="Times New Roman"/>
        <w:spacing w:val="0"/>
      </w:rPr>
    </w:lvl>
    <w:lvl w:ilvl="3" w:tplc="08090001">
      <w:start w:val="1"/>
      <w:numFmt w:val="decimal"/>
      <w:lvlText w:val="%4."/>
      <w:lvlJc w:val="left"/>
      <w:pPr>
        <w:tabs>
          <w:tab w:val="num" w:pos="2160"/>
        </w:tabs>
        <w:ind w:left="2160" w:hanging="360"/>
      </w:pPr>
      <w:rPr>
        <w:rFonts w:cs="Times New Roman"/>
        <w:spacing w:val="0"/>
      </w:rPr>
    </w:lvl>
    <w:lvl w:ilvl="4" w:tplc="08090003">
      <w:start w:val="1"/>
      <w:numFmt w:val="lowerLetter"/>
      <w:lvlText w:val="%5."/>
      <w:lvlJc w:val="left"/>
      <w:pPr>
        <w:tabs>
          <w:tab w:val="num" w:pos="2880"/>
        </w:tabs>
        <w:ind w:left="2880" w:hanging="360"/>
      </w:pPr>
      <w:rPr>
        <w:rFonts w:cs="Times New Roman"/>
        <w:spacing w:val="0"/>
      </w:rPr>
    </w:lvl>
    <w:lvl w:ilvl="5" w:tplc="08090005">
      <w:start w:val="1"/>
      <w:numFmt w:val="lowerRoman"/>
      <w:lvlText w:val="%6."/>
      <w:lvlJc w:val="right"/>
      <w:pPr>
        <w:tabs>
          <w:tab w:val="num" w:pos="3600"/>
        </w:tabs>
        <w:ind w:left="3600" w:hanging="180"/>
      </w:pPr>
      <w:rPr>
        <w:rFonts w:cs="Times New Roman"/>
        <w:spacing w:val="0"/>
      </w:rPr>
    </w:lvl>
    <w:lvl w:ilvl="6" w:tplc="08090001">
      <w:start w:val="1"/>
      <w:numFmt w:val="decimal"/>
      <w:lvlText w:val="%7."/>
      <w:lvlJc w:val="left"/>
      <w:pPr>
        <w:tabs>
          <w:tab w:val="num" w:pos="4320"/>
        </w:tabs>
        <w:ind w:left="4320" w:hanging="360"/>
      </w:pPr>
      <w:rPr>
        <w:rFonts w:cs="Times New Roman"/>
        <w:spacing w:val="0"/>
      </w:rPr>
    </w:lvl>
    <w:lvl w:ilvl="7" w:tplc="08090003">
      <w:start w:val="1"/>
      <w:numFmt w:val="lowerLetter"/>
      <w:lvlText w:val="%8."/>
      <w:lvlJc w:val="left"/>
      <w:pPr>
        <w:tabs>
          <w:tab w:val="num" w:pos="5040"/>
        </w:tabs>
        <w:ind w:left="5040" w:hanging="360"/>
      </w:pPr>
      <w:rPr>
        <w:rFonts w:cs="Times New Roman"/>
        <w:spacing w:val="0"/>
      </w:rPr>
    </w:lvl>
    <w:lvl w:ilvl="8" w:tplc="08090005">
      <w:start w:val="1"/>
      <w:numFmt w:val="lowerRoman"/>
      <w:lvlText w:val="%9."/>
      <w:lvlJc w:val="right"/>
      <w:pPr>
        <w:tabs>
          <w:tab w:val="num" w:pos="5760"/>
        </w:tabs>
        <w:ind w:left="5760" w:hanging="180"/>
      </w:pPr>
      <w:rPr>
        <w:rFonts w:cs="Times New Roman"/>
        <w:spacing w:val="0"/>
      </w:rPr>
    </w:lvl>
  </w:abstractNum>
  <w:abstractNum w:abstractNumId="22" w15:restartNumberingAfterBreak="0">
    <w:nsid w:val="56B65A11"/>
    <w:multiLevelType w:val="hybridMultilevel"/>
    <w:tmpl w:val="0762836E"/>
    <w:lvl w:ilvl="0" w:tplc="A57C35FA">
      <w:start w:val="1"/>
      <w:numFmt w:val="lowerRoman"/>
      <w:lvlText w:val="(%1)"/>
      <w:lvlJc w:val="left"/>
      <w:pPr>
        <w:ind w:left="2016" w:hanging="720"/>
      </w:pPr>
      <w:rPr>
        <w:rFonts w:hint="default"/>
      </w:rPr>
    </w:lvl>
    <w:lvl w:ilvl="1" w:tplc="08090019" w:tentative="1">
      <w:start w:val="1"/>
      <w:numFmt w:val="lowerLetter"/>
      <w:lvlText w:val="%2."/>
      <w:lvlJc w:val="left"/>
      <w:pPr>
        <w:ind w:left="2376" w:hanging="360"/>
      </w:pPr>
    </w:lvl>
    <w:lvl w:ilvl="2" w:tplc="0809001B" w:tentative="1">
      <w:start w:val="1"/>
      <w:numFmt w:val="lowerRoman"/>
      <w:lvlText w:val="%3."/>
      <w:lvlJc w:val="right"/>
      <w:pPr>
        <w:ind w:left="3096" w:hanging="180"/>
      </w:pPr>
    </w:lvl>
    <w:lvl w:ilvl="3" w:tplc="0809000F" w:tentative="1">
      <w:start w:val="1"/>
      <w:numFmt w:val="decimal"/>
      <w:lvlText w:val="%4."/>
      <w:lvlJc w:val="left"/>
      <w:pPr>
        <w:ind w:left="3816" w:hanging="360"/>
      </w:pPr>
    </w:lvl>
    <w:lvl w:ilvl="4" w:tplc="08090019" w:tentative="1">
      <w:start w:val="1"/>
      <w:numFmt w:val="lowerLetter"/>
      <w:lvlText w:val="%5."/>
      <w:lvlJc w:val="left"/>
      <w:pPr>
        <w:ind w:left="4536" w:hanging="360"/>
      </w:pPr>
    </w:lvl>
    <w:lvl w:ilvl="5" w:tplc="0809001B" w:tentative="1">
      <w:start w:val="1"/>
      <w:numFmt w:val="lowerRoman"/>
      <w:lvlText w:val="%6."/>
      <w:lvlJc w:val="right"/>
      <w:pPr>
        <w:ind w:left="5256" w:hanging="180"/>
      </w:pPr>
    </w:lvl>
    <w:lvl w:ilvl="6" w:tplc="0809000F" w:tentative="1">
      <w:start w:val="1"/>
      <w:numFmt w:val="decimal"/>
      <w:lvlText w:val="%7."/>
      <w:lvlJc w:val="left"/>
      <w:pPr>
        <w:ind w:left="5976" w:hanging="360"/>
      </w:pPr>
    </w:lvl>
    <w:lvl w:ilvl="7" w:tplc="08090019" w:tentative="1">
      <w:start w:val="1"/>
      <w:numFmt w:val="lowerLetter"/>
      <w:lvlText w:val="%8."/>
      <w:lvlJc w:val="left"/>
      <w:pPr>
        <w:ind w:left="6696" w:hanging="360"/>
      </w:pPr>
    </w:lvl>
    <w:lvl w:ilvl="8" w:tplc="0809001B" w:tentative="1">
      <w:start w:val="1"/>
      <w:numFmt w:val="lowerRoman"/>
      <w:lvlText w:val="%9."/>
      <w:lvlJc w:val="right"/>
      <w:pPr>
        <w:ind w:left="7416" w:hanging="180"/>
      </w:pPr>
    </w:lvl>
  </w:abstractNum>
  <w:abstractNum w:abstractNumId="23" w15:restartNumberingAfterBreak="0">
    <w:nsid w:val="58851C3F"/>
    <w:multiLevelType w:val="hybridMultilevel"/>
    <w:tmpl w:val="ABCE782C"/>
    <w:lvl w:ilvl="0" w:tplc="AC2C926E">
      <w:start w:val="1"/>
      <w:numFmt w:val="lowerLetter"/>
      <w:lvlText w:val="(%1)"/>
      <w:lvlJc w:val="left"/>
      <w:pPr>
        <w:tabs>
          <w:tab w:val="num" w:pos="2010"/>
        </w:tabs>
        <w:ind w:left="2010" w:hanging="390"/>
      </w:pPr>
      <w:rPr>
        <w:rFonts w:cs="Times New Roman" w:hint="eastAsia"/>
        <w:spacing w:val="0"/>
      </w:rPr>
    </w:lvl>
    <w:lvl w:ilvl="1" w:tplc="FFFFFFFF">
      <w:start w:val="1"/>
      <w:numFmt w:val="lowerLetter"/>
      <w:lvlText w:val="%2."/>
      <w:lvlJc w:val="left"/>
      <w:pPr>
        <w:tabs>
          <w:tab w:val="num" w:pos="2700"/>
        </w:tabs>
        <w:ind w:left="2700" w:hanging="360"/>
      </w:pPr>
      <w:rPr>
        <w:rFonts w:cs="Times New Roman"/>
        <w:spacing w:val="0"/>
      </w:rPr>
    </w:lvl>
    <w:lvl w:ilvl="2" w:tplc="FFFFFFFF">
      <w:start w:val="1"/>
      <w:numFmt w:val="lowerRoman"/>
      <w:lvlText w:val="%3."/>
      <w:lvlJc w:val="right"/>
      <w:pPr>
        <w:tabs>
          <w:tab w:val="num" w:pos="3420"/>
        </w:tabs>
        <w:ind w:left="3420" w:hanging="180"/>
      </w:pPr>
      <w:rPr>
        <w:rFonts w:cs="Times New Roman"/>
        <w:spacing w:val="0"/>
      </w:rPr>
    </w:lvl>
    <w:lvl w:ilvl="3" w:tplc="FFFFFFFF">
      <w:start w:val="1"/>
      <w:numFmt w:val="decimal"/>
      <w:lvlText w:val="%4."/>
      <w:lvlJc w:val="left"/>
      <w:pPr>
        <w:tabs>
          <w:tab w:val="num" w:pos="4140"/>
        </w:tabs>
        <w:ind w:left="4140" w:hanging="360"/>
      </w:pPr>
      <w:rPr>
        <w:rFonts w:cs="Times New Roman"/>
        <w:spacing w:val="0"/>
      </w:rPr>
    </w:lvl>
    <w:lvl w:ilvl="4" w:tplc="FFFFFFFF">
      <w:start w:val="1"/>
      <w:numFmt w:val="lowerLetter"/>
      <w:lvlText w:val="%5."/>
      <w:lvlJc w:val="left"/>
      <w:pPr>
        <w:tabs>
          <w:tab w:val="num" w:pos="4860"/>
        </w:tabs>
        <w:ind w:left="4860" w:hanging="360"/>
      </w:pPr>
      <w:rPr>
        <w:rFonts w:cs="Times New Roman"/>
        <w:spacing w:val="0"/>
      </w:rPr>
    </w:lvl>
    <w:lvl w:ilvl="5" w:tplc="FFFFFFFF">
      <w:start w:val="1"/>
      <w:numFmt w:val="lowerRoman"/>
      <w:lvlText w:val="%6."/>
      <w:lvlJc w:val="right"/>
      <w:pPr>
        <w:tabs>
          <w:tab w:val="num" w:pos="5580"/>
        </w:tabs>
        <w:ind w:left="5580" w:hanging="180"/>
      </w:pPr>
      <w:rPr>
        <w:rFonts w:cs="Times New Roman"/>
        <w:spacing w:val="0"/>
      </w:rPr>
    </w:lvl>
    <w:lvl w:ilvl="6" w:tplc="FFFFFFFF">
      <w:start w:val="1"/>
      <w:numFmt w:val="decimal"/>
      <w:lvlText w:val="%7."/>
      <w:lvlJc w:val="left"/>
      <w:pPr>
        <w:tabs>
          <w:tab w:val="num" w:pos="6300"/>
        </w:tabs>
        <w:ind w:left="6300" w:hanging="360"/>
      </w:pPr>
      <w:rPr>
        <w:rFonts w:cs="Times New Roman"/>
        <w:spacing w:val="0"/>
      </w:rPr>
    </w:lvl>
    <w:lvl w:ilvl="7" w:tplc="FFFFFFFF">
      <w:start w:val="1"/>
      <w:numFmt w:val="lowerLetter"/>
      <w:lvlText w:val="%8."/>
      <w:lvlJc w:val="left"/>
      <w:pPr>
        <w:tabs>
          <w:tab w:val="num" w:pos="7020"/>
        </w:tabs>
        <w:ind w:left="7020" w:hanging="360"/>
      </w:pPr>
      <w:rPr>
        <w:rFonts w:cs="Times New Roman"/>
        <w:spacing w:val="0"/>
      </w:rPr>
    </w:lvl>
    <w:lvl w:ilvl="8" w:tplc="FFFFFFFF">
      <w:start w:val="1"/>
      <w:numFmt w:val="lowerRoman"/>
      <w:lvlText w:val="%9."/>
      <w:lvlJc w:val="right"/>
      <w:pPr>
        <w:tabs>
          <w:tab w:val="num" w:pos="7740"/>
        </w:tabs>
        <w:ind w:left="7740" w:hanging="180"/>
      </w:pPr>
      <w:rPr>
        <w:rFonts w:cs="Times New Roman"/>
        <w:spacing w:val="0"/>
      </w:rPr>
    </w:lvl>
  </w:abstractNum>
  <w:abstractNum w:abstractNumId="24" w15:restartNumberingAfterBreak="0">
    <w:nsid w:val="63AA30A7"/>
    <w:multiLevelType w:val="hybridMultilevel"/>
    <w:tmpl w:val="6D34F928"/>
    <w:lvl w:ilvl="0" w:tplc="08090001">
      <w:start w:val="1"/>
      <w:numFmt w:val="bullet"/>
      <w:lvlText w:val=""/>
      <w:lvlJc w:val="left"/>
      <w:pPr>
        <w:ind w:left="504" w:hanging="360"/>
      </w:pPr>
      <w:rPr>
        <w:rFonts w:ascii="Symbol" w:hAnsi="Symbol" w:hint="default"/>
      </w:rPr>
    </w:lvl>
    <w:lvl w:ilvl="1" w:tplc="08090003" w:tentative="1">
      <w:start w:val="1"/>
      <w:numFmt w:val="bullet"/>
      <w:lvlText w:val="o"/>
      <w:lvlJc w:val="left"/>
      <w:pPr>
        <w:ind w:left="1224" w:hanging="360"/>
      </w:pPr>
      <w:rPr>
        <w:rFonts w:ascii="Courier New" w:hAnsi="Courier New" w:cs="Courier New" w:hint="default"/>
      </w:rPr>
    </w:lvl>
    <w:lvl w:ilvl="2" w:tplc="08090005" w:tentative="1">
      <w:start w:val="1"/>
      <w:numFmt w:val="bullet"/>
      <w:lvlText w:val=""/>
      <w:lvlJc w:val="left"/>
      <w:pPr>
        <w:ind w:left="1944" w:hanging="360"/>
      </w:pPr>
      <w:rPr>
        <w:rFonts w:ascii="Wingdings" w:hAnsi="Wingdings" w:hint="default"/>
      </w:rPr>
    </w:lvl>
    <w:lvl w:ilvl="3" w:tplc="08090001" w:tentative="1">
      <w:start w:val="1"/>
      <w:numFmt w:val="bullet"/>
      <w:lvlText w:val=""/>
      <w:lvlJc w:val="left"/>
      <w:pPr>
        <w:ind w:left="2664" w:hanging="360"/>
      </w:pPr>
      <w:rPr>
        <w:rFonts w:ascii="Symbol" w:hAnsi="Symbol" w:hint="default"/>
      </w:rPr>
    </w:lvl>
    <w:lvl w:ilvl="4" w:tplc="08090003" w:tentative="1">
      <w:start w:val="1"/>
      <w:numFmt w:val="bullet"/>
      <w:lvlText w:val="o"/>
      <w:lvlJc w:val="left"/>
      <w:pPr>
        <w:ind w:left="3384" w:hanging="360"/>
      </w:pPr>
      <w:rPr>
        <w:rFonts w:ascii="Courier New" w:hAnsi="Courier New" w:cs="Courier New" w:hint="default"/>
      </w:rPr>
    </w:lvl>
    <w:lvl w:ilvl="5" w:tplc="08090005" w:tentative="1">
      <w:start w:val="1"/>
      <w:numFmt w:val="bullet"/>
      <w:lvlText w:val=""/>
      <w:lvlJc w:val="left"/>
      <w:pPr>
        <w:ind w:left="4104" w:hanging="360"/>
      </w:pPr>
      <w:rPr>
        <w:rFonts w:ascii="Wingdings" w:hAnsi="Wingdings" w:hint="default"/>
      </w:rPr>
    </w:lvl>
    <w:lvl w:ilvl="6" w:tplc="08090001" w:tentative="1">
      <w:start w:val="1"/>
      <w:numFmt w:val="bullet"/>
      <w:lvlText w:val=""/>
      <w:lvlJc w:val="left"/>
      <w:pPr>
        <w:ind w:left="4824" w:hanging="360"/>
      </w:pPr>
      <w:rPr>
        <w:rFonts w:ascii="Symbol" w:hAnsi="Symbol" w:hint="default"/>
      </w:rPr>
    </w:lvl>
    <w:lvl w:ilvl="7" w:tplc="08090003" w:tentative="1">
      <w:start w:val="1"/>
      <w:numFmt w:val="bullet"/>
      <w:lvlText w:val="o"/>
      <w:lvlJc w:val="left"/>
      <w:pPr>
        <w:ind w:left="5544" w:hanging="360"/>
      </w:pPr>
      <w:rPr>
        <w:rFonts w:ascii="Courier New" w:hAnsi="Courier New" w:cs="Courier New" w:hint="default"/>
      </w:rPr>
    </w:lvl>
    <w:lvl w:ilvl="8" w:tplc="08090005" w:tentative="1">
      <w:start w:val="1"/>
      <w:numFmt w:val="bullet"/>
      <w:lvlText w:val=""/>
      <w:lvlJc w:val="left"/>
      <w:pPr>
        <w:ind w:left="6264" w:hanging="360"/>
      </w:pPr>
      <w:rPr>
        <w:rFonts w:ascii="Wingdings" w:hAnsi="Wingdings" w:hint="default"/>
      </w:rPr>
    </w:lvl>
  </w:abstractNum>
  <w:abstractNum w:abstractNumId="25" w15:restartNumberingAfterBreak="0">
    <w:nsid w:val="68E44513"/>
    <w:multiLevelType w:val="hybridMultilevel"/>
    <w:tmpl w:val="D8D27956"/>
    <w:lvl w:ilvl="0" w:tplc="460CBAB2">
      <w:start w:val="1"/>
      <w:numFmt w:val="lowerRoman"/>
      <w:lvlText w:val="(%1)"/>
      <w:lvlJc w:val="left"/>
      <w:pPr>
        <w:tabs>
          <w:tab w:val="num" w:pos="711"/>
        </w:tabs>
        <w:ind w:left="711" w:hanging="720"/>
      </w:pPr>
      <w:rPr>
        <w:rFonts w:cs="Times New Roman"/>
        <w:b w:val="0"/>
        <w:i w:val="0"/>
        <w:color w:val="auto"/>
        <w:spacing w:val="0"/>
        <w:u w:val="none"/>
      </w:rPr>
    </w:lvl>
    <w:lvl w:ilvl="1" w:tplc="08090019">
      <w:start w:val="1"/>
      <w:numFmt w:val="lowerLetter"/>
      <w:lvlText w:val="%2."/>
      <w:lvlJc w:val="left"/>
      <w:pPr>
        <w:tabs>
          <w:tab w:val="num" w:pos="-9"/>
        </w:tabs>
        <w:ind w:left="-9" w:hanging="360"/>
      </w:pPr>
    </w:lvl>
    <w:lvl w:ilvl="2" w:tplc="0809001B">
      <w:start w:val="1"/>
      <w:numFmt w:val="lowerRoman"/>
      <w:lvlText w:val="%3."/>
      <w:lvlJc w:val="right"/>
      <w:pPr>
        <w:tabs>
          <w:tab w:val="num" w:pos="711"/>
        </w:tabs>
        <w:ind w:left="711" w:hanging="180"/>
      </w:pPr>
    </w:lvl>
    <w:lvl w:ilvl="3" w:tplc="0809000F">
      <w:start w:val="1"/>
      <w:numFmt w:val="decimal"/>
      <w:lvlText w:val="%4."/>
      <w:lvlJc w:val="left"/>
      <w:pPr>
        <w:tabs>
          <w:tab w:val="num" w:pos="1431"/>
        </w:tabs>
        <w:ind w:left="1431" w:hanging="360"/>
      </w:pPr>
    </w:lvl>
    <w:lvl w:ilvl="4" w:tplc="08090019">
      <w:start w:val="1"/>
      <w:numFmt w:val="lowerLetter"/>
      <w:lvlText w:val="%5."/>
      <w:lvlJc w:val="left"/>
      <w:pPr>
        <w:tabs>
          <w:tab w:val="num" w:pos="2151"/>
        </w:tabs>
        <w:ind w:left="2151" w:hanging="360"/>
      </w:pPr>
    </w:lvl>
    <w:lvl w:ilvl="5" w:tplc="0809001B">
      <w:start w:val="1"/>
      <w:numFmt w:val="lowerRoman"/>
      <w:lvlText w:val="%6."/>
      <w:lvlJc w:val="right"/>
      <w:pPr>
        <w:tabs>
          <w:tab w:val="num" w:pos="2871"/>
        </w:tabs>
        <w:ind w:left="2871" w:hanging="180"/>
      </w:pPr>
    </w:lvl>
    <w:lvl w:ilvl="6" w:tplc="0809000F">
      <w:start w:val="1"/>
      <w:numFmt w:val="decimal"/>
      <w:lvlText w:val="%7."/>
      <w:lvlJc w:val="left"/>
      <w:pPr>
        <w:tabs>
          <w:tab w:val="num" w:pos="3591"/>
        </w:tabs>
        <w:ind w:left="3591" w:hanging="360"/>
      </w:pPr>
    </w:lvl>
    <w:lvl w:ilvl="7" w:tplc="08090019">
      <w:start w:val="1"/>
      <w:numFmt w:val="lowerLetter"/>
      <w:lvlText w:val="%8."/>
      <w:lvlJc w:val="left"/>
      <w:pPr>
        <w:tabs>
          <w:tab w:val="num" w:pos="4311"/>
        </w:tabs>
        <w:ind w:left="4311" w:hanging="360"/>
      </w:pPr>
    </w:lvl>
    <w:lvl w:ilvl="8" w:tplc="0809001B">
      <w:start w:val="1"/>
      <w:numFmt w:val="lowerRoman"/>
      <w:lvlText w:val="%9."/>
      <w:lvlJc w:val="right"/>
      <w:pPr>
        <w:tabs>
          <w:tab w:val="num" w:pos="5031"/>
        </w:tabs>
        <w:ind w:left="5031" w:hanging="180"/>
      </w:pPr>
    </w:lvl>
  </w:abstractNum>
  <w:abstractNum w:abstractNumId="26" w15:restartNumberingAfterBreak="0">
    <w:nsid w:val="6A562D23"/>
    <w:multiLevelType w:val="hybridMultilevel"/>
    <w:tmpl w:val="7A0CA61E"/>
    <w:lvl w:ilvl="0" w:tplc="6CAA1EBC">
      <w:start w:val="1"/>
      <w:numFmt w:val="lowerRoman"/>
      <w:lvlText w:val="(%1)"/>
      <w:lvlJc w:val="left"/>
      <w:pPr>
        <w:ind w:left="2640" w:hanging="720"/>
      </w:pPr>
      <w:rPr>
        <w:rFonts w:hint="default"/>
      </w:rPr>
    </w:lvl>
    <w:lvl w:ilvl="1" w:tplc="08090019" w:tentative="1">
      <w:start w:val="1"/>
      <w:numFmt w:val="lowerLetter"/>
      <w:lvlText w:val="%2."/>
      <w:lvlJc w:val="left"/>
      <w:pPr>
        <w:ind w:left="3000" w:hanging="360"/>
      </w:pPr>
    </w:lvl>
    <w:lvl w:ilvl="2" w:tplc="0809001B" w:tentative="1">
      <w:start w:val="1"/>
      <w:numFmt w:val="lowerRoman"/>
      <w:lvlText w:val="%3."/>
      <w:lvlJc w:val="right"/>
      <w:pPr>
        <w:ind w:left="3720" w:hanging="180"/>
      </w:pPr>
    </w:lvl>
    <w:lvl w:ilvl="3" w:tplc="0809000F" w:tentative="1">
      <w:start w:val="1"/>
      <w:numFmt w:val="decimal"/>
      <w:lvlText w:val="%4."/>
      <w:lvlJc w:val="left"/>
      <w:pPr>
        <w:ind w:left="4440" w:hanging="360"/>
      </w:pPr>
    </w:lvl>
    <w:lvl w:ilvl="4" w:tplc="08090019" w:tentative="1">
      <w:start w:val="1"/>
      <w:numFmt w:val="lowerLetter"/>
      <w:lvlText w:val="%5."/>
      <w:lvlJc w:val="left"/>
      <w:pPr>
        <w:ind w:left="5160" w:hanging="360"/>
      </w:pPr>
    </w:lvl>
    <w:lvl w:ilvl="5" w:tplc="0809001B" w:tentative="1">
      <w:start w:val="1"/>
      <w:numFmt w:val="lowerRoman"/>
      <w:lvlText w:val="%6."/>
      <w:lvlJc w:val="right"/>
      <w:pPr>
        <w:ind w:left="5880" w:hanging="180"/>
      </w:pPr>
    </w:lvl>
    <w:lvl w:ilvl="6" w:tplc="0809000F" w:tentative="1">
      <w:start w:val="1"/>
      <w:numFmt w:val="decimal"/>
      <w:lvlText w:val="%7."/>
      <w:lvlJc w:val="left"/>
      <w:pPr>
        <w:ind w:left="6600" w:hanging="360"/>
      </w:pPr>
    </w:lvl>
    <w:lvl w:ilvl="7" w:tplc="08090019" w:tentative="1">
      <w:start w:val="1"/>
      <w:numFmt w:val="lowerLetter"/>
      <w:lvlText w:val="%8."/>
      <w:lvlJc w:val="left"/>
      <w:pPr>
        <w:ind w:left="7320" w:hanging="360"/>
      </w:pPr>
    </w:lvl>
    <w:lvl w:ilvl="8" w:tplc="0809001B" w:tentative="1">
      <w:start w:val="1"/>
      <w:numFmt w:val="lowerRoman"/>
      <w:lvlText w:val="%9."/>
      <w:lvlJc w:val="right"/>
      <w:pPr>
        <w:ind w:left="8040" w:hanging="180"/>
      </w:pPr>
    </w:lvl>
  </w:abstractNum>
  <w:abstractNum w:abstractNumId="27" w15:restartNumberingAfterBreak="0">
    <w:nsid w:val="6DA51D3B"/>
    <w:multiLevelType w:val="hybridMultilevel"/>
    <w:tmpl w:val="365A887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6F0E36BC"/>
    <w:multiLevelType w:val="hybridMultilevel"/>
    <w:tmpl w:val="736A1014"/>
    <w:lvl w:ilvl="0" w:tplc="6EC4EE6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F9A2D8F"/>
    <w:multiLevelType w:val="hybridMultilevel"/>
    <w:tmpl w:val="F53484E6"/>
    <w:lvl w:ilvl="0" w:tplc="0930B6A8">
      <w:start w:val="1"/>
      <w:numFmt w:val="bullet"/>
      <w:lvlText w:val=""/>
      <w:lvlJc w:val="left"/>
      <w:pPr>
        <w:ind w:left="1080" w:hanging="360"/>
      </w:pPr>
      <w:rPr>
        <w:rFonts w:ascii="Symbol" w:hAnsi="Symbol"/>
      </w:rPr>
    </w:lvl>
    <w:lvl w:ilvl="1" w:tplc="CD7C85D6">
      <w:start w:val="1"/>
      <w:numFmt w:val="bullet"/>
      <w:lvlText w:val=""/>
      <w:lvlJc w:val="left"/>
      <w:pPr>
        <w:ind w:left="1080" w:hanging="360"/>
      </w:pPr>
      <w:rPr>
        <w:rFonts w:ascii="Symbol" w:hAnsi="Symbol"/>
      </w:rPr>
    </w:lvl>
    <w:lvl w:ilvl="2" w:tplc="F76C7BC0">
      <w:start w:val="1"/>
      <w:numFmt w:val="bullet"/>
      <w:lvlText w:val=""/>
      <w:lvlJc w:val="left"/>
      <w:pPr>
        <w:ind w:left="1080" w:hanging="360"/>
      </w:pPr>
      <w:rPr>
        <w:rFonts w:ascii="Symbol" w:hAnsi="Symbol"/>
      </w:rPr>
    </w:lvl>
    <w:lvl w:ilvl="3" w:tplc="DD42C1B0">
      <w:start w:val="1"/>
      <w:numFmt w:val="bullet"/>
      <w:lvlText w:val=""/>
      <w:lvlJc w:val="left"/>
      <w:pPr>
        <w:ind w:left="1080" w:hanging="360"/>
      </w:pPr>
      <w:rPr>
        <w:rFonts w:ascii="Symbol" w:hAnsi="Symbol"/>
      </w:rPr>
    </w:lvl>
    <w:lvl w:ilvl="4" w:tplc="F5380A68">
      <w:start w:val="1"/>
      <w:numFmt w:val="bullet"/>
      <w:lvlText w:val=""/>
      <w:lvlJc w:val="left"/>
      <w:pPr>
        <w:ind w:left="1080" w:hanging="360"/>
      </w:pPr>
      <w:rPr>
        <w:rFonts w:ascii="Symbol" w:hAnsi="Symbol"/>
      </w:rPr>
    </w:lvl>
    <w:lvl w:ilvl="5" w:tplc="7E060D8A">
      <w:start w:val="1"/>
      <w:numFmt w:val="bullet"/>
      <w:lvlText w:val=""/>
      <w:lvlJc w:val="left"/>
      <w:pPr>
        <w:ind w:left="1080" w:hanging="360"/>
      </w:pPr>
      <w:rPr>
        <w:rFonts w:ascii="Symbol" w:hAnsi="Symbol"/>
      </w:rPr>
    </w:lvl>
    <w:lvl w:ilvl="6" w:tplc="AF225474">
      <w:start w:val="1"/>
      <w:numFmt w:val="bullet"/>
      <w:lvlText w:val=""/>
      <w:lvlJc w:val="left"/>
      <w:pPr>
        <w:ind w:left="1080" w:hanging="360"/>
      </w:pPr>
      <w:rPr>
        <w:rFonts w:ascii="Symbol" w:hAnsi="Symbol"/>
      </w:rPr>
    </w:lvl>
    <w:lvl w:ilvl="7" w:tplc="6A886C06">
      <w:start w:val="1"/>
      <w:numFmt w:val="bullet"/>
      <w:lvlText w:val=""/>
      <w:lvlJc w:val="left"/>
      <w:pPr>
        <w:ind w:left="1080" w:hanging="360"/>
      </w:pPr>
      <w:rPr>
        <w:rFonts w:ascii="Symbol" w:hAnsi="Symbol"/>
      </w:rPr>
    </w:lvl>
    <w:lvl w:ilvl="8" w:tplc="830CFE34">
      <w:start w:val="1"/>
      <w:numFmt w:val="bullet"/>
      <w:lvlText w:val=""/>
      <w:lvlJc w:val="left"/>
      <w:pPr>
        <w:ind w:left="1080" w:hanging="360"/>
      </w:pPr>
      <w:rPr>
        <w:rFonts w:ascii="Symbol" w:hAnsi="Symbol"/>
      </w:rPr>
    </w:lvl>
  </w:abstractNum>
  <w:abstractNum w:abstractNumId="30" w15:restartNumberingAfterBreak="0">
    <w:nsid w:val="71907899"/>
    <w:multiLevelType w:val="hybridMultilevel"/>
    <w:tmpl w:val="54C0BE22"/>
    <w:lvl w:ilvl="0" w:tplc="6DB052F0">
      <w:start w:val="1"/>
      <w:numFmt w:val="lowerLetter"/>
      <w:lvlText w:val="(%1)"/>
      <w:lvlJc w:val="left"/>
      <w:pPr>
        <w:ind w:left="1920" w:hanging="36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31" w15:restartNumberingAfterBreak="0">
    <w:nsid w:val="735E1F71"/>
    <w:multiLevelType w:val="hybridMultilevel"/>
    <w:tmpl w:val="E2B84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40E14F9"/>
    <w:multiLevelType w:val="multilevel"/>
    <w:tmpl w:val="74D0BD06"/>
    <w:lvl w:ilvl="0">
      <w:start w:val="1"/>
      <w:numFmt w:val="bullet"/>
      <w:lvlText w:val="§"/>
      <w:lvlJc w:val="left"/>
      <w:pPr>
        <w:tabs>
          <w:tab w:val="left" w:pos="360"/>
        </w:tabs>
        <w:ind w:left="720"/>
      </w:pPr>
      <w:rPr>
        <w:rFonts w:ascii="Wingdings" w:eastAsia="Wingdings" w:hAnsi="Wingdings"/>
        <w:strike w:val="0"/>
        <w:color w:val="000000"/>
        <w:spacing w:val="-4"/>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EB00A6"/>
    <w:multiLevelType w:val="hybridMultilevel"/>
    <w:tmpl w:val="D260634C"/>
    <w:styleLink w:val="CurrentList11"/>
    <w:lvl w:ilvl="0" w:tplc="CA268AEE">
      <w:start w:val="1"/>
      <w:numFmt w:val="lowerLetter"/>
      <w:lvlText w:val="(%1)"/>
      <w:lvlJc w:val="left"/>
      <w:pPr>
        <w:ind w:left="2520" w:hanging="360"/>
      </w:pPr>
      <w:rPr>
        <w:rFonts w:cstheme="minorHAnsi" w:hint="default"/>
        <w:color w:val="auto"/>
        <w:u w:val="single"/>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4" w15:restartNumberingAfterBreak="0">
    <w:nsid w:val="785E0A6F"/>
    <w:multiLevelType w:val="hybridMultilevel"/>
    <w:tmpl w:val="8AA8E650"/>
    <w:lvl w:ilvl="0" w:tplc="213071BC">
      <w:start w:val="1"/>
      <w:numFmt w:val="lowerLetter"/>
      <w:lvlText w:val="(%1)"/>
      <w:lvlJc w:val="left"/>
      <w:pPr>
        <w:tabs>
          <w:tab w:val="num" w:pos="2880"/>
        </w:tabs>
        <w:ind w:left="2880" w:hanging="360"/>
      </w:pPr>
      <w:rPr>
        <w:rFonts w:cs="Times New Roman"/>
        <w:spacing w:val="0"/>
      </w:rPr>
    </w:lvl>
    <w:lvl w:ilvl="1" w:tplc="08090003">
      <w:start w:val="1"/>
      <w:numFmt w:val="lowerLetter"/>
      <w:lvlText w:val="%2."/>
      <w:lvlJc w:val="left"/>
      <w:pPr>
        <w:tabs>
          <w:tab w:val="num" w:pos="2520"/>
        </w:tabs>
        <w:ind w:left="2520" w:hanging="360"/>
      </w:pPr>
      <w:rPr>
        <w:rFonts w:cs="Times New Roman"/>
        <w:spacing w:val="0"/>
      </w:rPr>
    </w:lvl>
    <w:lvl w:ilvl="2" w:tplc="08090005">
      <w:start w:val="1"/>
      <w:numFmt w:val="lowerRoman"/>
      <w:lvlText w:val="%3."/>
      <w:lvlJc w:val="right"/>
      <w:pPr>
        <w:tabs>
          <w:tab w:val="num" w:pos="3240"/>
        </w:tabs>
        <w:ind w:left="3240" w:hanging="180"/>
      </w:pPr>
      <w:rPr>
        <w:rFonts w:cs="Times New Roman"/>
        <w:spacing w:val="0"/>
      </w:rPr>
    </w:lvl>
    <w:lvl w:ilvl="3" w:tplc="08090001">
      <w:start w:val="1"/>
      <w:numFmt w:val="decimal"/>
      <w:lvlText w:val="%4."/>
      <w:lvlJc w:val="left"/>
      <w:pPr>
        <w:tabs>
          <w:tab w:val="num" w:pos="3960"/>
        </w:tabs>
        <w:ind w:left="3960" w:hanging="360"/>
      </w:pPr>
      <w:rPr>
        <w:rFonts w:cs="Times New Roman"/>
        <w:spacing w:val="0"/>
      </w:rPr>
    </w:lvl>
    <w:lvl w:ilvl="4" w:tplc="08090003">
      <w:start w:val="1"/>
      <w:numFmt w:val="lowerLetter"/>
      <w:lvlText w:val="%5."/>
      <w:lvlJc w:val="left"/>
      <w:pPr>
        <w:tabs>
          <w:tab w:val="num" w:pos="4680"/>
        </w:tabs>
        <w:ind w:left="4680" w:hanging="360"/>
      </w:pPr>
      <w:rPr>
        <w:rFonts w:cs="Times New Roman"/>
        <w:spacing w:val="0"/>
      </w:rPr>
    </w:lvl>
    <w:lvl w:ilvl="5" w:tplc="08090005">
      <w:start w:val="1"/>
      <w:numFmt w:val="lowerRoman"/>
      <w:lvlText w:val="%6."/>
      <w:lvlJc w:val="right"/>
      <w:pPr>
        <w:tabs>
          <w:tab w:val="num" w:pos="5400"/>
        </w:tabs>
        <w:ind w:left="5400" w:hanging="180"/>
      </w:pPr>
      <w:rPr>
        <w:rFonts w:cs="Times New Roman"/>
        <w:spacing w:val="0"/>
      </w:rPr>
    </w:lvl>
    <w:lvl w:ilvl="6" w:tplc="08090001">
      <w:start w:val="1"/>
      <w:numFmt w:val="decimal"/>
      <w:lvlText w:val="%7."/>
      <w:lvlJc w:val="left"/>
      <w:pPr>
        <w:tabs>
          <w:tab w:val="num" w:pos="6120"/>
        </w:tabs>
        <w:ind w:left="6120" w:hanging="360"/>
      </w:pPr>
      <w:rPr>
        <w:rFonts w:cs="Times New Roman"/>
        <w:spacing w:val="0"/>
      </w:rPr>
    </w:lvl>
    <w:lvl w:ilvl="7" w:tplc="08090003">
      <w:start w:val="1"/>
      <w:numFmt w:val="lowerLetter"/>
      <w:lvlText w:val="%8."/>
      <w:lvlJc w:val="left"/>
      <w:pPr>
        <w:tabs>
          <w:tab w:val="num" w:pos="6840"/>
        </w:tabs>
        <w:ind w:left="6840" w:hanging="360"/>
      </w:pPr>
      <w:rPr>
        <w:rFonts w:cs="Times New Roman"/>
        <w:spacing w:val="0"/>
      </w:rPr>
    </w:lvl>
    <w:lvl w:ilvl="8" w:tplc="08090005">
      <w:start w:val="1"/>
      <w:numFmt w:val="lowerRoman"/>
      <w:lvlText w:val="%9."/>
      <w:lvlJc w:val="right"/>
      <w:pPr>
        <w:tabs>
          <w:tab w:val="num" w:pos="7560"/>
        </w:tabs>
        <w:ind w:left="7560" w:hanging="180"/>
      </w:pPr>
      <w:rPr>
        <w:rFonts w:cs="Times New Roman"/>
        <w:spacing w:val="0"/>
      </w:rPr>
    </w:lvl>
  </w:abstractNum>
  <w:abstractNum w:abstractNumId="35" w15:restartNumberingAfterBreak="0">
    <w:nsid w:val="7BBF16A8"/>
    <w:multiLevelType w:val="hybridMultilevel"/>
    <w:tmpl w:val="76EEFCFE"/>
    <w:lvl w:ilvl="0" w:tplc="752C7966">
      <w:start w:val="1"/>
      <w:numFmt w:val="lowerLetter"/>
      <w:lvlText w:val="(%1)"/>
      <w:lvlJc w:val="left"/>
      <w:pPr>
        <w:ind w:left="1650" w:hanging="360"/>
      </w:pPr>
      <w:rPr>
        <w:rFonts w:cs="Times New Roman"/>
      </w:rPr>
    </w:lvl>
    <w:lvl w:ilvl="1" w:tplc="08090019">
      <w:start w:val="1"/>
      <w:numFmt w:val="lowerLetter"/>
      <w:lvlText w:val="%2."/>
      <w:lvlJc w:val="left"/>
      <w:pPr>
        <w:ind w:left="2370" w:hanging="360"/>
      </w:pPr>
      <w:rPr>
        <w:rFonts w:cs="Times New Roman"/>
      </w:rPr>
    </w:lvl>
    <w:lvl w:ilvl="2" w:tplc="0809001B">
      <w:start w:val="1"/>
      <w:numFmt w:val="lowerRoman"/>
      <w:lvlText w:val="%3."/>
      <w:lvlJc w:val="right"/>
      <w:pPr>
        <w:ind w:left="3090" w:hanging="180"/>
      </w:pPr>
      <w:rPr>
        <w:rFonts w:cs="Times New Roman"/>
      </w:rPr>
    </w:lvl>
    <w:lvl w:ilvl="3" w:tplc="0809000F">
      <w:start w:val="1"/>
      <w:numFmt w:val="decimal"/>
      <w:lvlText w:val="%4."/>
      <w:lvlJc w:val="left"/>
      <w:pPr>
        <w:ind w:left="3810" w:hanging="360"/>
      </w:pPr>
      <w:rPr>
        <w:rFonts w:cs="Times New Roman"/>
      </w:rPr>
    </w:lvl>
    <w:lvl w:ilvl="4" w:tplc="08090019">
      <w:start w:val="1"/>
      <w:numFmt w:val="lowerLetter"/>
      <w:lvlText w:val="%5."/>
      <w:lvlJc w:val="left"/>
      <w:pPr>
        <w:ind w:left="4530" w:hanging="360"/>
      </w:pPr>
      <w:rPr>
        <w:rFonts w:cs="Times New Roman"/>
      </w:rPr>
    </w:lvl>
    <w:lvl w:ilvl="5" w:tplc="0809001B">
      <w:start w:val="1"/>
      <w:numFmt w:val="lowerRoman"/>
      <w:lvlText w:val="%6."/>
      <w:lvlJc w:val="right"/>
      <w:pPr>
        <w:ind w:left="5250" w:hanging="180"/>
      </w:pPr>
      <w:rPr>
        <w:rFonts w:cs="Times New Roman"/>
      </w:rPr>
    </w:lvl>
    <w:lvl w:ilvl="6" w:tplc="0809000F">
      <w:start w:val="1"/>
      <w:numFmt w:val="decimal"/>
      <w:lvlText w:val="%7."/>
      <w:lvlJc w:val="left"/>
      <w:pPr>
        <w:ind w:left="5970" w:hanging="360"/>
      </w:pPr>
      <w:rPr>
        <w:rFonts w:cs="Times New Roman"/>
      </w:rPr>
    </w:lvl>
    <w:lvl w:ilvl="7" w:tplc="08090019">
      <w:start w:val="1"/>
      <w:numFmt w:val="lowerLetter"/>
      <w:lvlText w:val="%8."/>
      <w:lvlJc w:val="left"/>
      <w:pPr>
        <w:ind w:left="6690" w:hanging="360"/>
      </w:pPr>
      <w:rPr>
        <w:rFonts w:cs="Times New Roman"/>
      </w:rPr>
    </w:lvl>
    <w:lvl w:ilvl="8" w:tplc="0809001B">
      <w:start w:val="1"/>
      <w:numFmt w:val="lowerRoman"/>
      <w:lvlText w:val="%9."/>
      <w:lvlJc w:val="right"/>
      <w:pPr>
        <w:ind w:left="7410" w:hanging="180"/>
      </w:pPr>
      <w:rPr>
        <w:rFonts w:cs="Times New Roman"/>
      </w:rPr>
    </w:lvl>
  </w:abstractNum>
  <w:abstractNum w:abstractNumId="36" w15:restartNumberingAfterBreak="0">
    <w:nsid w:val="7D9627C0"/>
    <w:multiLevelType w:val="hybridMultilevel"/>
    <w:tmpl w:val="69321308"/>
    <w:lvl w:ilvl="0" w:tplc="BCA4785C">
      <w:start w:val="4"/>
      <w:numFmt w:val="lowerRoman"/>
      <w:lvlText w:val="(%1)"/>
      <w:lvlJc w:val="left"/>
      <w:pPr>
        <w:tabs>
          <w:tab w:val="num" w:pos="2847"/>
        </w:tabs>
        <w:ind w:left="2847" w:hanging="720"/>
      </w:pPr>
      <w:rPr>
        <w:rFonts w:cs="Times New Roman" w:hint="eastAsia"/>
        <w:color w:val="auto"/>
        <w:spacing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26873621">
    <w:abstractNumId w:val="7"/>
  </w:num>
  <w:num w:numId="2" w16cid:durableId="2107387642">
    <w:abstractNumId w:val="14"/>
  </w:num>
  <w:num w:numId="3" w16cid:durableId="920259199">
    <w:abstractNumId w:val="32"/>
  </w:num>
  <w:num w:numId="4" w16cid:durableId="1915579716">
    <w:abstractNumId w:val="1"/>
  </w:num>
  <w:num w:numId="5" w16cid:durableId="1473478651">
    <w:abstractNumId w:val="2"/>
    <w:lvlOverride w:ilvl="0">
      <w:lvl w:ilvl="0">
        <w:start w:val="1"/>
        <w:numFmt w:val="decimal"/>
        <w:pStyle w:val="1"/>
        <w:lvlText w:val="%1."/>
        <w:lvlJc w:val="left"/>
        <w:pPr>
          <w:tabs>
            <w:tab w:val="num" w:pos="360"/>
          </w:tabs>
          <w:ind w:left="0" w:firstLine="0"/>
        </w:pPr>
        <w:rPr>
          <w:b w:val="0"/>
          <w:i w:val="0"/>
        </w:rPr>
      </w:lvl>
    </w:lvlOverride>
  </w:num>
  <w:num w:numId="6" w16cid:durableId="1538081896">
    <w:abstractNumId w:val="0"/>
  </w:num>
  <w:num w:numId="7" w16cid:durableId="738022256">
    <w:abstractNumId w:val="23"/>
    <w:lvlOverride w:ilvl="0">
      <w:lvl w:ilvl="0" w:tplc="AC2C926E">
        <w:start w:val="1"/>
        <w:numFmt w:val="lowerLetter"/>
        <w:lvlText w:val="(%1)"/>
        <w:lvlJc w:val="left"/>
        <w:pPr>
          <w:tabs>
            <w:tab w:val="num" w:pos="2010"/>
          </w:tabs>
          <w:ind w:left="2010" w:hanging="390"/>
        </w:pPr>
        <w:rPr>
          <w:rFonts w:cs="Times New Roman" w:hint="eastAsia"/>
          <w:color w:val="auto"/>
          <w:spacing w:val="0"/>
          <w:u w:val="none"/>
        </w:rPr>
      </w:lvl>
    </w:lvlOverride>
    <w:lvlOverride w:ilvl="1">
      <w:lvl w:ilvl="1" w:tplc="FFFFFFFF">
        <w:start w:val="1"/>
        <w:numFmt w:val="lowerLetter"/>
        <w:lvlText w:val="%2."/>
        <w:lvlJc w:val="left"/>
        <w:pPr>
          <w:tabs>
            <w:tab w:val="num" w:pos="2700"/>
          </w:tabs>
          <w:ind w:left="2700" w:hanging="360"/>
        </w:pPr>
        <w:rPr>
          <w:rFonts w:cs="Times New Roman"/>
          <w:color w:val="0000FF"/>
          <w:spacing w:val="0"/>
          <w:u w:val="double"/>
        </w:rPr>
      </w:lvl>
    </w:lvlOverride>
    <w:lvlOverride w:ilvl="2">
      <w:lvl w:ilvl="2" w:tplc="FFFFFFFF">
        <w:start w:val="1"/>
        <w:numFmt w:val="lowerRoman"/>
        <w:lvlText w:val="%3."/>
        <w:lvlJc w:val="right"/>
        <w:pPr>
          <w:tabs>
            <w:tab w:val="num" w:pos="3420"/>
          </w:tabs>
          <w:ind w:left="3420" w:hanging="180"/>
        </w:pPr>
        <w:rPr>
          <w:rFonts w:cs="Times New Roman"/>
          <w:color w:val="0000FF"/>
          <w:spacing w:val="0"/>
          <w:u w:val="double"/>
        </w:rPr>
      </w:lvl>
    </w:lvlOverride>
    <w:lvlOverride w:ilvl="3">
      <w:lvl w:ilvl="3" w:tplc="FFFFFFFF">
        <w:start w:val="1"/>
        <w:numFmt w:val="decimal"/>
        <w:lvlText w:val="%4."/>
        <w:lvlJc w:val="left"/>
        <w:pPr>
          <w:tabs>
            <w:tab w:val="num" w:pos="4140"/>
          </w:tabs>
          <w:ind w:left="4140" w:hanging="360"/>
        </w:pPr>
        <w:rPr>
          <w:rFonts w:cs="Times New Roman"/>
          <w:color w:val="0000FF"/>
          <w:spacing w:val="0"/>
          <w:u w:val="double"/>
        </w:rPr>
      </w:lvl>
    </w:lvlOverride>
    <w:lvlOverride w:ilvl="4">
      <w:lvl w:ilvl="4" w:tplc="FFFFFFFF">
        <w:start w:val="1"/>
        <w:numFmt w:val="lowerLetter"/>
        <w:lvlText w:val="%5."/>
        <w:lvlJc w:val="left"/>
        <w:pPr>
          <w:tabs>
            <w:tab w:val="num" w:pos="4860"/>
          </w:tabs>
          <w:ind w:left="4860" w:hanging="360"/>
        </w:pPr>
        <w:rPr>
          <w:rFonts w:cs="Times New Roman"/>
          <w:color w:val="0000FF"/>
          <w:spacing w:val="0"/>
          <w:u w:val="double"/>
        </w:rPr>
      </w:lvl>
    </w:lvlOverride>
    <w:lvlOverride w:ilvl="5">
      <w:lvl w:ilvl="5" w:tplc="FFFFFFFF">
        <w:start w:val="1"/>
        <w:numFmt w:val="lowerRoman"/>
        <w:lvlText w:val="%6."/>
        <w:lvlJc w:val="right"/>
        <w:pPr>
          <w:tabs>
            <w:tab w:val="num" w:pos="5580"/>
          </w:tabs>
          <w:ind w:left="5580" w:hanging="180"/>
        </w:pPr>
        <w:rPr>
          <w:rFonts w:cs="Times New Roman"/>
          <w:color w:val="0000FF"/>
          <w:spacing w:val="0"/>
          <w:u w:val="double"/>
        </w:rPr>
      </w:lvl>
    </w:lvlOverride>
    <w:lvlOverride w:ilvl="6">
      <w:lvl w:ilvl="6" w:tplc="FFFFFFFF">
        <w:start w:val="1"/>
        <w:numFmt w:val="decimal"/>
        <w:lvlText w:val="%7."/>
        <w:lvlJc w:val="left"/>
        <w:pPr>
          <w:tabs>
            <w:tab w:val="num" w:pos="6300"/>
          </w:tabs>
          <w:ind w:left="6300" w:hanging="360"/>
        </w:pPr>
        <w:rPr>
          <w:rFonts w:cs="Times New Roman"/>
          <w:color w:val="0000FF"/>
          <w:spacing w:val="0"/>
          <w:u w:val="double"/>
        </w:rPr>
      </w:lvl>
    </w:lvlOverride>
    <w:lvlOverride w:ilvl="7">
      <w:lvl w:ilvl="7" w:tplc="FFFFFFFF">
        <w:start w:val="1"/>
        <w:numFmt w:val="lowerLetter"/>
        <w:lvlText w:val="%8."/>
        <w:lvlJc w:val="left"/>
        <w:pPr>
          <w:tabs>
            <w:tab w:val="num" w:pos="7020"/>
          </w:tabs>
          <w:ind w:left="7020" w:hanging="360"/>
        </w:pPr>
        <w:rPr>
          <w:rFonts w:cs="Times New Roman"/>
          <w:color w:val="0000FF"/>
          <w:spacing w:val="0"/>
          <w:u w:val="double"/>
        </w:rPr>
      </w:lvl>
    </w:lvlOverride>
    <w:lvlOverride w:ilvl="8">
      <w:lvl w:ilvl="8" w:tplc="FFFFFFFF">
        <w:start w:val="1"/>
        <w:numFmt w:val="lowerRoman"/>
        <w:lvlText w:val="%9."/>
        <w:lvlJc w:val="right"/>
        <w:pPr>
          <w:tabs>
            <w:tab w:val="num" w:pos="7740"/>
          </w:tabs>
          <w:ind w:left="7740" w:hanging="180"/>
        </w:pPr>
        <w:rPr>
          <w:rFonts w:cs="Times New Roman"/>
          <w:color w:val="0000FF"/>
          <w:spacing w:val="0"/>
          <w:u w:val="double"/>
        </w:rPr>
      </w:lvl>
    </w:lvlOverride>
  </w:num>
  <w:num w:numId="8" w16cid:durableId="553200593">
    <w:abstractNumId w:val="12"/>
  </w:num>
  <w:num w:numId="9" w16cid:durableId="369576426">
    <w:abstractNumId w:val="16"/>
  </w:num>
  <w:num w:numId="10" w16cid:durableId="80983246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65520342">
    <w:abstractNumId w:val="10"/>
    <w:lvlOverride w:ilvl="0">
      <w:lvl w:ilvl="0" w:tplc="C5B0AC4C">
        <w:start w:val="1"/>
        <w:numFmt w:val="lowerRoman"/>
        <w:lvlText w:val="(%1)"/>
        <w:lvlJc w:val="left"/>
        <w:pPr>
          <w:tabs>
            <w:tab w:val="num" w:pos="2138"/>
          </w:tabs>
          <w:ind w:left="2138" w:hanging="720"/>
        </w:pPr>
        <w:rPr>
          <w:rFonts w:cs="Times New Roman"/>
          <w:b w:val="0"/>
          <w:i w:val="0"/>
          <w:color w:val="auto"/>
          <w:spacing w:val="0"/>
          <w:u w:val="none"/>
        </w:rPr>
      </w:lvl>
    </w:lvlOverride>
    <w:lvlOverride w:ilvl="1">
      <w:lvl w:ilvl="1" w:tplc="FFFFFFFF">
        <w:start w:val="1"/>
        <w:numFmt w:val="lowerLetter"/>
        <w:lvlText w:val="%2."/>
        <w:lvlJc w:val="left"/>
        <w:pPr>
          <w:tabs>
            <w:tab w:val="num" w:pos="698"/>
          </w:tabs>
          <w:ind w:left="698" w:hanging="360"/>
        </w:pPr>
        <w:rPr>
          <w:rFonts w:cs="Times New Roman"/>
          <w:color w:val="0000FF"/>
          <w:spacing w:val="0"/>
          <w:u w:val="double"/>
        </w:rPr>
      </w:lvl>
    </w:lvlOverride>
    <w:lvlOverride w:ilvl="2">
      <w:lvl w:ilvl="2" w:tplc="FFFFFFFF">
        <w:start w:val="1"/>
        <w:numFmt w:val="lowerRoman"/>
        <w:lvlText w:val="%3."/>
        <w:lvlJc w:val="right"/>
        <w:pPr>
          <w:tabs>
            <w:tab w:val="num" w:pos="1418"/>
          </w:tabs>
          <w:ind w:left="1418" w:hanging="180"/>
        </w:pPr>
        <w:rPr>
          <w:rFonts w:cs="Times New Roman"/>
          <w:color w:val="0000FF"/>
          <w:spacing w:val="0"/>
          <w:u w:val="double"/>
        </w:rPr>
      </w:lvl>
    </w:lvlOverride>
    <w:lvlOverride w:ilvl="3">
      <w:lvl w:ilvl="3" w:tplc="FFFFFFFF">
        <w:start w:val="1"/>
        <w:numFmt w:val="decimal"/>
        <w:lvlText w:val="%4."/>
        <w:lvlJc w:val="left"/>
        <w:pPr>
          <w:tabs>
            <w:tab w:val="num" w:pos="2138"/>
          </w:tabs>
          <w:ind w:left="2138" w:hanging="360"/>
        </w:pPr>
        <w:rPr>
          <w:rFonts w:cs="Times New Roman"/>
          <w:color w:val="0000FF"/>
          <w:spacing w:val="0"/>
          <w:u w:val="double"/>
        </w:rPr>
      </w:lvl>
    </w:lvlOverride>
    <w:lvlOverride w:ilvl="4">
      <w:lvl w:ilvl="4" w:tplc="72D86BD2">
        <w:start w:val="1"/>
        <w:numFmt w:val="lowerLetter"/>
        <w:lvlText w:val="(%5)"/>
        <w:lvlJc w:val="left"/>
        <w:pPr>
          <w:tabs>
            <w:tab w:val="num" w:pos="2858"/>
          </w:tabs>
          <w:ind w:left="2858" w:hanging="360"/>
        </w:pPr>
        <w:rPr>
          <w:rFonts w:cs="Times New Roman"/>
          <w:b w:val="0"/>
          <w:i w:val="0"/>
          <w:color w:val="auto"/>
          <w:spacing w:val="0"/>
          <w:u w:val="none"/>
        </w:rPr>
      </w:lvl>
    </w:lvlOverride>
    <w:lvlOverride w:ilvl="5">
      <w:lvl w:ilvl="5" w:tplc="FFFFFFFF">
        <w:start w:val="1"/>
        <w:numFmt w:val="lowerRoman"/>
        <w:lvlText w:val="%6."/>
        <w:lvlJc w:val="right"/>
        <w:pPr>
          <w:tabs>
            <w:tab w:val="num" w:pos="3578"/>
          </w:tabs>
          <w:ind w:left="3578" w:hanging="180"/>
        </w:pPr>
        <w:rPr>
          <w:rFonts w:cs="Times New Roman"/>
          <w:color w:val="0000FF"/>
          <w:spacing w:val="0"/>
          <w:u w:val="double"/>
        </w:rPr>
      </w:lvl>
    </w:lvlOverride>
    <w:lvlOverride w:ilvl="6">
      <w:lvl w:ilvl="6" w:tplc="FFFFFFFF">
        <w:start w:val="1"/>
        <w:numFmt w:val="decimal"/>
        <w:lvlText w:val="%7."/>
        <w:lvlJc w:val="left"/>
        <w:pPr>
          <w:tabs>
            <w:tab w:val="num" w:pos="4298"/>
          </w:tabs>
          <w:ind w:left="4298" w:hanging="360"/>
        </w:pPr>
        <w:rPr>
          <w:rFonts w:cs="Times New Roman"/>
          <w:color w:val="0000FF"/>
          <w:spacing w:val="0"/>
          <w:u w:val="double"/>
        </w:rPr>
      </w:lvl>
    </w:lvlOverride>
    <w:lvlOverride w:ilvl="7">
      <w:lvl w:ilvl="7" w:tplc="FFFFFFFF">
        <w:start w:val="1"/>
        <w:numFmt w:val="lowerLetter"/>
        <w:lvlText w:val="%8."/>
        <w:lvlJc w:val="left"/>
        <w:pPr>
          <w:tabs>
            <w:tab w:val="num" w:pos="5018"/>
          </w:tabs>
          <w:ind w:left="5018" w:hanging="360"/>
        </w:pPr>
        <w:rPr>
          <w:rFonts w:cs="Times New Roman"/>
          <w:color w:val="0000FF"/>
          <w:spacing w:val="0"/>
          <w:u w:val="double"/>
        </w:rPr>
      </w:lvl>
    </w:lvlOverride>
    <w:lvlOverride w:ilvl="8">
      <w:lvl w:ilvl="8" w:tplc="FFFFFFFF">
        <w:start w:val="1"/>
        <w:numFmt w:val="lowerRoman"/>
        <w:lvlText w:val="%9."/>
        <w:lvlJc w:val="right"/>
        <w:pPr>
          <w:tabs>
            <w:tab w:val="num" w:pos="5738"/>
          </w:tabs>
          <w:ind w:left="5738" w:hanging="180"/>
        </w:pPr>
        <w:rPr>
          <w:rFonts w:cs="Times New Roman"/>
          <w:color w:val="0000FF"/>
          <w:spacing w:val="0"/>
          <w:u w:val="double"/>
        </w:rPr>
      </w:lvl>
    </w:lvlOverride>
  </w:num>
  <w:num w:numId="12" w16cid:durableId="1826630713">
    <w:abstractNumId w:val="34"/>
    <w:lvlOverride w:ilvl="0">
      <w:lvl w:ilvl="0" w:tplc="213071BC">
        <w:start w:val="1"/>
        <w:numFmt w:val="lowerLetter"/>
        <w:lvlText w:val="(%1)"/>
        <w:lvlJc w:val="left"/>
        <w:pPr>
          <w:tabs>
            <w:tab w:val="num" w:pos="2880"/>
          </w:tabs>
          <w:ind w:left="2880" w:hanging="360"/>
        </w:pPr>
        <w:rPr>
          <w:rFonts w:cs="Times New Roman"/>
          <w:color w:val="auto"/>
          <w:spacing w:val="0"/>
          <w:u w:val="none"/>
        </w:rPr>
      </w:lvl>
    </w:lvlOverride>
    <w:lvlOverride w:ilvl="1">
      <w:lvl w:ilvl="1" w:tplc="08090003">
        <w:start w:val="1"/>
        <w:numFmt w:val="lowerLetter"/>
        <w:lvlText w:val="%2."/>
        <w:lvlJc w:val="left"/>
        <w:pPr>
          <w:tabs>
            <w:tab w:val="num" w:pos="2520"/>
          </w:tabs>
          <w:ind w:left="2520" w:hanging="360"/>
        </w:pPr>
        <w:rPr>
          <w:rFonts w:cs="Times New Roman"/>
          <w:color w:val="0000FF"/>
          <w:spacing w:val="0"/>
          <w:u w:val="double"/>
        </w:rPr>
      </w:lvl>
    </w:lvlOverride>
    <w:lvlOverride w:ilvl="2">
      <w:lvl w:ilvl="2" w:tplc="08090005">
        <w:start w:val="1"/>
        <w:numFmt w:val="lowerRoman"/>
        <w:lvlText w:val="%3."/>
        <w:lvlJc w:val="right"/>
        <w:pPr>
          <w:tabs>
            <w:tab w:val="num" w:pos="3240"/>
          </w:tabs>
          <w:ind w:left="3240" w:hanging="180"/>
        </w:pPr>
        <w:rPr>
          <w:rFonts w:cs="Times New Roman"/>
          <w:color w:val="0000FF"/>
          <w:spacing w:val="0"/>
          <w:u w:val="double"/>
        </w:rPr>
      </w:lvl>
    </w:lvlOverride>
    <w:lvlOverride w:ilvl="3">
      <w:lvl w:ilvl="3" w:tplc="08090001">
        <w:start w:val="1"/>
        <w:numFmt w:val="decimal"/>
        <w:lvlText w:val="%4."/>
        <w:lvlJc w:val="left"/>
        <w:pPr>
          <w:tabs>
            <w:tab w:val="num" w:pos="3960"/>
          </w:tabs>
          <w:ind w:left="3960" w:hanging="360"/>
        </w:pPr>
        <w:rPr>
          <w:rFonts w:cs="Times New Roman"/>
          <w:color w:val="0000FF"/>
          <w:spacing w:val="0"/>
          <w:u w:val="double"/>
        </w:rPr>
      </w:lvl>
    </w:lvlOverride>
    <w:lvlOverride w:ilvl="4">
      <w:lvl w:ilvl="4" w:tplc="08090003">
        <w:start w:val="1"/>
        <w:numFmt w:val="lowerLetter"/>
        <w:lvlText w:val="%5."/>
        <w:lvlJc w:val="left"/>
        <w:pPr>
          <w:tabs>
            <w:tab w:val="num" w:pos="4680"/>
          </w:tabs>
          <w:ind w:left="4680" w:hanging="360"/>
        </w:pPr>
        <w:rPr>
          <w:rFonts w:cs="Times New Roman"/>
          <w:color w:val="0000FF"/>
          <w:spacing w:val="0"/>
          <w:u w:val="double"/>
        </w:rPr>
      </w:lvl>
    </w:lvlOverride>
    <w:lvlOverride w:ilvl="5">
      <w:lvl w:ilvl="5" w:tplc="08090005">
        <w:start w:val="1"/>
        <w:numFmt w:val="lowerRoman"/>
        <w:lvlText w:val="%6."/>
        <w:lvlJc w:val="right"/>
        <w:pPr>
          <w:tabs>
            <w:tab w:val="num" w:pos="5400"/>
          </w:tabs>
          <w:ind w:left="5400" w:hanging="180"/>
        </w:pPr>
        <w:rPr>
          <w:rFonts w:cs="Times New Roman"/>
          <w:color w:val="0000FF"/>
          <w:spacing w:val="0"/>
          <w:u w:val="double"/>
        </w:rPr>
      </w:lvl>
    </w:lvlOverride>
    <w:lvlOverride w:ilvl="6">
      <w:lvl w:ilvl="6" w:tplc="08090001">
        <w:start w:val="1"/>
        <w:numFmt w:val="decimal"/>
        <w:lvlText w:val="%7."/>
        <w:lvlJc w:val="left"/>
        <w:pPr>
          <w:tabs>
            <w:tab w:val="num" w:pos="6120"/>
          </w:tabs>
          <w:ind w:left="6120" w:hanging="360"/>
        </w:pPr>
        <w:rPr>
          <w:rFonts w:cs="Times New Roman"/>
          <w:color w:val="0000FF"/>
          <w:spacing w:val="0"/>
          <w:u w:val="double"/>
        </w:rPr>
      </w:lvl>
    </w:lvlOverride>
    <w:lvlOverride w:ilvl="7">
      <w:lvl w:ilvl="7" w:tplc="08090003">
        <w:start w:val="1"/>
        <w:numFmt w:val="lowerLetter"/>
        <w:lvlText w:val="%8."/>
        <w:lvlJc w:val="left"/>
        <w:pPr>
          <w:tabs>
            <w:tab w:val="num" w:pos="6840"/>
          </w:tabs>
          <w:ind w:left="6840" w:hanging="360"/>
        </w:pPr>
        <w:rPr>
          <w:rFonts w:cs="Times New Roman"/>
          <w:color w:val="0000FF"/>
          <w:spacing w:val="0"/>
          <w:u w:val="double"/>
        </w:rPr>
      </w:lvl>
    </w:lvlOverride>
    <w:lvlOverride w:ilvl="8">
      <w:lvl w:ilvl="8" w:tplc="08090005">
        <w:start w:val="1"/>
        <w:numFmt w:val="lowerRoman"/>
        <w:lvlText w:val="%9."/>
        <w:lvlJc w:val="right"/>
        <w:pPr>
          <w:tabs>
            <w:tab w:val="num" w:pos="7560"/>
          </w:tabs>
          <w:ind w:left="7560" w:hanging="180"/>
        </w:pPr>
        <w:rPr>
          <w:rFonts w:cs="Times New Roman"/>
          <w:color w:val="0000FF"/>
          <w:spacing w:val="0"/>
          <w:u w:val="double"/>
        </w:rPr>
      </w:lvl>
    </w:lvlOverride>
  </w:num>
  <w:num w:numId="13" w16cid:durableId="10372003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80011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0775401">
    <w:abstractNumId w:val="3"/>
  </w:num>
  <w:num w:numId="16" w16cid:durableId="754286184">
    <w:abstractNumId w:val="9"/>
  </w:num>
  <w:num w:numId="17" w16cid:durableId="1124738400">
    <w:abstractNumId w:val="6"/>
  </w:num>
  <w:num w:numId="18" w16cid:durableId="1178615304">
    <w:abstractNumId w:val="35"/>
  </w:num>
  <w:num w:numId="19" w16cid:durableId="38210354">
    <w:abstractNumId w:val="22"/>
  </w:num>
  <w:num w:numId="20" w16cid:durableId="1362512917">
    <w:abstractNumId w:val="36"/>
  </w:num>
  <w:num w:numId="21" w16cid:durableId="182329865">
    <w:abstractNumId w:val="5"/>
  </w:num>
  <w:num w:numId="22" w16cid:durableId="1950626444">
    <w:abstractNumId w:val="30"/>
  </w:num>
  <w:num w:numId="23" w16cid:durableId="1740980567">
    <w:abstractNumId w:val="26"/>
  </w:num>
  <w:num w:numId="24" w16cid:durableId="1938521181">
    <w:abstractNumId w:val="4"/>
  </w:num>
  <w:num w:numId="25" w16cid:durableId="2062705101">
    <w:abstractNumId w:val="33"/>
  </w:num>
  <w:num w:numId="26" w16cid:durableId="1590188777">
    <w:abstractNumId w:val="18"/>
  </w:num>
  <w:num w:numId="27" w16cid:durableId="1457797270">
    <w:abstractNumId w:val="11"/>
  </w:num>
  <w:num w:numId="28" w16cid:durableId="136263957">
    <w:abstractNumId w:val="28"/>
  </w:num>
  <w:num w:numId="29" w16cid:durableId="1153061800">
    <w:abstractNumId w:val="8"/>
  </w:num>
  <w:num w:numId="30" w16cid:durableId="1232279553">
    <w:abstractNumId w:val="21"/>
  </w:num>
  <w:num w:numId="31" w16cid:durableId="392389349">
    <w:abstractNumId w:val="13"/>
  </w:num>
  <w:num w:numId="32" w16cid:durableId="1269778913">
    <w:abstractNumId w:val="31"/>
  </w:num>
  <w:num w:numId="33" w16cid:durableId="89548262">
    <w:abstractNumId w:val="24"/>
  </w:num>
  <w:num w:numId="34" w16cid:durableId="1883512288">
    <w:abstractNumId w:val="19"/>
  </w:num>
  <w:num w:numId="35" w16cid:durableId="1237865569">
    <w:abstractNumId w:val="29"/>
  </w:num>
  <w:num w:numId="36" w16cid:durableId="573010858">
    <w:abstractNumId w:val="20"/>
  </w:num>
  <w:num w:numId="37" w16cid:durableId="1284537260">
    <w:abstractNumId w:val="15"/>
  </w:num>
  <w:num w:numId="38" w16cid:durableId="663552896">
    <w:abstractNumId w:val="27"/>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manda Rooney">
    <w15:presenceInfo w15:providerId="AD" w15:userId="S::amanda.rooney@neso.energy::bdbd6049-c4fa-4852-bca2-7c6f92e3bcb4"/>
  </w15:person>
  <w15:person w15:author="Kat Higby">
    <w15:presenceInfo w15:providerId="AD" w15:userId="S::Katharine.Higby@neso.energy::bb83a146-3996-4902-af3f-4eb94237d464"/>
  </w15:person>
  <w15:person w15:author="Tammy Meek">
    <w15:presenceInfo w15:providerId="AD" w15:userId="S::Tametha.Meek@neso.energy::1fcd0ee7-4cb7-4224-a514-0febcaf12c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edit="readOnly" w:enforcement="1" w:cryptProviderType="rsaAES" w:cryptAlgorithmClass="hash" w:cryptAlgorithmType="typeAny" w:cryptAlgorithmSid="14" w:cryptSpinCount="100000" w:hash="YrPfWzUwSpUAF1avgVpTwPZhL6XwnO3oHE/tHloLJzdsX3NUPobTLAIBP2Eu0I2Rli0YJk7FFusKoswgy3WLRQ==" w:salt="U8b8frq8UwcaR/WQcBTFfw=="/>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E95"/>
    <w:rsid w:val="00000CEF"/>
    <w:rsid w:val="000012D3"/>
    <w:rsid w:val="00002953"/>
    <w:rsid w:val="00003B77"/>
    <w:rsid w:val="00003D53"/>
    <w:rsid w:val="0001016F"/>
    <w:rsid w:val="000102A1"/>
    <w:rsid w:val="00010E9B"/>
    <w:rsid w:val="000135F7"/>
    <w:rsid w:val="0001401B"/>
    <w:rsid w:val="000150F5"/>
    <w:rsid w:val="00015513"/>
    <w:rsid w:val="000167D7"/>
    <w:rsid w:val="000202D0"/>
    <w:rsid w:val="00020AB8"/>
    <w:rsid w:val="00021330"/>
    <w:rsid w:val="00021B04"/>
    <w:rsid w:val="000220BF"/>
    <w:rsid w:val="00022A82"/>
    <w:rsid w:val="00023609"/>
    <w:rsid w:val="00023970"/>
    <w:rsid w:val="0002406B"/>
    <w:rsid w:val="0002635B"/>
    <w:rsid w:val="00027E01"/>
    <w:rsid w:val="00030F44"/>
    <w:rsid w:val="00031528"/>
    <w:rsid w:val="00034375"/>
    <w:rsid w:val="00035A42"/>
    <w:rsid w:val="00035AD0"/>
    <w:rsid w:val="00035DFA"/>
    <w:rsid w:val="00036C3C"/>
    <w:rsid w:val="00036CCA"/>
    <w:rsid w:val="00040001"/>
    <w:rsid w:val="0004074C"/>
    <w:rsid w:val="000408B9"/>
    <w:rsid w:val="00041333"/>
    <w:rsid w:val="0004283A"/>
    <w:rsid w:val="00042CB4"/>
    <w:rsid w:val="00043F21"/>
    <w:rsid w:val="00044FA5"/>
    <w:rsid w:val="000451E4"/>
    <w:rsid w:val="000452B1"/>
    <w:rsid w:val="0004706D"/>
    <w:rsid w:val="0004731F"/>
    <w:rsid w:val="000500CB"/>
    <w:rsid w:val="00050884"/>
    <w:rsid w:val="0005144B"/>
    <w:rsid w:val="00051DB2"/>
    <w:rsid w:val="0005300D"/>
    <w:rsid w:val="00055216"/>
    <w:rsid w:val="00055DC1"/>
    <w:rsid w:val="000560DD"/>
    <w:rsid w:val="00056826"/>
    <w:rsid w:val="000568E6"/>
    <w:rsid w:val="000571D5"/>
    <w:rsid w:val="00057E3D"/>
    <w:rsid w:val="0006009F"/>
    <w:rsid w:val="000628FD"/>
    <w:rsid w:val="00063529"/>
    <w:rsid w:val="0006363E"/>
    <w:rsid w:val="00065F5B"/>
    <w:rsid w:val="00065FF7"/>
    <w:rsid w:val="000665A7"/>
    <w:rsid w:val="000677EE"/>
    <w:rsid w:val="00070388"/>
    <w:rsid w:val="00070855"/>
    <w:rsid w:val="000717C0"/>
    <w:rsid w:val="000719CA"/>
    <w:rsid w:val="00074124"/>
    <w:rsid w:val="00075306"/>
    <w:rsid w:val="00076230"/>
    <w:rsid w:val="00076384"/>
    <w:rsid w:val="0008137F"/>
    <w:rsid w:val="000820E7"/>
    <w:rsid w:val="000825F4"/>
    <w:rsid w:val="00082D32"/>
    <w:rsid w:val="000839F8"/>
    <w:rsid w:val="00084AD0"/>
    <w:rsid w:val="00085415"/>
    <w:rsid w:val="00086D1A"/>
    <w:rsid w:val="00087897"/>
    <w:rsid w:val="00090A50"/>
    <w:rsid w:val="000925C3"/>
    <w:rsid w:val="00093259"/>
    <w:rsid w:val="0009405C"/>
    <w:rsid w:val="000958DD"/>
    <w:rsid w:val="00095B70"/>
    <w:rsid w:val="000979D2"/>
    <w:rsid w:val="000A0033"/>
    <w:rsid w:val="000A053D"/>
    <w:rsid w:val="000A3742"/>
    <w:rsid w:val="000A4733"/>
    <w:rsid w:val="000A54EB"/>
    <w:rsid w:val="000A641F"/>
    <w:rsid w:val="000A6942"/>
    <w:rsid w:val="000B0DFC"/>
    <w:rsid w:val="000B4EC3"/>
    <w:rsid w:val="000B5971"/>
    <w:rsid w:val="000B59DE"/>
    <w:rsid w:val="000B73DF"/>
    <w:rsid w:val="000B7C0F"/>
    <w:rsid w:val="000C033E"/>
    <w:rsid w:val="000C0775"/>
    <w:rsid w:val="000C0D7A"/>
    <w:rsid w:val="000C27CA"/>
    <w:rsid w:val="000C4B6C"/>
    <w:rsid w:val="000C5A9F"/>
    <w:rsid w:val="000C6EB9"/>
    <w:rsid w:val="000C6F66"/>
    <w:rsid w:val="000D048A"/>
    <w:rsid w:val="000D063D"/>
    <w:rsid w:val="000D1F1E"/>
    <w:rsid w:val="000D4815"/>
    <w:rsid w:val="000D6DED"/>
    <w:rsid w:val="000D79A5"/>
    <w:rsid w:val="000D79D4"/>
    <w:rsid w:val="000E0666"/>
    <w:rsid w:val="000E3CF3"/>
    <w:rsid w:val="000E40F1"/>
    <w:rsid w:val="000E59EB"/>
    <w:rsid w:val="000F17CA"/>
    <w:rsid w:val="000F1D33"/>
    <w:rsid w:val="000F2B93"/>
    <w:rsid w:val="000F499A"/>
    <w:rsid w:val="000F5207"/>
    <w:rsid w:val="000F5CE8"/>
    <w:rsid w:val="000F68A8"/>
    <w:rsid w:val="001003F5"/>
    <w:rsid w:val="00102346"/>
    <w:rsid w:val="00102F02"/>
    <w:rsid w:val="0010338B"/>
    <w:rsid w:val="00103B3E"/>
    <w:rsid w:val="0010575A"/>
    <w:rsid w:val="001057AA"/>
    <w:rsid w:val="00105A39"/>
    <w:rsid w:val="001060BC"/>
    <w:rsid w:val="00107580"/>
    <w:rsid w:val="00110227"/>
    <w:rsid w:val="00110B5B"/>
    <w:rsid w:val="00112463"/>
    <w:rsid w:val="0011537F"/>
    <w:rsid w:val="001163AB"/>
    <w:rsid w:val="00117236"/>
    <w:rsid w:val="0011736D"/>
    <w:rsid w:val="00122A1A"/>
    <w:rsid w:val="00123335"/>
    <w:rsid w:val="00125162"/>
    <w:rsid w:val="0012564F"/>
    <w:rsid w:val="00125F58"/>
    <w:rsid w:val="00127264"/>
    <w:rsid w:val="00130832"/>
    <w:rsid w:val="00132CC7"/>
    <w:rsid w:val="00133235"/>
    <w:rsid w:val="00135CC7"/>
    <w:rsid w:val="00136533"/>
    <w:rsid w:val="00136DA5"/>
    <w:rsid w:val="00136EE8"/>
    <w:rsid w:val="00137847"/>
    <w:rsid w:val="00137EFF"/>
    <w:rsid w:val="0014043C"/>
    <w:rsid w:val="00140E3A"/>
    <w:rsid w:val="00140EED"/>
    <w:rsid w:val="001426F0"/>
    <w:rsid w:val="00143836"/>
    <w:rsid w:val="00147956"/>
    <w:rsid w:val="001500AD"/>
    <w:rsid w:val="001511F3"/>
    <w:rsid w:val="001521A3"/>
    <w:rsid w:val="00152403"/>
    <w:rsid w:val="00152FCB"/>
    <w:rsid w:val="001533B8"/>
    <w:rsid w:val="0015456F"/>
    <w:rsid w:val="001550D3"/>
    <w:rsid w:val="00155ABD"/>
    <w:rsid w:val="00155C2D"/>
    <w:rsid w:val="001565AD"/>
    <w:rsid w:val="001566AF"/>
    <w:rsid w:val="00160EED"/>
    <w:rsid w:val="001618DB"/>
    <w:rsid w:val="00162449"/>
    <w:rsid w:val="0016271B"/>
    <w:rsid w:val="0016325E"/>
    <w:rsid w:val="001635B3"/>
    <w:rsid w:val="00163662"/>
    <w:rsid w:val="00163DCB"/>
    <w:rsid w:val="00164DD8"/>
    <w:rsid w:val="0016506F"/>
    <w:rsid w:val="001659F3"/>
    <w:rsid w:val="00165A83"/>
    <w:rsid w:val="001703C1"/>
    <w:rsid w:val="0017098F"/>
    <w:rsid w:val="00170C37"/>
    <w:rsid w:val="00170F04"/>
    <w:rsid w:val="00172202"/>
    <w:rsid w:val="00172A00"/>
    <w:rsid w:val="001763AE"/>
    <w:rsid w:val="00176F45"/>
    <w:rsid w:val="00177192"/>
    <w:rsid w:val="00177544"/>
    <w:rsid w:val="001775A0"/>
    <w:rsid w:val="00180124"/>
    <w:rsid w:val="00180A45"/>
    <w:rsid w:val="00181125"/>
    <w:rsid w:val="00181A1A"/>
    <w:rsid w:val="001833CF"/>
    <w:rsid w:val="00183737"/>
    <w:rsid w:val="001849EF"/>
    <w:rsid w:val="0018509A"/>
    <w:rsid w:val="001866A7"/>
    <w:rsid w:val="00186CC5"/>
    <w:rsid w:val="00190DD8"/>
    <w:rsid w:val="00191E4A"/>
    <w:rsid w:val="00192545"/>
    <w:rsid w:val="00192832"/>
    <w:rsid w:val="001948E3"/>
    <w:rsid w:val="001969F6"/>
    <w:rsid w:val="001A384E"/>
    <w:rsid w:val="001A3FDA"/>
    <w:rsid w:val="001A4789"/>
    <w:rsid w:val="001A4F24"/>
    <w:rsid w:val="001A54D0"/>
    <w:rsid w:val="001A5B77"/>
    <w:rsid w:val="001A6C88"/>
    <w:rsid w:val="001A7159"/>
    <w:rsid w:val="001B0AC7"/>
    <w:rsid w:val="001B3C13"/>
    <w:rsid w:val="001B536D"/>
    <w:rsid w:val="001B5B45"/>
    <w:rsid w:val="001B5D05"/>
    <w:rsid w:val="001B64C5"/>
    <w:rsid w:val="001B7D62"/>
    <w:rsid w:val="001C1AAA"/>
    <w:rsid w:val="001C232A"/>
    <w:rsid w:val="001C2E44"/>
    <w:rsid w:val="001C3808"/>
    <w:rsid w:val="001C3B8C"/>
    <w:rsid w:val="001C3FBE"/>
    <w:rsid w:val="001C45C4"/>
    <w:rsid w:val="001C5002"/>
    <w:rsid w:val="001C591F"/>
    <w:rsid w:val="001C63EF"/>
    <w:rsid w:val="001D02BC"/>
    <w:rsid w:val="001D08A6"/>
    <w:rsid w:val="001D08D8"/>
    <w:rsid w:val="001D0911"/>
    <w:rsid w:val="001D1284"/>
    <w:rsid w:val="001D12BD"/>
    <w:rsid w:val="001D5CA8"/>
    <w:rsid w:val="001D7C88"/>
    <w:rsid w:val="001E04B0"/>
    <w:rsid w:val="001E0C19"/>
    <w:rsid w:val="001E1F2B"/>
    <w:rsid w:val="001E202A"/>
    <w:rsid w:val="001E28E4"/>
    <w:rsid w:val="001E39C2"/>
    <w:rsid w:val="001E427A"/>
    <w:rsid w:val="001E42D4"/>
    <w:rsid w:val="001E4370"/>
    <w:rsid w:val="001E4B32"/>
    <w:rsid w:val="001E4C4E"/>
    <w:rsid w:val="001E61B4"/>
    <w:rsid w:val="001E6913"/>
    <w:rsid w:val="001E7554"/>
    <w:rsid w:val="001F1E88"/>
    <w:rsid w:val="001F209F"/>
    <w:rsid w:val="001F3A82"/>
    <w:rsid w:val="001F5411"/>
    <w:rsid w:val="001F6635"/>
    <w:rsid w:val="001F71DC"/>
    <w:rsid w:val="00200DFD"/>
    <w:rsid w:val="00202B72"/>
    <w:rsid w:val="00202CFD"/>
    <w:rsid w:val="00204199"/>
    <w:rsid w:val="00204A13"/>
    <w:rsid w:val="00204E43"/>
    <w:rsid w:val="0020526D"/>
    <w:rsid w:val="002060AD"/>
    <w:rsid w:val="002073EC"/>
    <w:rsid w:val="0021001C"/>
    <w:rsid w:val="002102BB"/>
    <w:rsid w:val="0021223E"/>
    <w:rsid w:val="00213028"/>
    <w:rsid w:val="00213BC1"/>
    <w:rsid w:val="00214059"/>
    <w:rsid w:val="0021445F"/>
    <w:rsid w:val="00214AB8"/>
    <w:rsid w:val="00214CBE"/>
    <w:rsid w:val="00220D4F"/>
    <w:rsid w:val="002213C4"/>
    <w:rsid w:val="002223C6"/>
    <w:rsid w:val="00222CF8"/>
    <w:rsid w:val="00224CAC"/>
    <w:rsid w:val="00225D7E"/>
    <w:rsid w:val="002267A6"/>
    <w:rsid w:val="00226E03"/>
    <w:rsid w:val="00234C2E"/>
    <w:rsid w:val="00234FD8"/>
    <w:rsid w:val="002359DD"/>
    <w:rsid w:val="00235E2D"/>
    <w:rsid w:val="002363AB"/>
    <w:rsid w:val="00237431"/>
    <w:rsid w:val="00237F82"/>
    <w:rsid w:val="0024088C"/>
    <w:rsid w:val="00241AD9"/>
    <w:rsid w:val="0024282D"/>
    <w:rsid w:val="002438C1"/>
    <w:rsid w:val="0024539C"/>
    <w:rsid w:val="002456B8"/>
    <w:rsid w:val="00247688"/>
    <w:rsid w:val="00250808"/>
    <w:rsid w:val="002521E0"/>
    <w:rsid w:val="0025238D"/>
    <w:rsid w:val="00253913"/>
    <w:rsid w:val="00254D09"/>
    <w:rsid w:val="0025604D"/>
    <w:rsid w:val="00260B92"/>
    <w:rsid w:val="00262E00"/>
    <w:rsid w:val="00263D25"/>
    <w:rsid w:val="00267435"/>
    <w:rsid w:val="0027074E"/>
    <w:rsid w:val="0027120E"/>
    <w:rsid w:val="00273FCE"/>
    <w:rsid w:val="00274EEF"/>
    <w:rsid w:val="00274EF5"/>
    <w:rsid w:val="00275C00"/>
    <w:rsid w:val="00276FC5"/>
    <w:rsid w:val="002779DF"/>
    <w:rsid w:val="00277DFC"/>
    <w:rsid w:val="00281CB8"/>
    <w:rsid w:val="00283033"/>
    <w:rsid w:val="002860D6"/>
    <w:rsid w:val="00286558"/>
    <w:rsid w:val="00286693"/>
    <w:rsid w:val="00286DAD"/>
    <w:rsid w:val="00287827"/>
    <w:rsid w:val="0029094F"/>
    <w:rsid w:val="00290B08"/>
    <w:rsid w:val="002915B7"/>
    <w:rsid w:val="0029182E"/>
    <w:rsid w:val="00291A97"/>
    <w:rsid w:val="002924C9"/>
    <w:rsid w:val="0029336C"/>
    <w:rsid w:val="00293A84"/>
    <w:rsid w:val="00293F34"/>
    <w:rsid w:val="00293FE7"/>
    <w:rsid w:val="0029482B"/>
    <w:rsid w:val="00294F58"/>
    <w:rsid w:val="00296BC1"/>
    <w:rsid w:val="0029755E"/>
    <w:rsid w:val="002A01CC"/>
    <w:rsid w:val="002A07C4"/>
    <w:rsid w:val="002A18B2"/>
    <w:rsid w:val="002A2C5C"/>
    <w:rsid w:val="002A300E"/>
    <w:rsid w:val="002A477A"/>
    <w:rsid w:val="002A5DF6"/>
    <w:rsid w:val="002A7AB1"/>
    <w:rsid w:val="002B0DB0"/>
    <w:rsid w:val="002B0FEA"/>
    <w:rsid w:val="002B586E"/>
    <w:rsid w:val="002B7280"/>
    <w:rsid w:val="002B77B7"/>
    <w:rsid w:val="002C0094"/>
    <w:rsid w:val="002C055B"/>
    <w:rsid w:val="002C0AC4"/>
    <w:rsid w:val="002C1181"/>
    <w:rsid w:val="002C238E"/>
    <w:rsid w:val="002C2F22"/>
    <w:rsid w:val="002C3142"/>
    <w:rsid w:val="002C3883"/>
    <w:rsid w:val="002C5E07"/>
    <w:rsid w:val="002C6DF5"/>
    <w:rsid w:val="002C7158"/>
    <w:rsid w:val="002D0126"/>
    <w:rsid w:val="002D029B"/>
    <w:rsid w:val="002D1059"/>
    <w:rsid w:val="002D1F5E"/>
    <w:rsid w:val="002D3267"/>
    <w:rsid w:val="002D4428"/>
    <w:rsid w:val="002D4B09"/>
    <w:rsid w:val="002D4D8F"/>
    <w:rsid w:val="002D5532"/>
    <w:rsid w:val="002D583B"/>
    <w:rsid w:val="002D6350"/>
    <w:rsid w:val="002D66DF"/>
    <w:rsid w:val="002D699B"/>
    <w:rsid w:val="002D7CB1"/>
    <w:rsid w:val="002E00A2"/>
    <w:rsid w:val="002E09F2"/>
    <w:rsid w:val="002E2359"/>
    <w:rsid w:val="002E3897"/>
    <w:rsid w:val="002E4D1E"/>
    <w:rsid w:val="002E5DBB"/>
    <w:rsid w:val="002E6052"/>
    <w:rsid w:val="002E6275"/>
    <w:rsid w:val="002E6E7C"/>
    <w:rsid w:val="002E6EA3"/>
    <w:rsid w:val="002E733E"/>
    <w:rsid w:val="002E7A39"/>
    <w:rsid w:val="002F1428"/>
    <w:rsid w:val="002F17E5"/>
    <w:rsid w:val="002F1819"/>
    <w:rsid w:val="002F2A78"/>
    <w:rsid w:val="002F2C4A"/>
    <w:rsid w:val="002F3337"/>
    <w:rsid w:val="002F4C23"/>
    <w:rsid w:val="002F636B"/>
    <w:rsid w:val="0030207E"/>
    <w:rsid w:val="00302DCE"/>
    <w:rsid w:val="00303E1E"/>
    <w:rsid w:val="00305E6E"/>
    <w:rsid w:val="003114CB"/>
    <w:rsid w:val="0031212C"/>
    <w:rsid w:val="00314B29"/>
    <w:rsid w:val="00317047"/>
    <w:rsid w:val="00322A92"/>
    <w:rsid w:val="0032484C"/>
    <w:rsid w:val="0032594E"/>
    <w:rsid w:val="00325DB3"/>
    <w:rsid w:val="00326800"/>
    <w:rsid w:val="00326992"/>
    <w:rsid w:val="00326D96"/>
    <w:rsid w:val="00330F03"/>
    <w:rsid w:val="00331C09"/>
    <w:rsid w:val="00333894"/>
    <w:rsid w:val="00333984"/>
    <w:rsid w:val="00334D09"/>
    <w:rsid w:val="00334DD5"/>
    <w:rsid w:val="003363B0"/>
    <w:rsid w:val="00336EA8"/>
    <w:rsid w:val="00337A0F"/>
    <w:rsid w:val="00340891"/>
    <w:rsid w:val="00341E41"/>
    <w:rsid w:val="00341E66"/>
    <w:rsid w:val="00342414"/>
    <w:rsid w:val="00343176"/>
    <w:rsid w:val="00353DC7"/>
    <w:rsid w:val="00353FC3"/>
    <w:rsid w:val="003549BD"/>
    <w:rsid w:val="00355E1F"/>
    <w:rsid w:val="003610B8"/>
    <w:rsid w:val="003626F5"/>
    <w:rsid w:val="00363AF8"/>
    <w:rsid w:val="00363DBC"/>
    <w:rsid w:val="0036496E"/>
    <w:rsid w:val="00367FE2"/>
    <w:rsid w:val="00370C64"/>
    <w:rsid w:val="0037151F"/>
    <w:rsid w:val="003730CA"/>
    <w:rsid w:val="00373F33"/>
    <w:rsid w:val="00375681"/>
    <w:rsid w:val="00377264"/>
    <w:rsid w:val="0037749D"/>
    <w:rsid w:val="00380B76"/>
    <w:rsid w:val="00381F09"/>
    <w:rsid w:val="00382470"/>
    <w:rsid w:val="00383071"/>
    <w:rsid w:val="00383D65"/>
    <w:rsid w:val="00384907"/>
    <w:rsid w:val="00384A3F"/>
    <w:rsid w:val="003861FF"/>
    <w:rsid w:val="0038742E"/>
    <w:rsid w:val="0039075E"/>
    <w:rsid w:val="00390917"/>
    <w:rsid w:val="003943E9"/>
    <w:rsid w:val="00394416"/>
    <w:rsid w:val="00395301"/>
    <w:rsid w:val="003958C6"/>
    <w:rsid w:val="003A0292"/>
    <w:rsid w:val="003A1423"/>
    <w:rsid w:val="003A1841"/>
    <w:rsid w:val="003A2CB0"/>
    <w:rsid w:val="003A34C3"/>
    <w:rsid w:val="003A4770"/>
    <w:rsid w:val="003A4832"/>
    <w:rsid w:val="003A4A0D"/>
    <w:rsid w:val="003A6AD9"/>
    <w:rsid w:val="003A70A9"/>
    <w:rsid w:val="003A7DA0"/>
    <w:rsid w:val="003B0425"/>
    <w:rsid w:val="003B1D2E"/>
    <w:rsid w:val="003B1E36"/>
    <w:rsid w:val="003B1E85"/>
    <w:rsid w:val="003B4752"/>
    <w:rsid w:val="003B47D7"/>
    <w:rsid w:val="003B5977"/>
    <w:rsid w:val="003B692A"/>
    <w:rsid w:val="003C109F"/>
    <w:rsid w:val="003C1C14"/>
    <w:rsid w:val="003C3484"/>
    <w:rsid w:val="003C360F"/>
    <w:rsid w:val="003C365E"/>
    <w:rsid w:val="003C3BBD"/>
    <w:rsid w:val="003C5049"/>
    <w:rsid w:val="003C66B6"/>
    <w:rsid w:val="003D1550"/>
    <w:rsid w:val="003D3354"/>
    <w:rsid w:val="003D3605"/>
    <w:rsid w:val="003D3751"/>
    <w:rsid w:val="003D3772"/>
    <w:rsid w:val="003D3EE1"/>
    <w:rsid w:val="003D58DB"/>
    <w:rsid w:val="003D740D"/>
    <w:rsid w:val="003D7FF1"/>
    <w:rsid w:val="003E00BD"/>
    <w:rsid w:val="003E0C2B"/>
    <w:rsid w:val="003E1917"/>
    <w:rsid w:val="003E31F5"/>
    <w:rsid w:val="003E5489"/>
    <w:rsid w:val="003E7824"/>
    <w:rsid w:val="003F0BD0"/>
    <w:rsid w:val="003F1BAF"/>
    <w:rsid w:val="003F21E2"/>
    <w:rsid w:val="003F2E69"/>
    <w:rsid w:val="003F42F7"/>
    <w:rsid w:val="003F5A48"/>
    <w:rsid w:val="003F5D79"/>
    <w:rsid w:val="003F6266"/>
    <w:rsid w:val="003F62D3"/>
    <w:rsid w:val="003F6DC2"/>
    <w:rsid w:val="003F72AD"/>
    <w:rsid w:val="004006F4"/>
    <w:rsid w:val="00402137"/>
    <w:rsid w:val="0040295D"/>
    <w:rsid w:val="00402FEF"/>
    <w:rsid w:val="00403A4D"/>
    <w:rsid w:val="0040453D"/>
    <w:rsid w:val="00407A39"/>
    <w:rsid w:val="00411B58"/>
    <w:rsid w:val="00412489"/>
    <w:rsid w:val="00413B38"/>
    <w:rsid w:val="00414755"/>
    <w:rsid w:val="0041631D"/>
    <w:rsid w:val="00416842"/>
    <w:rsid w:val="0042078E"/>
    <w:rsid w:val="004222A5"/>
    <w:rsid w:val="00423230"/>
    <w:rsid w:val="00426F45"/>
    <w:rsid w:val="004275C0"/>
    <w:rsid w:val="00427832"/>
    <w:rsid w:val="00430538"/>
    <w:rsid w:val="00430B25"/>
    <w:rsid w:val="0043148C"/>
    <w:rsid w:val="00431EFF"/>
    <w:rsid w:val="00432138"/>
    <w:rsid w:val="0043249F"/>
    <w:rsid w:val="00433171"/>
    <w:rsid w:val="004364C3"/>
    <w:rsid w:val="00436927"/>
    <w:rsid w:val="00441F63"/>
    <w:rsid w:val="0044280C"/>
    <w:rsid w:val="00442ACB"/>
    <w:rsid w:val="00442CB2"/>
    <w:rsid w:val="004440C0"/>
    <w:rsid w:val="00444941"/>
    <w:rsid w:val="00444A48"/>
    <w:rsid w:val="00444ECE"/>
    <w:rsid w:val="0044543C"/>
    <w:rsid w:val="00445816"/>
    <w:rsid w:val="00447D5A"/>
    <w:rsid w:val="004504C8"/>
    <w:rsid w:val="00450CA3"/>
    <w:rsid w:val="00450E3A"/>
    <w:rsid w:val="004527C8"/>
    <w:rsid w:val="00454B5D"/>
    <w:rsid w:val="00455C82"/>
    <w:rsid w:val="00456162"/>
    <w:rsid w:val="004562B1"/>
    <w:rsid w:val="00456E54"/>
    <w:rsid w:val="0046221E"/>
    <w:rsid w:val="00465367"/>
    <w:rsid w:val="00465EFB"/>
    <w:rsid w:val="004664D9"/>
    <w:rsid w:val="00466E83"/>
    <w:rsid w:val="00467C0B"/>
    <w:rsid w:val="00471041"/>
    <w:rsid w:val="00471DD3"/>
    <w:rsid w:val="00472263"/>
    <w:rsid w:val="00472A29"/>
    <w:rsid w:val="00474C32"/>
    <w:rsid w:val="00476907"/>
    <w:rsid w:val="0047693E"/>
    <w:rsid w:val="004769E7"/>
    <w:rsid w:val="004779D3"/>
    <w:rsid w:val="00480E8E"/>
    <w:rsid w:val="0048138B"/>
    <w:rsid w:val="00481AF7"/>
    <w:rsid w:val="00483ABA"/>
    <w:rsid w:val="00483FED"/>
    <w:rsid w:val="00484C1F"/>
    <w:rsid w:val="00484D55"/>
    <w:rsid w:val="0048583E"/>
    <w:rsid w:val="00485C0E"/>
    <w:rsid w:val="004871F5"/>
    <w:rsid w:val="00487C6A"/>
    <w:rsid w:val="00490757"/>
    <w:rsid w:val="00490A9E"/>
    <w:rsid w:val="00490E6C"/>
    <w:rsid w:val="00492CBB"/>
    <w:rsid w:val="0049583D"/>
    <w:rsid w:val="004960D0"/>
    <w:rsid w:val="00496AE0"/>
    <w:rsid w:val="004A160F"/>
    <w:rsid w:val="004A2796"/>
    <w:rsid w:val="004A38BC"/>
    <w:rsid w:val="004A55CC"/>
    <w:rsid w:val="004A5BA3"/>
    <w:rsid w:val="004A6ABE"/>
    <w:rsid w:val="004A6C2C"/>
    <w:rsid w:val="004B0B82"/>
    <w:rsid w:val="004B193E"/>
    <w:rsid w:val="004B1F87"/>
    <w:rsid w:val="004B21E1"/>
    <w:rsid w:val="004B23EB"/>
    <w:rsid w:val="004B3F10"/>
    <w:rsid w:val="004B77DE"/>
    <w:rsid w:val="004C0A0B"/>
    <w:rsid w:val="004C0BF3"/>
    <w:rsid w:val="004C2A27"/>
    <w:rsid w:val="004C2DAA"/>
    <w:rsid w:val="004C3E88"/>
    <w:rsid w:val="004C5627"/>
    <w:rsid w:val="004C5703"/>
    <w:rsid w:val="004C5C44"/>
    <w:rsid w:val="004C6452"/>
    <w:rsid w:val="004D1D21"/>
    <w:rsid w:val="004D1E68"/>
    <w:rsid w:val="004D6EA0"/>
    <w:rsid w:val="004D6F2F"/>
    <w:rsid w:val="004E0292"/>
    <w:rsid w:val="004E0E03"/>
    <w:rsid w:val="004E106A"/>
    <w:rsid w:val="004E14F0"/>
    <w:rsid w:val="004E1B83"/>
    <w:rsid w:val="004E39C3"/>
    <w:rsid w:val="004E3FA6"/>
    <w:rsid w:val="004E722A"/>
    <w:rsid w:val="004E772C"/>
    <w:rsid w:val="004F1ACC"/>
    <w:rsid w:val="004F51E3"/>
    <w:rsid w:val="004F7361"/>
    <w:rsid w:val="004F77D7"/>
    <w:rsid w:val="00500AB0"/>
    <w:rsid w:val="005021B0"/>
    <w:rsid w:val="005026E7"/>
    <w:rsid w:val="005037E6"/>
    <w:rsid w:val="00504D7F"/>
    <w:rsid w:val="00504FD2"/>
    <w:rsid w:val="0050533E"/>
    <w:rsid w:val="0050624B"/>
    <w:rsid w:val="00506E3B"/>
    <w:rsid w:val="00506FF8"/>
    <w:rsid w:val="0050723C"/>
    <w:rsid w:val="00507B60"/>
    <w:rsid w:val="005131AB"/>
    <w:rsid w:val="005132DE"/>
    <w:rsid w:val="0051350D"/>
    <w:rsid w:val="00513D76"/>
    <w:rsid w:val="00515221"/>
    <w:rsid w:val="00515EE7"/>
    <w:rsid w:val="00516DB4"/>
    <w:rsid w:val="0052091A"/>
    <w:rsid w:val="00521604"/>
    <w:rsid w:val="00522400"/>
    <w:rsid w:val="00522700"/>
    <w:rsid w:val="00523F63"/>
    <w:rsid w:val="00525AC6"/>
    <w:rsid w:val="00525B3E"/>
    <w:rsid w:val="00526E8B"/>
    <w:rsid w:val="005275F6"/>
    <w:rsid w:val="00534E94"/>
    <w:rsid w:val="00534EB2"/>
    <w:rsid w:val="00535272"/>
    <w:rsid w:val="005377EE"/>
    <w:rsid w:val="00540063"/>
    <w:rsid w:val="005413B6"/>
    <w:rsid w:val="005420D5"/>
    <w:rsid w:val="00542146"/>
    <w:rsid w:val="00542AB0"/>
    <w:rsid w:val="00542E50"/>
    <w:rsid w:val="0054300D"/>
    <w:rsid w:val="00543243"/>
    <w:rsid w:val="00543892"/>
    <w:rsid w:val="00543D01"/>
    <w:rsid w:val="00544D05"/>
    <w:rsid w:val="00546455"/>
    <w:rsid w:val="00547245"/>
    <w:rsid w:val="00547443"/>
    <w:rsid w:val="005476F7"/>
    <w:rsid w:val="00547CE8"/>
    <w:rsid w:val="005500F8"/>
    <w:rsid w:val="00551863"/>
    <w:rsid w:val="00551A07"/>
    <w:rsid w:val="0055274B"/>
    <w:rsid w:val="00554EDB"/>
    <w:rsid w:val="00556A67"/>
    <w:rsid w:val="005578A3"/>
    <w:rsid w:val="00560E1F"/>
    <w:rsid w:val="00564656"/>
    <w:rsid w:val="00565655"/>
    <w:rsid w:val="00570A56"/>
    <w:rsid w:val="00570EE2"/>
    <w:rsid w:val="005713A5"/>
    <w:rsid w:val="0057274A"/>
    <w:rsid w:val="00574E3B"/>
    <w:rsid w:val="00575120"/>
    <w:rsid w:val="00575E20"/>
    <w:rsid w:val="005760C4"/>
    <w:rsid w:val="00576466"/>
    <w:rsid w:val="00576834"/>
    <w:rsid w:val="0058293F"/>
    <w:rsid w:val="00583DB1"/>
    <w:rsid w:val="00584AC0"/>
    <w:rsid w:val="00585E27"/>
    <w:rsid w:val="005877DD"/>
    <w:rsid w:val="00591EE9"/>
    <w:rsid w:val="00592E6B"/>
    <w:rsid w:val="00593903"/>
    <w:rsid w:val="005943DF"/>
    <w:rsid w:val="0059449E"/>
    <w:rsid w:val="00594DF8"/>
    <w:rsid w:val="0059597D"/>
    <w:rsid w:val="00596435"/>
    <w:rsid w:val="0059668A"/>
    <w:rsid w:val="005969CC"/>
    <w:rsid w:val="00596C67"/>
    <w:rsid w:val="00596FA7"/>
    <w:rsid w:val="005A09B1"/>
    <w:rsid w:val="005A1DF3"/>
    <w:rsid w:val="005A2764"/>
    <w:rsid w:val="005A4BBA"/>
    <w:rsid w:val="005A57A3"/>
    <w:rsid w:val="005A5B21"/>
    <w:rsid w:val="005A5B5E"/>
    <w:rsid w:val="005A695E"/>
    <w:rsid w:val="005B0671"/>
    <w:rsid w:val="005B076B"/>
    <w:rsid w:val="005B19F9"/>
    <w:rsid w:val="005B1CE5"/>
    <w:rsid w:val="005B1DC8"/>
    <w:rsid w:val="005B2419"/>
    <w:rsid w:val="005B26BD"/>
    <w:rsid w:val="005B275B"/>
    <w:rsid w:val="005B39E4"/>
    <w:rsid w:val="005B3F50"/>
    <w:rsid w:val="005B404C"/>
    <w:rsid w:val="005B42F8"/>
    <w:rsid w:val="005B4473"/>
    <w:rsid w:val="005B4EC3"/>
    <w:rsid w:val="005B503D"/>
    <w:rsid w:val="005B5690"/>
    <w:rsid w:val="005B5C30"/>
    <w:rsid w:val="005B6013"/>
    <w:rsid w:val="005B6624"/>
    <w:rsid w:val="005B7886"/>
    <w:rsid w:val="005C067C"/>
    <w:rsid w:val="005C1B4A"/>
    <w:rsid w:val="005C4C36"/>
    <w:rsid w:val="005C5727"/>
    <w:rsid w:val="005C5AC0"/>
    <w:rsid w:val="005C5D3E"/>
    <w:rsid w:val="005C6EC8"/>
    <w:rsid w:val="005D0255"/>
    <w:rsid w:val="005D2DDD"/>
    <w:rsid w:val="005D4485"/>
    <w:rsid w:val="005D4AD1"/>
    <w:rsid w:val="005D76B1"/>
    <w:rsid w:val="005D7DB3"/>
    <w:rsid w:val="005E0097"/>
    <w:rsid w:val="005E11EF"/>
    <w:rsid w:val="005E19F9"/>
    <w:rsid w:val="005E1A41"/>
    <w:rsid w:val="005E2BDD"/>
    <w:rsid w:val="005E31AF"/>
    <w:rsid w:val="005E31C4"/>
    <w:rsid w:val="005E37CB"/>
    <w:rsid w:val="005E40C4"/>
    <w:rsid w:val="005E4591"/>
    <w:rsid w:val="005E4665"/>
    <w:rsid w:val="005E468E"/>
    <w:rsid w:val="005E4D7A"/>
    <w:rsid w:val="005E7356"/>
    <w:rsid w:val="005E736C"/>
    <w:rsid w:val="005F0F81"/>
    <w:rsid w:val="005F11DF"/>
    <w:rsid w:val="005F2539"/>
    <w:rsid w:val="005F26D3"/>
    <w:rsid w:val="005F2D14"/>
    <w:rsid w:val="005F4933"/>
    <w:rsid w:val="005F5898"/>
    <w:rsid w:val="005F695B"/>
    <w:rsid w:val="006001E3"/>
    <w:rsid w:val="00600C31"/>
    <w:rsid w:val="00601AC1"/>
    <w:rsid w:val="00601D97"/>
    <w:rsid w:val="006022E2"/>
    <w:rsid w:val="00606272"/>
    <w:rsid w:val="0060708C"/>
    <w:rsid w:val="006074B0"/>
    <w:rsid w:val="006076D3"/>
    <w:rsid w:val="00610EB7"/>
    <w:rsid w:val="00611EDB"/>
    <w:rsid w:val="006128B4"/>
    <w:rsid w:val="00613B94"/>
    <w:rsid w:val="00614687"/>
    <w:rsid w:val="00614741"/>
    <w:rsid w:val="00614AC1"/>
    <w:rsid w:val="00615BBE"/>
    <w:rsid w:val="00616B50"/>
    <w:rsid w:val="00617813"/>
    <w:rsid w:val="0062112F"/>
    <w:rsid w:val="006211C4"/>
    <w:rsid w:val="006223FE"/>
    <w:rsid w:val="00622491"/>
    <w:rsid w:val="00622B82"/>
    <w:rsid w:val="00623500"/>
    <w:rsid w:val="00623508"/>
    <w:rsid w:val="00623B9D"/>
    <w:rsid w:val="00624582"/>
    <w:rsid w:val="006247FB"/>
    <w:rsid w:val="006251CC"/>
    <w:rsid w:val="006262CD"/>
    <w:rsid w:val="00630054"/>
    <w:rsid w:val="006309F7"/>
    <w:rsid w:val="006316D2"/>
    <w:rsid w:val="006331E0"/>
    <w:rsid w:val="0063331D"/>
    <w:rsid w:val="00634773"/>
    <w:rsid w:val="00636B60"/>
    <w:rsid w:val="00637344"/>
    <w:rsid w:val="006408E7"/>
    <w:rsid w:val="00642186"/>
    <w:rsid w:val="00642237"/>
    <w:rsid w:val="0064372E"/>
    <w:rsid w:val="006449C0"/>
    <w:rsid w:val="00644E37"/>
    <w:rsid w:val="00652252"/>
    <w:rsid w:val="006541F0"/>
    <w:rsid w:val="0065473C"/>
    <w:rsid w:val="00654BBE"/>
    <w:rsid w:val="00654EAB"/>
    <w:rsid w:val="00656ACF"/>
    <w:rsid w:val="00660E66"/>
    <w:rsid w:val="00660EC6"/>
    <w:rsid w:val="00661BD9"/>
    <w:rsid w:val="00662BF5"/>
    <w:rsid w:val="00662D21"/>
    <w:rsid w:val="00663089"/>
    <w:rsid w:val="00663638"/>
    <w:rsid w:val="00666DFE"/>
    <w:rsid w:val="00666FF2"/>
    <w:rsid w:val="00670E1D"/>
    <w:rsid w:val="006711BF"/>
    <w:rsid w:val="00674B61"/>
    <w:rsid w:val="00675526"/>
    <w:rsid w:val="00677064"/>
    <w:rsid w:val="00677DC2"/>
    <w:rsid w:val="00680C7B"/>
    <w:rsid w:val="0068384D"/>
    <w:rsid w:val="00684D36"/>
    <w:rsid w:val="00685E79"/>
    <w:rsid w:val="006862D3"/>
    <w:rsid w:val="006902DA"/>
    <w:rsid w:val="00691DCC"/>
    <w:rsid w:val="006A044B"/>
    <w:rsid w:val="006A0BDD"/>
    <w:rsid w:val="006A2534"/>
    <w:rsid w:val="006A25BA"/>
    <w:rsid w:val="006A267C"/>
    <w:rsid w:val="006A2696"/>
    <w:rsid w:val="006A278D"/>
    <w:rsid w:val="006A373C"/>
    <w:rsid w:val="006A3CA8"/>
    <w:rsid w:val="006A40E9"/>
    <w:rsid w:val="006A5244"/>
    <w:rsid w:val="006A6624"/>
    <w:rsid w:val="006A784E"/>
    <w:rsid w:val="006B16BD"/>
    <w:rsid w:val="006B194F"/>
    <w:rsid w:val="006B24EE"/>
    <w:rsid w:val="006B2BEA"/>
    <w:rsid w:val="006B327D"/>
    <w:rsid w:val="006B331F"/>
    <w:rsid w:val="006B36D6"/>
    <w:rsid w:val="006B3C97"/>
    <w:rsid w:val="006B3F46"/>
    <w:rsid w:val="006B4ECC"/>
    <w:rsid w:val="006B5267"/>
    <w:rsid w:val="006B56E8"/>
    <w:rsid w:val="006B591E"/>
    <w:rsid w:val="006B59B8"/>
    <w:rsid w:val="006B75B4"/>
    <w:rsid w:val="006B75E8"/>
    <w:rsid w:val="006C027C"/>
    <w:rsid w:val="006C0F20"/>
    <w:rsid w:val="006C169B"/>
    <w:rsid w:val="006C2C2C"/>
    <w:rsid w:val="006C347D"/>
    <w:rsid w:val="006C3EDA"/>
    <w:rsid w:val="006C456B"/>
    <w:rsid w:val="006C5A43"/>
    <w:rsid w:val="006C7425"/>
    <w:rsid w:val="006D0BBE"/>
    <w:rsid w:val="006D0D4D"/>
    <w:rsid w:val="006D3CB1"/>
    <w:rsid w:val="006D4A01"/>
    <w:rsid w:val="006D7E30"/>
    <w:rsid w:val="006E40BD"/>
    <w:rsid w:val="006E4B30"/>
    <w:rsid w:val="006E4C6A"/>
    <w:rsid w:val="006E4DCA"/>
    <w:rsid w:val="006E6487"/>
    <w:rsid w:val="006E72C6"/>
    <w:rsid w:val="006F094C"/>
    <w:rsid w:val="006F1180"/>
    <w:rsid w:val="006F11D5"/>
    <w:rsid w:val="006F38BE"/>
    <w:rsid w:val="006F41A4"/>
    <w:rsid w:val="006F4ABB"/>
    <w:rsid w:val="006F517A"/>
    <w:rsid w:val="006F55CF"/>
    <w:rsid w:val="006F6190"/>
    <w:rsid w:val="006F7A05"/>
    <w:rsid w:val="00703076"/>
    <w:rsid w:val="00703C90"/>
    <w:rsid w:val="00703F75"/>
    <w:rsid w:val="007048FC"/>
    <w:rsid w:val="00705384"/>
    <w:rsid w:val="007064FD"/>
    <w:rsid w:val="00706B31"/>
    <w:rsid w:val="0070781A"/>
    <w:rsid w:val="00707BFD"/>
    <w:rsid w:val="00707CAA"/>
    <w:rsid w:val="007126D5"/>
    <w:rsid w:val="00713674"/>
    <w:rsid w:val="007143CA"/>
    <w:rsid w:val="0071442A"/>
    <w:rsid w:val="00714F38"/>
    <w:rsid w:val="0071558A"/>
    <w:rsid w:val="00715807"/>
    <w:rsid w:val="0071591C"/>
    <w:rsid w:val="00716B6C"/>
    <w:rsid w:val="00717310"/>
    <w:rsid w:val="0071772C"/>
    <w:rsid w:val="0072293F"/>
    <w:rsid w:val="00723824"/>
    <w:rsid w:val="007243FF"/>
    <w:rsid w:val="0072483F"/>
    <w:rsid w:val="00724B79"/>
    <w:rsid w:val="00724CD4"/>
    <w:rsid w:val="007258B3"/>
    <w:rsid w:val="00725ADB"/>
    <w:rsid w:val="00726510"/>
    <w:rsid w:val="00727AD7"/>
    <w:rsid w:val="007304C7"/>
    <w:rsid w:val="007309EF"/>
    <w:rsid w:val="007325E2"/>
    <w:rsid w:val="00732C18"/>
    <w:rsid w:val="0073364F"/>
    <w:rsid w:val="007343F4"/>
    <w:rsid w:val="0073564F"/>
    <w:rsid w:val="007358CE"/>
    <w:rsid w:val="007359C8"/>
    <w:rsid w:val="00736433"/>
    <w:rsid w:val="0074034B"/>
    <w:rsid w:val="007403C6"/>
    <w:rsid w:val="007409A9"/>
    <w:rsid w:val="007413D5"/>
    <w:rsid w:val="00742ABB"/>
    <w:rsid w:val="007432A3"/>
    <w:rsid w:val="007442A9"/>
    <w:rsid w:val="00747E91"/>
    <w:rsid w:val="007503E2"/>
    <w:rsid w:val="00750DCC"/>
    <w:rsid w:val="00751AD3"/>
    <w:rsid w:val="007532C2"/>
    <w:rsid w:val="00753E4A"/>
    <w:rsid w:val="00754D7B"/>
    <w:rsid w:val="00755AB5"/>
    <w:rsid w:val="00755AEE"/>
    <w:rsid w:val="00757096"/>
    <w:rsid w:val="0075711A"/>
    <w:rsid w:val="00757240"/>
    <w:rsid w:val="00757D9D"/>
    <w:rsid w:val="00757FDD"/>
    <w:rsid w:val="007605EB"/>
    <w:rsid w:val="0076063C"/>
    <w:rsid w:val="00760A23"/>
    <w:rsid w:val="0076182D"/>
    <w:rsid w:val="007619EF"/>
    <w:rsid w:val="00761DED"/>
    <w:rsid w:val="007621BB"/>
    <w:rsid w:val="0076235B"/>
    <w:rsid w:val="007641EC"/>
    <w:rsid w:val="007667BD"/>
    <w:rsid w:val="0076758C"/>
    <w:rsid w:val="00770DE4"/>
    <w:rsid w:val="007714B1"/>
    <w:rsid w:val="00774945"/>
    <w:rsid w:val="007749D6"/>
    <w:rsid w:val="007754A5"/>
    <w:rsid w:val="00775D88"/>
    <w:rsid w:val="007760A6"/>
    <w:rsid w:val="00776CEE"/>
    <w:rsid w:val="00777268"/>
    <w:rsid w:val="00777E6E"/>
    <w:rsid w:val="00780ED9"/>
    <w:rsid w:val="00781799"/>
    <w:rsid w:val="00782F1F"/>
    <w:rsid w:val="0078361A"/>
    <w:rsid w:val="00783A1D"/>
    <w:rsid w:val="00784975"/>
    <w:rsid w:val="00784DD9"/>
    <w:rsid w:val="0078599B"/>
    <w:rsid w:val="007865C3"/>
    <w:rsid w:val="00786D45"/>
    <w:rsid w:val="00787C6F"/>
    <w:rsid w:val="007901C1"/>
    <w:rsid w:val="007919A9"/>
    <w:rsid w:val="00792982"/>
    <w:rsid w:val="007945D3"/>
    <w:rsid w:val="0079564A"/>
    <w:rsid w:val="007A0547"/>
    <w:rsid w:val="007A1171"/>
    <w:rsid w:val="007A2B92"/>
    <w:rsid w:val="007A478D"/>
    <w:rsid w:val="007A5C41"/>
    <w:rsid w:val="007A5EB9"/>
    <w:rsid w:val="007A7798"/>
    <w:rsid w:val="007B0777"/>
    <w:rsid w:val="007B24DB"/>
    <w:rsid w:val="007B35AF"/>
    <w:rsid w:val="007B4B6F"/>
    <w:rsid w:val="007B61D1"/>
    <w:rsid w:val="007B69FA"/>
    <w:rsid w:val="007B752B"/>
    <w:rsid w:val="007C0D11"/>
    <w:rsid w:val="007C1C7C"/>
    <w:rsid w:val="007C278A"/>
    <w:rsid w:val="007C3772"/>
    <w:rsid w:val="007C3CC2"/>
    <w:rsid w:val="007C609D"/>
    <w:rsid w:val="007C64B2"/>
    <w:rsid w:val="007D0511"/>
    <w:rsid w:val="007D0BF8"/>
    <w:rsid w:val="007D2CA1"/>
    <w:rsid w:val="007D32A9"/>
    <w:rsid w:val="007D6802"/>
    <w:rsid w:val="007E0A2A"/>
    <w:rsid w:val="007E1028"/>
    <w:rsid w:val="007E1083"/>
    <w:rsid w:val="007E207B"/>
    <w:rsid w:val="007E3C71"/>
    <w:rsid w:val="007E62C4"/>
    <w:rsid w:val="007F275D"/>
    <w:rsid w:val="007F4D8C"/>
    <w:rsid w:val="007F56C8"/>
    <w:rsid w:val="007F60A4"/>
    <w:rsid w:val="007F724D"/>
    <w:rsid w:val="007F7A48"/>
    <w:rsid w:val="00800604"/>
    <w:rsid w:val="00802231"/>
    <w:rsid w:val="0080235A"/>
    <w:rsid w:val="00802F84"/>
    <w:rsid w:val="008061EB"/>
    <w:rsid w:val="00807ADF"/>
    <w:rsid w:val="00807C0F"/>
    <w:rsid w:val="00811A12"/>
    <w:rsid w:val="008124B9"/>
    <w:rsid w:val="008135F1"/>
    <w:rsid w:val="0081361B"/>
    <w:rsid w:val="00814859"/>
    <w:rsid w:val="0081502A"/>
    <w:rsid w:val="0081552B"/>
    <w:rsid w:val="00815A5A"/>
    <w:rsid w:val="0081657A"/>
    <w:rsid w:val="008174A3"/>
    <w:rsid w:val="00822354"/>
    <w:rsid w:val="00822DD4"/>
    <w:rsid w:val="008237DB"/>
    <w:rsid w:val="008250A2"/>
    <w:rsid w:val="008252AE"/>
    <w:rsid w:val="008259AF"/>
    <w:rsid w:val="00825CDE"/>
    <w:rsid w:val="00830DC8"/>
    <w:rsid w:val="00831B95"/>
    <w:rsid w:val="00832D55"/>
    <w:rsid w:val="00833917"/>
    <w:rsid w:val="00834750"/>
    <w:rsid w:val="00835678"/>
    <w:rsid w:val="008408C3"/>
    <w:rsid w:val="00843550"/>
    <w:rsid w:val="00843DA7"/>
    <w:rsid w:val="00843EC6"/>
    <w:rsid w:val="0084425E"/>
    <w:rsid w:val="00850476"/>
    <w:rsid w:val="00851409"/>
    <w:rsid w:val="00851E95"/>
    <w:rsid w:val="00852500"/>
    <w:rsid w:val="00853DEF"/>
    <w:rsid w:val="00854D96"/>
    <w:rsid w:val="00856302"/>
    <w:rsid w:val="00857AEB"/>
    <w:rsid w:val="00860B75"/>
    <w:rsid w:val="00860CE4"/>
    <w:rsid w:val="0086125F"/>
    <w:rsid w:val="00862322"/>
    <w:rsid w:val="0086431C"/>
    <w:rsid w:val="00864695"/>
    <w:rsid w:val="00864E26"/>
    <w:rsid w:val="00866C91"/>
    <w:rsid w:val="00866CEF"/>
    <w:rsid w:val="00871541"/>
    <w:rsid w:val="00872C9F"/>
    <w:rsid w:val="0087374E"/>
    <w:rsid w:val="00876314"/>
    <w:rsid w:val="008801F3"/>
    <w:rsid w:val="00882631"/>
    <w:rsid w:val="008829D6"/>
    <w:rsid w:val="00884124"/>
    <w:rsid w:val="00885196"/>
    <w:rsid w:val="0088564C"/>
    <w:rsid w:val="00886461"/>
    <w:rsid w:val="0088666D"/>
    <w:rsid w:val="00886AF2"/>
    <w:rsid w:val="00886BDC"/>
    <w:rsid w:val="00891D2B"/>
    <w:rsid w:val="00892518"/>
    <w:rsid w:val="008930D6"/>
    <w:rsid w:val="00893507"/>
    <w:rsid w:val="00893959"/>
    <w:rsid w:val="00893A2B"/>
    <w:rsid w:val="008956C5"/>
    <w:rsid w:val="00895A14"/>
    <w:rsid w:val="00896DD5"/>
    <w:rsid w:val="008A0286"/>
    <w:rsid w:val="008A11D5"/>
    <w:rsid w:val="008A1A56"/>
    <w:rsid w:val="008A391F"/>
    <w:rsid w:val="008A5282"/>
    <w:rsid w:val="008A5ED9"/>
    <w:rsid w:val="008A60C1"/>
    <w:rsid w:val="008A6649"/>
    <w:rsid w:val="008B352F"/>
    <w:rsid w:val="008B4525"/>
    <w:rsid w:val="008B4879"/>
    <w:rsid w:val="008B5BB6"/>
    <w:rsid w:val="008B61C7"/>
    <w:rsid w:val="008C3AEF"/>
    <w:rsid w:val="008C48B8"/>
    <w:rsid w:val="008C7277"/>
    <w:rsid w:val="008D024B"/>
    <w:rsid w:val="008D0C49"/>
    <w:rsid w:val="008D143D"/>
    <w:rsid w:val="008D1982"/>
    <w:rsid w:val="008D1C89"/>
    <w:rsid w:val="008D2234"/>
    <w:rsid w:val="008D23A7"/>
    <w:rsid w:val="008D28AB"/>
    <w:rsid w:val="008D5BBF"/>
    <w:rsid w:val="008D5CCC"/>
    <w:rsid w:val="008D607A"/>
    <w:rsid w:val="008D6FD2"/>
    <w:rsid w:val="008E205A"/>
    <w:rsid w:val="008E2FCF"/>
    <w:rsid w:val="008E3339"/>
    <w:rsid w:val="008E3C0C"/>
    <w:rsid w:val="008E420C"/>
    <w:rsid w:val="008E6763"/>
    <w:rsid w:val="008E7A46"/>
    <w:rsid w:val="008F2EB4"/>
    <w:rsid w:val="008F37FB"/>
    <w:rsid w:val="008F42A4"/>
    <w:rsid w:val="008F5BDA"/>
    <w:rsid w:val="008F6204"/>
    <w:rsid w:val="00902074"/>
    <w:rsid w:val="00902938"/>
    <w:rsid w:val="00902F89"/>
    <w:rsid w:val="009033D8"/>
    <w:rsid w:val="00904415"/>
    <w:rsid w:val="00904524"/>
    <w:rsid w:val="0090735F"/>
    <w:rsid w:val="00912464"/>
    <w:rsid w:val="00912A5F"/>
    <w:rsid w:val="00912CF6"/>
    <w:rsid w:val="00913110"/>
    <w:rsid w:val="00913998"/>
    <w:rsid w:val="009140A6"/>
    <w:rsid w:val="009140DD"/>
    <w:rsid w:val="00914645"/>
    <w:rsid w:val="00915AFB"/>
    <w:rsid w:val="00915B6F"/>
    <w:rsid w:val="0092037B"/>
    <w:rsid w:val="00921223"/>
    <w:rsid w:val="0092167B"/>
    <w:rsid w:val="00921C1C"/>
    <w:rsid w:val="00921F23"/>
    <w:rsid w:val="00923C76"/>
    <w:rsid w:val="00924AB1"/>
    <w:rsid w:val="00924D2E"/>
    <w:rsid w:val="00925BF3"/>
    <w:rsid w:val="00926468"/>
    <w:rsid w:val="0093035D"/>
    <w:rsid w:val="00930831"/>
    <w:rsid w:val="0093092D"/>
    <w:rsid w:val="00931123"/>
    <w:rsid w:val="00932741"/>
    <w:rsid w:val="00933E03"/>
    <w:rsid w:val="00934750"/>
    <w:rsid w:val="009348D3"/>
    <w:rsid w:val="00935EED"/>
    <w:rsid w:val="009370A3"/>
    <w:rsid w:val="00937CE0"/>
    <w:rsid w:val="00941147"/>
    <w:rsid w:val="0094150A"/>
    <w:rsid w:val="009419F6"/>
    <w:rsid w:val="00941CD3"/>
    <w:rsid w:val="009451AC"/>
    <w:rsid w:val="00945EFB"/>
    <w:rsid w:val="00947018"/>
    <w:rsid w:val="009476F5"/>
    <w:rsid w:val="009477A5"/>
    <w:rsid w:val="0095008D"/>
    <w:rsid w:val="009520ED"/>
    <w:rsid w:val="00952618"/>
    <w:rsid w:val="00952746"/>
    <w:rsid w:val="00952B43"/>
    <w:rsid w:val="00953354"/>
    <w:rsid w:val="0095365E"/>
    <w:rsid w:val="0095374B"/>
    <w:rsid w:val="00955926"/>
    <w:rsid w:val="00956843"/>
    <w:rsid w:val="00956C5B"/>
    <w:rsid w:val="00956EF4"/>
    <w:rsid w:val="009605B0"/>
    <w:rsid w:val="00960C56"/>
    <w:rsid w:val="00961180"/>
    <w:rsid w:val="0096174C"/>
    <w:rsid w:val="00961B15"/>
    <w:rsid w:val="009629F6"/>
    <w:rsid w:val="00962B70"/>
    <w:rsid w:val="00962BD6"/>
    <w:rsid w:val="00963344"/>
    <w:rsid w:val="009637F1"/>
    <w:rsid w:val="00965F95"/>
    <w:rsid w:val="00966759"/>
    <w:rsid w:val="00966D8E"/>
    <w:rsid w:val="00971278"/>
    <w:rsid w:val="00973DB1"/>
    <w:rsid w:val="00973E4B"/>
    <w:rsid w:val="00973FC8"/>
    <w:rsid w:val="00974BBB"/>
    <w:rsid w:val="00974CDF"/>
    <w:rsid w:val="009751AA"/>
    <w:rsid w:val="009768C8"/>
    <w:rsid w:val="00977BF5"/>
    <w:rsid w:val="009802BD"/>
    <w:rsid w:val="009803AD"/>
    <w:rsid w:val="00981BDC"/>
    <w:rsid w:val="00983CC4"/>
    <w:rsid w:val="00984BDE"/>
    <w:rsid w:val="00990375"/>
    <w:rsid w:val="00990566"/>
    <w:rsid w:val="009947F6"/>
    <w:rsid w:val="00994A97"/>
    <w:rsid w:val="00995CBA"/>
    <w:rsid w:val="00997E00"/>
    <w:rsid w:val="009A011B"/>
    <w:rsid w:val="009A0457"/>
    <w:rsid w:val="009A1337"/>
    <w:rsid w:val="009A41DF"/>
    <w:rsid w:val="009A4D57"/>
    <w:rsid w:val="009A4F72"/>
    <w:rsid w:val="009A5F48"/>
    <w:rsid w:val="009A67F9"/>
    <w:rsid w:val="009A7F10"/>
    <w:rsid w:val="009B0181"/>
    <w:rsid w:val="009B0361"/>
    <w:rsid w:val="009B1B24"/>
    <w:rsid w:val="009B1B5D"/>
    <w:rsid w:val="009B1FAC"/>
    <w:rsid w:val="009B2CD8"/>
    <w:rsid w:val="009B2F68"/>
    <w:rsid w:val="009B34FE"/>
    <w:rsid w:val="009B3B8C"/>
    <w:rsid w:val="009B3ECC"/>
    <w:rsid w:val="009B4AFA"/>
    <w:rsid w:val="009B5338"/>
    <w:rsid w:val="009B765F"/>
    <w:rsid w:val="009B7F09"/>
    <w:rsid w:val="009C00D3"/>
    <w:rsid w:val="009C08A9"/>
    <w:rsid w:val="009C166A"/>
    <w:rsid w:val="009C22AD"/>
    <w:rsid w:val="009C3071"/>
    <w:rsid w:val="009C3A97"/>
    <w:rsid w:val="009C4310"/>
    <w:rsid w:val="009C5ACB"/>
    <w:rsid w:val="009C5D48"/>
    <w:rsid w:val="009C6F90"/>
    <w:rsid w:val="009D051A"/>
    <w:rsid w:val="009D0C1A"/>
    <w:rsid w:val="009D0D7C"/>
    <w:rsid w:val="009D0FA9"/>
    <w:rsid w:val="009D12EC"/>
    <w:rsid w:val="009D2488"/>
    <w:rsid w:val="009D47D9"/>
    <w:rsid w:val="009D4959"/>
    <w:rsid w:val="009D576E"/>
    <w:rsid w:val="009D60A9"/>
    <w:rsid w:val="009D6AB7"/>
    <w:rsid w:val="009D6E78"/>
    <w:rsid w:val="009E0467"/>
    <w:rsid w:val="009E0FFD"/>
    <w:rsid w:val="009E1F95"/>
    <w:rsid w:val="009E2982"/>
    <w:rsid w:val="009E2D80"/>
    <w:rsid w:val="009E2EFF"/>
    <w:rsid w:val="009E3703"/>
    <w:rsid w:val="009E5EB1"/>
    <w:rsid w:val="009F005B"/>
    <w:rsid w:val="009F0587"/>
    <w:rsid w:val="009F11F5"/>
    <w:rsid w:val="009F595F"/>
    <w:rsid w:val="00A004CE"/>
    <w:rsid w:val="00A01687"/>
    <w:rsid w:val="00A01FC2"/>
    <w:rsid w:val="00A02743"/>
    <w:rsid w:val="00A048D2"/>
    <w:rsid w:val="00A05511"/>
    <w:rsid w:val="00A0640E"/>
    <w:rsid w:val="00A064FA"/>
    <w:rsid w:val="00A06703"/>
    <w:rsid w:val="00A105F7"/>
    <w:rsid w:val="00A106C3"/>
    <w:rsid w:val="00A119D7"/>
    <w:rsid w:val="00A13AE7"/>
    <w:rsid w:val="00A13B65"/>
    <w:rsid w:val="00A14560"/>
    <w:rsid w:val="00A14FD9"/>
    <w:rsid w:val="00A16598"/>
    <w:rsid w:val="00A176FB"/>
    <w:rsid w:val="00A17812"/>
    <w:rsid w:val="00A206D3"/>
    <w:rsid w:val="00A20EDB"/>
    <w:rsid w:val="00A217DA"/>
    <w:rsid w:val="00A22580"/>
    <w:rsid w:val="00A25922"/>
    <w:rsid w:val="00A25CB9"/>
    <w:rsid w:val="00A323FE"/>
    <w:rsid w:val="00A35572"/>
    <w:rsid w:val="00A3642E"/>
    <w:rsid w:val="00A37643"/>
    <w:rsid w:val="00A408B5"/>
    <w:rsid w:val="00A41B38"/>
    <w:rsid w:val="00A41F25"/>
    <w:rsid w:val="00A4316F"/>
    <w:rsid w:val="00A4338D"/>
    <w:rsid w:val="00A43499"/>
    <w:rsid w:val="00A43631"/>
    <w:rsid w:val="00A44038"/>
    <w:rsid w:val="00A44F2B"/>
    <w:rsid w:val="00A45002"/>
    <w:rsid w:val="00A47B9F"/>
    <w:rsid w:val="00A47DC1"/>
    <w:rsid w:val="00A47DEF"/>
    <w:rsid w:val="00A51845"/>
    <w:rsid w:val="00A5224F"/>
    <w:rsid w:val="00A53170"/>
    <w:rsid w:val="00A53A37"/>
    <w:rsid w:val="00A54DDA"/>
    <w:rsid w:val="00A55623"/>
    <w:rsid w:val="00A5570B"/>
    <w:rsid w:val="00A55E2F"/>
    <w:rsid w:val="00A562ED"/>
    <w:rsid w:val="00A578A7"/>
    <w:rsid w:val="00A57BD7"/>
    <w:rsid w:val="00A57E41"/>
    <w:rsid w:val="00A60F43"/>
    <w:rsid w:val="00A62B07"/>
    <w:rsid w:val="00A62CC6"/>
    <w:rsid w:val="00A62D3E"/>
    <w:rsid w:val="00A63BB0"/>
    <w:rsid w:val="00A65099"/>
    <w:rsid w:val="00A65E95"/>
    <w:rsid w:val="00A6631E"/>
    <w:rsid w:val="00A66429"/>
    <w:rsid w:val="00A6684C"/>
    <w:rsid w:val="00A673D4"/>
    <w:rsid w:val="00A67A10"/>
    <w:rsid w:val="00A67A7E"/>
    <w:rsid w:val="00A67BC2"/>
    <w:rsid w:val="00A7081E"/>
    <w:rsid w:val="00A723C3"/>
    <w:rsid w:val="00A729AC"/>
    <w:rsid w:val="00A72C5C"/>
    <w:rsid w:val="00A7406E"/>
    <w:rsid w:val="00A74977"/>
    <w:rsid w:val="00A74CAF"/>
    <w:rsid w:val="00A74EA1"/>
    <w:rsid w:val="00A755CA"/>
    <w:rsid w:val="00A76209"/>
    <w:rsid w:val="00A83E1D"/>
    <w:rsid w:val="00A8439D"/>
    <w:rsid w:val="00A849D1"/>
    <w:rsid w:val="00A84DCA"/>
    <w:rsid w:val="00A85548"/>
    <w:rsid w:val="00A86E8C"/>
    <w:rsid w:val="00A8790B"/>
    <w:rsid w:val="00A87F55"/>
    <w:rsid w:val="00A90C10"/>
    <w:rsid w:val="00A90E57"/>
    <w:rsid w:val="00A91BE7"/>
    <w:rsid w:val="00A93034"/>
    <w:rsid w:val="00A94947"/>
    <w:rsid w:val="00A96FBF"/>
    <w:rsid w:val="00AA0607"/>
    <w:rsid w:val="00AA0C98"/>
    <w:rsid w:val="00AA2038"/>
    <w:rsid w:val="00AA2268"/>
    <w:rsid w:val="00AA2720"/>
    <w:rsid w:val="00AA3955"/>
    <w:rsid w:val="00AA3D25"/>
    <w:rsid w:val="00AA48B4"/>
    <w:rsid w:val="00AA4BC0"/>
    <w:rsid w:val="00AA5287"/>
    <w:rsid w:val="00AA5963"/>
    <w:rsid w:val="00AA5E31"/>
    <w:rsid w:val="00AA6295"/>
    <w:rsid w:val="00AA6D1B"/>
    <w:rsid w:val="00AB004A"/>
    <w:rsid w:val="00AB03DE"/>
    <w:rsid w:val="00AB174E"/>
    <w:rsid w:val="00AB3388"/>
    <w:rsid w:val="00AB52EA"/>
    <w:rsid w:val="00AB5763"/>
    <w:rsid w:val="00AC1211"/>
    <w:rsid w:val="00AC140D"/>
    <w:rsid w:val="00AC38A5"/>
    <w:rsid w:val="00AC4545"/>
    <w:rsid w:val="00AC5118"/>
    <w:rsid w:val="00AC52F1"/>
    <w:rsid w:val="00AC56EE"/>
    <w:rsid w:val="00AC5B64"/>
    <w:rsid w:val="00AC6409"/>
    <w:rsid w:val="00AC70D2"/>
    <w:rsid w:val="00AC73AC"/>
    <w:rsid w:val="00AC7553"/>
    <w:rsid w:val="00AC7B84"/>
    <w:rsid w:val="00AC7BC1"/>
    <w:rsid w:val="00AD043E"/>
    <w:rsid w:val="00AD105A"/>
    <w:rsid w:val="00AD10E0"/>
    <w:rsid w:val="00AD32F8"/>
    <w:rsid w:val="00AD3F47"/>
    <w:rsid w:val="00AD4236"/>
    <w:rsid w:val="00AD571D"/>
    <w:rsid w:val="00AD5FE0"/>
    <w:rsid w:val="00AD70D5"/>
    <w:rsid w:val="00AD74C7"/>
    <w:rsid w:val="00AE01A8"/>
    <w:rsid w:val="00AE1E97"/>
    <w:rsid w:val="00AE20EE"/>
    <w:rsid w:val="00AE52A2"/>
    <w:rsid w:val="00AE5C98"/>
    <w:rsid w:val="00AE72EC"/>
    <w:rsid w:val="00AF0564"/>
    <w:rsid w:val="00AF0D80"/>
    <w:rsid w:val="00AF4D0E"/>
    <w:rsid w:val="00AF5F26"/>
    <w:rsid w:val="00AF7858"/>
    <w:rsid w:val="00B052ED"/>
    <w:rsid w:val="00B05EE4"/>
    <w:rsid w:val="00B06CBD"/>
    <w:rsid w:val="00B0773B"/>
    <w:rsid w:val="00B100C6"/>
    <w:rsid w:val="00B113A4"/>
    <w:rsid w:val="00B11C39"/>
    <w:rsid w:val="00B1227C"/>
    <w:rsid w:val="00B1240D"/>
    <w:rsid w:val="00B12617"/>
    <w:rsid w:val="00B13BBE"/>
    <w:rsid w:val="00B14DE8"/>
    <w:rsid w:val="00B1626F"/>
    <w:rsid w:val="00B17909"/>
    <w:rsid w:val="00B17A4E"/>
    <w:rsid w:val="00B207A9"/>
    <w:rsid w:val="00B21490"/>
    <w:rsid w:val="00B221F7"/>
    <w:rsid w:val="00B23423"/>
    <w:rsid w:val="00B235B8"/>
    <w:rsid w:val="00B2407D"/>
    <w:rsid w:val="00B27B13"/>
    <w:rsid w:val="00B305B6"/>
    <w:rsid w:val="00B3267B"/>
    <w:rsid w:val="00B33A83"/>
    <w:rsid w:val="00B353E6"/>
    <w:rsid w:val="00B379F9"/>
    <w:rsid w:val="00B41721"/>
    <w:rsid w:val="00B42FC2"/>
    <w:rsid w:val="00B43567"/>
    <w:rsid w:val="00B4488D"/>
    <w:rsid w:val="00B44943"/>
    <w:rsid w:val="00B44C61"/>
    <w:rsid w:val="00B454A5"/>
    <w:rsid w:val="00B45DB4"/>
    <w:rsid w:val="00B460B5"/>
    <w:rsid w:val="00B46646"/>
    <w:rsid w:val="00B47C29"/>
    <w:rsid w:val="00B47D2D"/>
    <w:rsid w:val="00B50280"/>
    <w:rsid w:val="00B508F7"/>
    <w:rsid w:val="00B52A8E"/>
    <w:rsid w:val="00B52AC1"/>
    <w:rsid w:val="00B52CC8"/>
    <w:rsid w:val="00B541B8"/>
    <w:rsid w:val="00B54D93"/>
    <w:rsid w:val="00B554C9"/>
    <w:rsid w:val="00B57649"/>
    <w:rsid w:val="00B57863"/>
    <w:rsid w:val="00B579EB"/>
    <w:rsid w:val="00B57E82"/>
    <w:rsid w:val="00B60DA5"/>
    <w:rsid w:val="00B60ED2"/>
    <w:rsid w:val="00B61417"/>
    <w:rsid w:val="00B61A27"/>
    <w:rsid w:val="00B62E39"/>
    <w:rsid w:val="00B6354B"/>
    <w:rsid w:val="00B63DC0"/>
    <w:rsid w:val="00B6458C"/>
    <w:rsid w:val="00B65FED"/>
    <w:rsid w:val="00B664E4"/>
    <w:rsid w:val="00B67FD1"/>
    <w:rsid w:val="00B71562"/>
    <w:rsid w:val="00B71A88"/>
    <w:rsid w:val="00B72785"/>
    <w:rsid w:val="00B729B2"/>
    <w:rsid w:val="00B72C99"/>
    <w:rsid w:val="00B74051"/>
    <w:rsid w:val="00B75BBE"/>
    <w:rsid w:val="00B76288"/>
    <w:rsid w:val="00B768C3"/>
    <w:rsid w:val="00B769C2"/>
    <w:rsid w:val="00B77302"/>
    <w:rsid w:val="00B77666"/>
    <w:rsid w:val="00B8290B"/>
    <w:rsid w:val="00B830E9"/>
    <w:rsid w:val="00B8369D"/>
    <w:rsid w:val="00B84086"/>
    <w:rsid w:val="00B840B1"/>
    <w:rsid w:val="00B843B1"/>
    <w:rsid w:val="00B90DAD"/>
    <w:rsid w:val="00B92483"/>
    <w:rsid w:val="00B92E64"/>
    <w:rsid w:val="00B930AE"/>
    <w:rsid w:val="00B94351"/>
    <w:rsid w:val="00B95AED"/>
    <w:rsid w:val="00B95D3B"/>
    <w:rsid w:val="00B962F7"/>
    <w:rsid w:val="00BA0F85"/>
    <w:rsid w:val="00BA2203"/>
    <w:rsid w:val="00BA281A"/>
    <w:rsid w:val="00BA34EF"/>
    <w:rsid w:val="00BA3A62"/>
    <w:rsid w:val="00BA4554"/>
    <w:rsid w:val="00BA4BF4"/>
    <w:rsid w:val="00BA56A6"/>
    <w:rsid w:val="00BA5B3D"/>
    <w:rsid w:val="00BA7BC8"/>
    <w:rsid w:val="00BA7C01"/>
    <w:rsid w:val="00BB1480"/>
    <w:rsid w:val="00BB1966"/>
    <w:rsid w:val="00BB1FA7"/>
    <w:rsid w:val="00BB2880"/>
    <w:rsid w:val="00BB4F52"/>
    <w:rsid w:val="00BB541A"/>
    <w:rsid w:val="00BB599B"/>
    <w:rsid w:val="00BC3EC2"/>
    <w:rsid w:val="00BC495D"/>
    <w:rsid w:val="00BC596B"/>
    <w:rsid w:val="00BC5B1D"/>
    <w:rsid w:val="00BC5B3F"/>
    <w:rsid w:val="00BC5C31"/>
    <w:rsid w:val="00BC6028"/>
    <w:rsid w:val="00BC606C"/>
    <w:rsid w:val="00BC6F7B"/>
    <w:rsid w:val="00BC72CC"/>
    <w:rsid w:val="00BD3196"/>
    <w:rsid w:val="00BD45E9"/>
    <w:rsid w:val="00BD5093"/>
    <w:rsid w:val="00BD5C97"/>
    <w:rsid w:val="00BD7924"/>
    <w:rsid w:val="00BD7F1C"/>
    <w:rsid w:val="00BE0D89"/>
    <w:rsid w:val="00BE5F4F"/>
    <w:rsid w:val="00BE6E60"/>
    <w:rsid w:val="00BE6E69"/>
    <w:rsid w:val="00BE7AFC"/>
    <w:rsid w:val="00BE7EC0"/>
    <w:rsid w:val="00BF0E94"/>
    <w:rsid w:val="00BF1765"/>
    <w:rsid w:val="00BF1AA0"/>
    <w:rsid w:val="00BF263E"/>
    <w:rsid w:val="00BF272D"/>
    <w:rsid w:val="00BF27FC"/>
    <w:rsid w:val="00BF2D2F"/>
    <w:rsid w:val="00BF2FC1"/>
    <w:rsid w:val="00BF50A1"/>
    <w:rsid w:val="00BF5B75"/>
    <w:rsid w:val="00BF6746"/>
    <w:rsid w:val="00C01F48"/>
    <w:rsid w:val="00C02374"/>
    <w:rsid w:val="00C0272B"/>
    <w:rsid w:val="00C02CC4"/>
    <w:rsid w:val="00C02F6B"/>
    <w:rsid w:val="00C035B2"/>
    <w:rsid w:val="00C0367D"/>
    <w:rsid w:val="00C04B3D"/>
    <w:rsid w:val="00C06725"/>
    <w:rsid w:val="00C067FE"/>
    <w:rsid w:val="00C06F88"/>
    <w:rsid w:val="00C1017F"/>
    <w:rsid w:val="00C12EF8"/>
    <w:rsid w:val="00C12F12"/>
    <w:rsid w:val="00C15951"/>
    <w:rsid w:val="00C15E9D"/>
    <w:rsid w:val="00C16542"/>
    <w:rsid w:val="00C17721"/>
    <w:rsid w:val="00C2005E"/>
    <w:rsid w:val="00C20709"/>
    <w:rsid w:val="00C208E6"/>
    <w:rsid w:val="00C217C2"/>
    <w:rsid w:val="00C21F63"/>
    <w:rsid w:val="00C23414"/>
    <w:rsid w:val="00C23F2D"/>
    <w:rsid w:val="00C25688"/>
    <w:rsid w:val="00C25F81"/>
    <w:rsid w:val="00C277CC"/>
    <w:rsid w:val="00C30F01"/>
    <w:rsid w:val="00C3165B"/>
    <w:rsid w:val="00C331BC"/>
    <w:rsid w:val="00C35A55"/>
    <w:rsid w:val="00C361CC"/>
    <w:rsid w:val="00C37526"/>
    <w:rsid w:val="00C4298B"/>
    <w:rsid w:val="00C445F5"/>
    <w:rsid w:val="00C45629"/>
    <w:rsid w:val="00C46293"/>
    <w:rsid w:val="00C46746"/>
    <w:rsid w:val="00C46F94"/>
    <w:rsid w:val="00C47253"/>
    <w:rsid w:val="00C50912"/>
    <w:rsid w:val="00C510D4"/>
    <w:rsid w:val="00C52B84"/>
    <w:rsid w:val="00C53013"/>
    <w:rsid w:val="00C5503A"/>
    <w:rsid w:val="00C57BA9"/>
    <w:rsid w:val="00C57E27"/>
    <w:rsid w:val="00C57F5C"/>
    <w:rsid w:val="00C6111E"/>
    <w:rsid w:val="00C61CD5"/>
    <w:rsid w:val="00C67D98"/>
    <w:rsid w:val="00C708DB"/>
    <w:rsid w:val="00C7358F"/>
    <w:rsid w:val="00C74262"/>
    <w:rsid w:val="00C75DC7"/>
    <w:rsid w:val="00C75FFB"/>
    <w:rsid w:val="00C80285"/>
    <w:rsid w:val="00C81EE8"/>
    <w:rsid w:val="00C83196"/>
    <w:rsid w:val="00C83392"/>
    <w:rsid w:val="00C83FB7"/>
    <w:rsid w:val="00C84706"/>
    <w:rsid w:val="00C87956"/>
    <w:rsid w:val="00C900D8"/>
    <w:rsid w:val="00C902E1"/>
    <w:rsid w:val="00C9052F"/>
    <w:rsid w:val="00C924E8"/>
    <w:rsid w:val="00C92E90"/>
    <w:rsid w:val="00C9316D"/>
    <w:rsid w:val="00C94F63"/>
    <w:rsid w:val="00C963EB"/>
    <w:rsid w:val="00C97695"/>
    <w:rsid w:val="00C97D67"/>
    <w:rsid w:val="00CA0BD6"/>
    <w:rsid w:val="00CA154C"/>
    <w:rsid w:val="00CA4273"/>
    <w:rsid w:val="00CA4BF4"/>
    <w:rsid w:val="00CA505F"/>
    <w:rsid w:val="00CA5FDE"/>
    <w:rsid w:val="00CA60B5"/>
    <w:rsid w:val="00CA7BC1"/>
    <w:rsid w:val="00CA7E2D"/>
    <w:rsid w:val="00CB0B91"/>
    <w:rsid w:val="00CB16D7"/>
    <w:rsid w:val="00CB1A49"/>
    <w:rsid w:val="00CB1DAC"/>
    <w:rsid w:val="00CB4B79"/>
    <w:rsid w:val="00CB5B29"/>
    <w:rsid w:val="00CB7350"/>
    <w:rsid w:val="00CC02F1"/>
    <w:rsid w:val="00CC070E"/>
    <w:rsid w:val="00CC0739"/>
    <w:rsid w:val="00CC1A90"/>
    <w:rsid w:val="00CC2567"/>
    <w:rsid w:val="00CC37DF"/>
    <w:rsid w:val="00CC39DA"/>
    <w:rsid w:val="00CC57CC"/>
    <w:rsid w:val="00CC6AC1"/>
    <w:rsid w:val="00CC6BB3"/>
    <w:rsid w:val="00CD0775"/>
    <w:rsid w:val="00CD2073"/>
    <w:rsid w:val="00CD2163"/>
    <w:rsid w:val="00CD237E"/>
    <w:rsid w:val="00CD43D8"/>
    <w:rsid w:val="00CD587F"/>
    <w:rsid w:val="00CD58D5"/>
    <w:rsid w:val="00CD5B5B"/>
    <w:rsid w:val="00CE0FAB"/>
    <w:rsid w:val="00CE3B66"/>
    <w:rsid w:val="00CE68D0"/>
    <w:rsid w:val="00CF043A"/>
    <w:rsid w:val="00CF1C90"/>
    <w:rsid w:val="00CF1EFF"/>
    <w:rsid w:val="00CF1F75"/>
    <w:rsid w:val="00CF225B"/>
    <w:rsid w:val="00CF2CCE"/>
    <w:rsid w:val="00CF30D6"/>
    <w:rsid w:val="00CF6253"/>
    <w:rsid w:val="00D00293"/>
    <w:rsid w:val="00D004E8"/>
    <w:rsid w:val="00D00609"/>
    <w:rsid w:val="00D00E32"/>
    <w:rsid w:val="00D01974"/>
    <w:rsid w:val="00D01E5A"/>
    <w:rsid w:val="00D02758"/>
    <w:rsid w:val="00D02D37"/>
    <w:rsid w:val="00D03A09"/>
    <w:rsid w:val="00D04598"/>
    <w:rsid w:val="00D0727C"/>
    <w:rsid w:val="00D07EF6"/>
    <w:rsid w:val="00D109F7"/>
    <w:rsid w:val="00D11B54"/>
    <w:rsid w:val="00D1255A"/>
    <w:rsid w:val="00D144E4"/>
    <w:rsid w:val="00D1466A"/>
    <w:rsid w:val="00D15402"/>
    <w:rsid w:val="00D15C9B"/>
    <w:rsid w:val="00D1600D"/>
    <w:rsid w:val="00D17355"/>
    <w:rsid w:val="00D17DC0"/>
    <w:rsid w:val="00D17FF4"/>
    <w:rsid w:val="00D20205"/>
    <w:rsid w:val="00D211C0"/>
    <w:rsid w:val="00D21BA2"/>
    <w:rsid w:val="00D2283D"/>
    <w:rsid w:val="00D23135"/>
    <w:rsid w:val="00D24115"/>
    <w:rsid w:val="00D25F44"/>
    <w:rsid w:val="00D26D3D"/>
    <w:rsid w:val="00D3027B"/>
    <w:rsid w:val="00D30621"/>
    <w:rsid w:val="00D311C4"/>
    <w:rsid w:val="00D3139B"/>
    <w:rsid w:val="00D354B0"/>
    <w:rsid w:val="00D35FC4"/>
    <w:rsid w:val="00D36284"/>
    <w:rsid w:val="00D369DE"/>
    <w:rsid w:val="00D36C61"/>
    <w:rsid w:val="00D40629"/>
    <w:rsid w:val="00D41C45"/>
    <w:rsid w:val="00D42CB0"/>
    <w:rsid w:val="00D43198"/>
    <w:rsid w:val="00D431D9"/>
    <w:rsid w:val="00D43B9A"/>
    <w:rsid w:val="00D43F7D"/>
    <w:rsid w:val="00D4449D"/>
    <w:rsid w:val="00D44E27"/>
    <w:rsid w:val="00D45257"/>
    <w:rsid w:val="00D470E4"/>
    <w:rsid w:val="00D51067"/>
    <w:rsid w:val="00D52729"/>
    <w:rsid w:val="00D534A3"/>
    <w:rsid w:val="00D53C81"/>
    <w:rsid w:val="00D54EBB"/>
    <w:rsid w:val="00D5506A"/>
    <w:rsid w:val="00D55780"/>
    <w:rsid w:val="00D5657D"/>
    <w:rsid w:val="00D56D6D"/>
    <w:rsid w:val="00D57500"/>
    <w:rsid w:val="00D60227"/>
    <w:rsid w:val="00D60726"/>
    <w:rsid w:val="00D63358"/>
    <w:rsid w:val="00D641C1"/>
    <w:rsid w:val="00D64466"/>
    <w:rsid w:val="00D675AA"/>
    <w:rsid w:val="00D70265"/>
    <w:rsid w:val="00D70BC1"/>
    <w:rsid w:val="00D70D63"/>
    <w:rsid w:val="00D71540"/>
    <w:rsid w:val="00D74375"/>
    <w:rsid w:val="00D74D12"/>
    <w:rsid w:val="00D7536D"/>
    <w:rsid w:val="00D7627F"/>
    <w:rsid w:val="00D7638C"/>
    <w:rsid w:val="00D777B5"/>
    <w:rsid w:val="00D800A0"/>
    <w:rsid w:val="00D802A6"/>
    <w:rsid w:val="00D81326"/>
    <w:rsid w:val="00D81798"/>
    <w:rsid w:val="00D822AC"/>
    <w:rsid w:val="00D832BD"/>
    <w:rsid w:val="00D83437"/>
    <w:rsid w:val="00D84641"/>
    <w:rsid w:val="00D846AE"/>
    <w:rsid w:val="00D86578"/>
    <w:rsid w:val="00D91B35"/>
    <w:rsid w:val="00D92C4A"/>
    <w:rsid w:val="00D95CBE"/>
    <w:rsid w:val="00D95EA7"/>
    <w:rsid w:val="00D95F54"/>
    <w:rsid w:val="00D960C6"/>
    <w:rsid w:val="00D9654C"/>
    <w:rsid w:val="00D96A99"/>
    <w:rsid w:val="00D976AD"/>
    <w:rsid w:val="00D97EAA"/>
    <w:rsid w:val="00D97F29"/>
    <w:rsid w:val="00DA083F"/>
    <w:rsid w:val="00DA1B76"/>
    <w:rsid w:val="00DA5337"/>
    <w:rsid w:val="00DB06DF"/>
    <w:rsid w:val="00DB0F37"/>
    <w:rsid w:val="00DB0F6F"/>
    <w:rsid w:val="00DB1460"/>
    <w:rsid w:val="00DB2293"/>
    <w:rsid w:val="00DB3E2C"/>
    <w:rsid w:val="00DB473D"/>
    <w:rsid w:val="00DB5180"/>
    <w:rsid w:val="00DB568D"/>
    <w:rsid w:val="00DB6AF7"/>
    <w:rsid w:val="00DB6E74"/>
    <w:rsid w:val="00DB7F6D"/>
    <w:rsid w:val="00DC0AEC"/>
    <w:rsid w:val="00DC0C21"/>
    <w:rsid w:val="00DC0CA5"/>
    <w:rsid w:val="00DC13D3"/>
    <w:rsid w:val="00DC3BBB"/>
    <w:rsid w:val="00DC588B"/>
    <w:rsid w:val="00DD2483"/>
    <w:rsid w:val="00DD2D0C"/>
    <w:rsid w:val="00DD2E21"/>
    <w:rsid w:val="00DD428C"/>
    <w:rsid w:val="00DD5DFB"/>
    <w:rsid w:val="00DE032C"/>
    <w:rsid w:val="00DE2AE8"/>
    <w:rsid w:val="00DE4872"/>
    <w:rsid w:val="00DE6334"/>
    <w:rsid w:val="00DE6621"/>
    <w:rsid w:val="00DE75E0"/>
    <w:rsid w:val="00DE7905"/>
    <w:rsid w:val="00DF0DA8"/>
    <w:rsid w:val="00DF1B1D"/>
    <w:rsid w:val="00DF20CE"/>
    <w:rsid w:val="00DF22E4"/>
    <w:rsid w:val="00DF3409"/>
    <w:rsid w:val="00DF43D2"/>
    <w:rsid w:val="00DF4628"/>
    <w:rsid w:val="00DF4C42"/>
    <w:rsid w:val="00DF551C"/>
    <w:rsid w:val="00DF792D"/>
    <w:rsid w:val="00E008A7"/>
    <w:rsid w:val="00E00EE9"/>
    <w:rsid w:val="00E0139B"/>
    <w:rsid w:val="00E03930"/>
    <w:rsid w:val="00E0418B"/>
    <w:rsid w:val="00E05795"/>
    <w:rsid w:val="00E065BA"/>
    <w:rsid w:val="00E067F8"/>
    <w:rsid w:val="00E077BC"/>
    <w:rsid w:val="00E12480"/>
    <w:rsid w:val="00E16C05"/>
    <w:rsid w:val="00E17BD6"/>
    <w:rsid w:val="00E245A4"/>
    <w:rsid w:val="00E245C8"/>
    <w:rsid w:val="00E269E1"/>
    <w:rsid w:val="00E26BC2"/>
    <w:rsid w:val="00E27287"/>
    <w:rsid w:val="00E30AB4"/>
    <w:rsid w:val="00E322AF"/>
    <w:rsid w:val="00E330BD"/>
    <w:rsid w:val="00E33E03"/>
    <w:rsid w:val="00E3451C"/>
    <w:rsid w:val="00E3482D"/>
    <w:rsid w:val="00E351FE"/>
    <w:rsid w:val="00E35DA9"/>
    <w:rsid w:val="00E3600A"/>
    <w:rsid w:val="00E360AE"/>
    <w:rsid w:val="00E36562"/>
    <w:rsid w:val="00E36EF6"/>
    <w:rsid w:val="00E41259"/>
    <w:rsid w:val="00E414DE"/>
    <w:rsid w:val="00E41F39"/>
    <w:rsid w:val="00E421EF"/>
    <w:rsid w:val="00E431B2"/>
    <w:rsid w:val="00E43490"/>
    <w:rsid w:val="00E45A3A"/>
    <w:rsid w:val="00E47180"/>
    <w:rsid w:val="00E47BA6"/>
    <w:rsid w:val="00E507A6"/>
    <w:rsid w:val="00E50F60"/>
    <w:rsid w:val="00E52581"/>
    <w:rsid w:val="00E5304C"/>
    <w:rsid w:val="00E5309D"/>
    <w:rsid w:val="00E53CC1"/>
    <w:rsid w:val="00E53E59"/>
    <w:rsid w:val="00E54316"/>
    <w:rsid w:val="00E55A66"/>
    <w:rsid w:val="00E56B5D"/>
    <w:rsid w:val="00E613D5"/>
    <w:rsid w:val="00E619D4"/>
    <w:rsid w:val="00E63548"/>
    <w:rsid w:val="00E6381F"/>
    <w:rsid w:val="00E64235"/>
    <w:rsid w:val="00E6521E"/>
    <w:rsid w:val="00E6556D"/>
    <w:rsid w:val="00E65A1A"/>
    <w:rsid w:val="00E668D3"/>
    <w:rsid w:val="00E66E80"/>
    <w:rsid w:val="00E7335D"/>
    <w:rsid w:val="00E73894"/>
    <w:rsid w:val="00E751EF"/>
    <w:rsid w:val="00E75FFA"/>
    <w:rsid w:val="00E77018"/>
    <w:rsid w:val="00E77AC3"/>
    <w:rsid w:val="00E8044E"/>
    <w:rsid w:val="00E80FBD"/>
    <w:rsid w:val="00E81289"/>
    <w:rsid w:val="00E82F66"/>
    <w:rsid w:val="00E8302D"/>
    <w:rsid w:val="00E83AED"/>
    <w:rsid w:val="00E845D3"/>
    <w:rsid w:val="00E856A6"/>
    <w:rsid w:val="00E86C9F"/>
    <w:rsid w:val="00E86E76"/>
    <w:rsid w:val="00E87299"/>
    <w:rsid w:val="00E90113"/>
    <w:rsid w:val="00E91822"/>
    <w:rsid w:val="00E92F69"/>
    <w:rsid w:val="00E9308C"/>
    <w:rsid w:val="00E94512"/>
    <w:rsid w:val="00E95001"/>
    <w:rsid w:val="00E959CA"/>
    <w:rsid w:val="00E9629E"/>
    <w:rsid w:val="00E972DF"/>
    <w:rsid w:val="00E97727"/>
    <w:rsid w:val="00EA0D80"/>
    <w:rsid w:val="00EA184E"/>
    <w:rsid w:val="00EA1985"/>
    <w:rsid w:val="00EA2832"/>
    <w:rsid w:val="00EA2D87"/>
    <w:rsid w:val="00EA2DE9"/>
    <w:rsid w:val="00EA35A4"/>
    <w:rsid w:val="00EA54B5"/>
    <w:rsid w:val="00EA57C1"/>
    <w:rsid w:val="00EA70B8"/>
    <w:rsid w:val="00EA7682"/>
    <w:rsid w:val="00EA77FF"/>
    <w:rsid w:val="00EA79A4"/>
    <w:rsid w:val="00EB041C"/>
    <w:rsid w:val="00EB174E"/>
    <w:rsid w:val="00EB1EFB"/>
    <w:rsid w:val="00EB2B01"/>
    <w:rsid w:val="00EB38F8"/>
    <w:rsid w:val="00EB3B9D"/>
    <w:rsid w:val="00EB4BF7"/>
    <w:rsid w:val="00EB4C6C"/>
    <w:rsid w:val="00EB5007"/>
    <w:rsid w:val="00EB562E"/>
    <w:rsid w:val="00EB76A8"/>
    <w:rsid w:val="00EC0DF9"/>
    <w:rsid w:val="00EC0F72"/>
    <w:rsid w:val="00EC15FF"/>
    <w:rsid w:val="00EC23E7"/>
    <w:rsid w:val="00EC2FB8"/>
    <w:rsid w:val="00EC332B"/>
    <w:rsid w:val="00EC41C6"/>
    <w:rsid w:val="00EC4973"/>
    <w:rsid w:val="00EC5C96"/>
    <w:rsid w:val="00EC622A"/>
    <w:rsid w:val="00ED2E7B"/>
    <w:rsid w:val="00ED3D95"/>
    <w:rsid w:val="00ED4987"/>
    <w:rsid w:val="00ED4D72"/>
    <w:rsid w:val="00ED56FC"/>
    <w:rsid w:val="00ED6AFF"/>
    <w:rsid w:val="00ED7496"/>
    <w:rsid w:val="00EE05BD"/>
    <w:rsid w:val="00EE15AB"/>
    <w:rsid w:val="00EE18D4"/>
    <w:rsid w:val="00EE1DBD"/>
    <w:rsid w:val="00EE1E59"/>
    <w:rsid w:val="00EE4B2E"/>
    <w:rsid w:val="00EE5B00"/>
    <w:rsid w:val="00EF05E5"/>
    <w:rsid w:val="00EF097E"/>
    <w:rsid w:val="00EF0F08"/>
    <w:rsid w:val="00EF204D"/>
    <w:rsid w:val="00EF3D41"/>
    <w:rsid w:val="00F000EB"/>
    <w:rsid w:val="00F011AD"/>
    <w:rsid w:val="00F0137D"/>
    <w:rsid w:val="00F01AB6"/>
    <w:rsid w:val="00F05B80"/>
    <w:rsid w:val="00F06A9B"/>
    <w:rsid w:val="00F10162"/>
    <w:rsid w:val="00F1057D"/>
    <w:rsid w:val="00F10F27"/>
    <w:rsid w:val="00F11EE2"/>
    <w:rsid w:val="00F141B6"/>
    <w:rsid w:val="00F1428A"/>
    <w:rsid w:val="00F160FA"/>
    <w:rsid w:val="00F169D9"/>
    <w:rsid w:val="00F16ACB"/>
    <w:rsid w:val="00F176D8"/>
    <w:rsid w:val="00F20B4C"/>
    <w:rsid w:val="00F2101D"/>
    <w:rsid w:val="00F21BD5"/>
    <w:rsid w:val="00F2318A"/>
    <w:rsid w:val="00F23AD6"/>
    <w:rsid w:val="00F24A32"/>
    <w:rsid w:val="00F2576C"/>
    <w:rsid w:val="00F2684D"/>
    <w:rsid w:val="00F26BFB"/>
    <w:rsid w:val="00F26C90"/>
    <w:rsid w:val="00F275C7"/>
    <w:rsid w:val="00F30821"/>
    <w:rsid w:val="00F316EE"/>
    <w:rsid w:val="00F32B21"/>
    <w:rsid w:val="00F34170"/>
    <w:rsid w:val="00F344B0"/>
    <w:rsid w:val="00F34D4A"/>
    <w:rsid w:val="00F36F86"/>
    <w:rsid w:val="00F37224"/>
    <w:rsid w:val="00F37577"/>
    <w:rsid w:val="00F42F04"/>
    <w:rsid w:val="00F4521D"/>
    <w:rsid w:val="00F46531"/>
    <w:rsid w:val="00F5086A"/>
    <w:rsid w:val="00F5106B"/>
    <w:rsid w:val="00F511D0"/>
    <w:rsid w:val="00F516FB"/>
    <w:rsid w:val="00F51A22"/>
    <w:rsid w:val="00F52486"/>
    <w:rsid w:val="00F52F6B"/>
    <w:rsid w:val="00F53A50"/>
    <w:rsid w:val="00F5552F"/>
    <w:rsid w:val="00F55F0F"/>
    <w:rsid w:val="00F56CDC"/>
    <w:rsid w:val="00F57037"/>
    <w:rsid w:val="00F57ABE"/>
    <w:rsid w:val="00F622D9"/>
    <w:rsid w:val="00F62C3D"/>
    <w:rsid w:val="00F6367D"/>
    <w:rsid w:val="00F650D4"/>
    <w:rsid w:val="00F6540A"/>
    <w:rsid w:val="00F65AA4"/>
    <w:rsid w:val="00F66142"/>
    <w:rsid w:val="00F66909"/>
    <w:rsid w:val="00F6701A"/>
    <w:rsid w:val="00F67051"/>
    <w:rsid w:val="00F67926"/>
    <w:rsid w:val="00F67BB0"/>
    <w:rsid w:val="00F73C77"/>
    <w:rsid w:val="00F73F15"/>
    <w:rsid w:val="00F7499B"/>
    <w:rsid w:val="00F755A6"/>
    <w:rsid w:val="00F80E9E"/>
    <w:rsid w:val="00F81635"/>
    <w:rsid w:val="00F82990"/>
    <w:rsid w:val="00F82D90"/>
    <w:rsid w:val="00F83D52"/>
    <w:rsid w:val="00F8419C"/>
    <w:rsid w:val="00F8581A"/>
    <w:rsid w:val="00F86D50"/>
    <w:rsid w:val="00F8733E"/>
    <w:rsid w:val="00F903B5"/>
    <w:rsid w:val="00F9155D"/>
    <w:rsid w:val="00F92222"/>
    <w:rsid w:val="00F928BF"/>
    <w:rsid w:val="00F93B77"/>
    <w:rsid w:val="00F94595"/>
    <w:rsid w:val="00F96784"/>
    <w:rsid w:val="00FA0830"/>
    <w:rsid w:val="00FA2DB3"/>
    <w:rsid w:val="00FA317C"/>
    <w:rsid w:val="00FA31B8"/>
    <w:rsid w:val="00FA4412"/>
    <w:rsid w:val="00FA4B07"/>
    <w:rsid w:val="00FA7DDD"/>
    <w:rsid w:val="00FB106C"/>
    <w:rsid w:val="00FB1317"/>
    <w:rsid w:val="00FB1A97"/>
    <w:rsid w:val="00FB1F36"/>
    <w:rsid w:val="00FB32A0"/>
    <w:rsid w:val="00FB393E"/>
    <w:rsid w:val="00FB5466"/>
    <w:rsid w:val="00FB5715"/>
    <w:rsid w:val="00FB5726"/>
    <w:rsid w:val="00FB615D"/>
    <w:rsid w:val="00FB7623"/>
    <w:rsid w:val="00FB7E58"/>
    <w:rsid w:val="00FC0A4F"/>
    <w:rsid w:val="00FC0B3F"/>
    <w:rsid w:val="00FC1724"/>
    <w:rsid w:val="00FC1D2F"/>
    <w:rsid w:val="00FC2719"/>
    <w:rsid w:val="00FC36BC"/>
    <w:rsid w:val="00FC42E1"/>
    <w:rsid w:val="00FC4F22"/>
    <w:rsid w:val="00FC53DF"/>
    <w:rsid w:val="00FC7001"/>
    <w:rsid w:val="00FC71FE"/>
    <w:rsid w:val="00FC7270"/>
    <w:rsid w:val="00FD08B9"/>
    <w:rsid w:val="00FD2919"/>
    <w:rsid w:val="00FD29F9"/>
    <w:rsid w:val="00FD2A0E"/>
    <w:rsid w:val="00FD3062"/>
    <w:rsid w:val="00FD4911"/>
    <w:rsid w:val="00FD4DBF"/>
    <w:rsid w:val="00FD60B3"/>
    <w:rsid w:val="00FD637F"/>
    <w:rsid w:val="00FE05A6"/>
    <w:rsid w:val="00FE24E7"/>
    <w:rsid w:val="00FE347B"/>
    <w:rsid w:val="00FE3631"/>
    <w:rsid w:val="00FE6239"/>
    <w:rsid w:val="00FE74D0"/>
    <w:rsid w:val="00FF0C6B"/>
    <w:rsid w:val="00FF2269"/>
    <w:rsid w:val="00FF26A6"/>
    <w:rsid w:val="00FF2E83"/>
    <w:rsid w:val="00FF3B1C"/>
    <w:rsid w:val="00FF4644"/>
    <w:rsid w:val="0452AEFC"/>
    <w:rsid w:val="0BC9F59F"/>
    <w:rsid w:val="19D79A2A"/>
    <w:rsid w:val="1E827EAA"/>
    <w:rsid w:val="1E847C0D"/>
    <w:rsid w:val="1FFF9841"/>
    <w:rsid w:val="248B334B"/>
    <w:rsid w:val="24C652F2"/>
    <w:rsid w:val="26D4B333"/>
    <w:rsid w:val="32A5A9D6"/>
    <w:rsid w:val="4B788C63"/>
    <w:rsid w:val="4E3D8B1E"/>
    <w:rsid w:val="5434939F"/>
    <w:rsid w:val="55004988"/>
    <w:rsid w:val="5938E36D"/>
    <w:rsid w:val="63A95D6E"/>
    <w:rsid w:val="6A275AFC"/>
    <w:rsid w:val="6B04744C"/>
    <w:rsid w:val="7525103F"/>
    <w:rsid w:val="77C4C81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0E77E"/>
  <w15:docId w15:val="{F8B04D7B-D5CF-4F86-A7F5-9308E49F9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1F48"/>
    <w:rPr>
      <w:lang w:val="en-GB"/>
    </w:rPr>
  </w:style>
  <w:style w:type="paragraph" w:styleId="Heading1">
    <w:name w:val="heading 1"/>
    <w:basedOn w:val="Normal"/>
    <w:next w:val="Normal"/>
    <w:link w:val="Heading1Char1"/>
    <w:qFormat/>
    <w:rsid w:val="00E94512"/>
    <w:pPr>
      <w:keepNext/>
      <w:tabs>
        <w:tab w:val="left" w:pos="90"/>
      </w:tabs>
      <w:ind w:left="270"/>
      <w:jc w:val="both"/>
      <w:outlineLvl w:val="0"/>
    </w:pPr>
    <w:rPr>
      <w:rFonts w:ascii="Arial" w:eastAsia="Times New Roman" w:hAnsi="Arial"/>
      <w:b/>
      <w:snapToGrid w:val="0"/>
      <w:szCs w:val="20"/>
    </w:rPr>
  </w:style>
  <w:style w:type="paragraph" w:styleId="Heading2">
    <w:name w:val="heading 2"/>
    <w:basedOn w:val="Normal"/>
    <w:next w:val="Normal"/>
    <w:link w:val="Heading2Char"/>
    <w:qFormat/>
    <w:rsid w:val="00E94512"/>
    <w:pPr>
      <w:keepNext/>
      <w:tabs>
        <w:tab w:val="center" w:pos="5089"/>
        <w:tab w:val="left" w:pos="5904"/>
      </w:tabs>
      <w:jc w:val="center"/>
      <w:outlineLvl w:val="1"/>
    </w:pPr>
    <w:rPr>
      <w:rFonts w:ascii="Arial" w:eastAsia="Times New Roman" w:hAnsi="Arial"/>
      <w:snapToGrid w:val="0"/>
      <w:szCs w:val="20"/>
      <w:u w:val="single"/>
    </w:rPr>
  </w:style>
  <w:style w:type="paragraph" w:styleId="Heading3">
    <w:name w:val="heading 3"/>
    <w:basedOn w:val="Normal"/>
    <w:next w:val="Normal"/>
    <w:link w:val="Heading3Char"/>
    <w:qFormat/>
    <w:rsid w:val="00E94512"/>
    <w:pPr>
      <w:keepNext/>
      <w:tabs>
        <w:tab w:val="center" w:pos="5089"/>
        <w:tab w:val="left" w:pos="5904"/>
      </w:tabs>
      <w:jc w:val="center"/>
      <w:outlineLvl w:val="2"/>
    </w:pPr>
    <w:rPr>
      <w:rFonts w:ascii="Arial" w:eastAsia="Times New Roman" w:hAnsi="Arial"/>
      <w:b/>
      <w:snapToGrid w:val="0"/>
      <w:szCs w:val="20"/>
      <w:u w:val="single"/>
    </w:rPr>
  </w:style>
  <w:style w:type="paragraph" w:styleId="Heading4">
    <w:name w:val="heading 4"/>
    <w:basedOn w:val="Normal"/>
    <w:link w:val="Heading4Char"/>
    <w:qFormat/>
    <w:rsid w:val="00E94512"/>
    <w:pPr>
      <w:numPr>
        <w:ilvl w:val="3"/>
        <w:numId w:val="4"/>
      </w:numPr>
      <w:spacing w:after="240"/>
      <w:outlineLvl w:val="3"/>
    </w:pPr>
    <w:rPr>
      <w:rFonts w:ascii="Garamond MT" w:eastAsia="Times New Roman" w:hAnsi="Garamond MT"/>
      <w:sz w:val="24"/>
      <w:szCs w:val="20"/>
    </w:rPr>
  </w:style>
  <w:style w:type="paragraph" w:styleId="Heading5">
    <w:name w:val="heading 5"/>
    <w:basedOn w:val="Normal"/>
    <w:link w:val="Heading5Char"/>
    <w:qFormat/>
    <w:rsid w:val="00E94512"/>
    <w:pPr>
      <w:numPr>
        <w:ilvl w:val="4"/>
        <w:numId w:val="4"/>
      </w:numPr>
      <w:spacing w:after="240"/>
      <w:outlineLvl w:val="4"/>
    </w:pPr>
    <w:rPr>
      <w:rFonts w:ascii="Garamond MT" w:eastAsia="Times New Roman" w:hAnsi="Garamond MT"/>
      <w:sz w:val="24"/>
      <w:szCs w:val="20"/>
    </w:rPr>
  </w:style>
  <w:style w:type="paragraph" w:styleId="Heading6">
    <w:name w:val="heading 6"/>
    <w:basedOn w:val="Normal"/>
    <w:next w:val="Normal"/>
    <w:link w:val="Heading6Char"/>
    <w:qFormat/>
    <w:rsid w:val="00E94512"/>
    <w:pPr>
      <w:numPr>
        <w:ilvl w:val="5"/>
        <w:numId w:val="4"/>
      </w:numPr>
      <w:spacing w:after="240"/>
      <w:outlineLvl w:val="5"/>
    </w:pPr>
    <w:rPr>
      <w:rFonts w:ascii="Garamond MT" w:eastAsia="Times New Roman" w:hAnsi="Garamond MT"/>
      <w:sz w:val="24"/>
      <w:szCs w:val="20"/>
    </w:rPr>
  </w:style>
  <w:style w:type="paragraph" w:styleId="Heading7">
    <w:name w:val="heading 7"/>
    <w:aliases w:val="Appendix 1"/>
    <w:basedOn w:val="Normal"/>
    <w:next w:val="Normal"/>
    <w:link w:val="Heading7Char"/>
    <w:qFormat/>
    <w:rsid w:val="00E94512"/>
    <w:pPr>
      <w:numPr>
        <w:ilvl w:val="6"/>
        <w:numId w:val="4"/>
      </w:numPr>
      <w:spacing w:after="240"/>
      <w:outlineLvl w:val="6"/>
    </w:pPr>
    <w:rPr>
      <w:rFonts w:ascii="Garamond MT" w:eastAsia="Times New Roman" w:hAnsi="Garamond MT"/>
      <w:sz w:val="24"/>
      <w:szCs w:val="20"/>
    </w:rPr>
  </w:style>
  <w:style w:type="paragraph" w:styleId="Heading8">
    <w:name w:val="heading 8"/>
    <w:aliases w:val="Appendix 2"/>
    <w:basedOn w:val="Normal"/>
    <w:next w:val="Normal"/>
    <w:link w:val="Heading8Char"/>
    <w:qFormat/>
    <w:rsid w:val="00E94512"/>
    <w:pPr>
      <w:numPr>
        <w:ilvl w:val="7"/>
        <w:numId w:val="4"/>
      </w:numPr>
      <w:spacing w:before="240" w:after="60"/>
      <w:outlineLvl w:val="7"/>
    </w:pPr>
    <w:rPr>
      <w:rFonts w:ascii="Garamond MT" w:eastAsia="Times New Roman" w:hAnsi="Garamond MT"/>
      <w:sz w:val="24"/>
      <w:szCs w:val="20"/>
    </w:rPr>
  </w:style>
  <w:style w:type="paragraph" w:styleId="Heading9">
    <w:name w:val="heading 9"/>
    <w:aliases w:val="Appendix 3"/>
    <w:basedOn w:val="Normal"/>
    <w:next w:val="Normal"/>
    <w:link w:val="Heading9Char"/>
    <w:qFormat/>
    <w:rsid w:val="00E94512"/>
    <w:pPr>
      <w:numPr>
        <w:ilvl w:val="8"/>
        <w:numId w:val="4"/>
      </w:numPr>
      <w:spacing w:before="240" w:after="60"/>
      <w:outlineLvl w:val="8"/>
    </w:pPr>
    <w:rPr>
      <w:rFonts w:ascii="Garamond MT" w:eastAsia="Times New Roman" w:hAnsi="Garamond MT"/>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6C7425"/>
  </w:style>
  <w:style w:type="character" w:styleId="CommentReference">
    <w:name w:val="annotation reference"/>
    <w:basedOn w:val="DefaultParagraphFont"/>
    <w:uiPriority w:val="99"/>
    <w:semiHidden/>
    <w:unhideWhenUsed/>
    <w:rsid w:val="002D1059"/>
    <w:rPr>
      <w:sz w:val="16"/>
      <w:szCs w:val="16"/>
    </w:rPr>
  </w:style>
  <w:style w:type="paragraph" w:styleId="CommentText">
    <w:name w:val="annotation text"/>
    <w:basedOn w:val="Normal"/>
    <w:link w:val="CommentTextChar"/>
    <w:uiPriority w:val="99"/>
    <w:unhideWhenUsed/>
    <w:rsid w:val="002D1059"/>
    <w:rPr>
      <w:sz w:val="20"/>
      <w:szCs w:val="20"/>
    </w:rPr>
  </w:style>
  <w:style w:type="character" w:customStyle="1" w:styleId="CommentTextChar">
    <w:name w:val="Comment Text Char"/>
    <w:basedOn w:val="DefaultParagraphFont"/>
    <w:link w:val="CommentText"/>
    <w:uiPriority w:val="99"/>
    <w:rsid w:val="002D1059"/>
    <w:rPr>
      <w:sz w:val="20"/>
      <w:szCs w:val="20"/>
    </w:rPr>
  </w:style>
  <w:style w:type="paragraph" w:styleId="CommentSubject">
    <w:name w:val="annotation subject"/>
    <w:basedOn w:val="CommentText"/>
    <w:next w:val="CommentText"/>
    <w:link w:val="CommentSubjectChar"/>
    <w:uiPriority w:val="99"/>
    <w:semiHidden/>
    <w:unhideWhenUsed/>
    <w:rsid w:val="002D1059"/>
    <w:rPr>
      <w:b/>
      <w:bCs/>
    </w:rPr>
  </w:style>
  <w:style w:type="character" w:customStyle="1" w:styleId="CommentSubjectChar">
    <w:name w:val="Comment Subject Char"/>
    <w:basedOn w:val="CommentTextChar"/>
    <w:link w:val="CommentSubject"/>
    <w:uiPriority w:val="99"/>
    <w:semiHidden/>
    <w:rsid w:val="002D1059"/>
    <w:rPr>
      <w:b/>
      <w:bCs/>
      <w:sz w:val="20"/>
      <w:szCs w:val="20"/>
    </w:rPr>
  </w:style>
  <w:style w:type="paragraph" w:styleId="Header">
    <w:name w:val="header"/>
    <w:basedOn w:val="Normal"/>
    <w:link w:val="HeaderChar"/>
    <w:uiPriority w:val="99"/>
    <w:unhideWhenUsed/>
    <w:rsid w:val="00225D7E"/>
    <w:pPr>
      <w:tabs>
        <w:tab w:val="center" w:pos="4513"/>
        <w:tab w:val="right" w:pos="9026"/>
      </w:tabs>
    </w:pPr>
  </w:style>
  <w:style w:type="character" w:customStyle="1" w:styleId="HeaderChar">
    <w:name w:val="Header Char"/>
    <w:basedOn w:val="DefaultParagraphFont"/>
    <w:link w:val="Header"/>
    <w:uiPriority w:val="99"/>
    <w:rsid w:val="00225D7E"/>
  </w:style>
  <w:style w:type="paragraph" w:styleId="Footer">
    <w:name w:val="footer"/>
    <w:basedOn w:val="Normal"/>
    <w:link w:val="FooterChar"/>
    <w:uiPriority w:val="99"/>
    <w:unhideWhenUsed/>
    <w:rsid w:val="00225D7E"/>
    <w:pPr>
      <w:tabs>
        <w:tab w:val="center" w:pos="4513"/>
        <w:tab w:val="right" w:pos="9026"/>
      </w:tabs>
    </w:pPr>
  </w:style>
  <w:style w:type="character" w:customStyle="1" w:styleId="FooterChar">
    <w:name w:val="Footer Char"/>
    <w:basedOn w:val="DefaultParagraphFont"/>
    <w:link w:val="Footer"/>
    <w:uiPriority w:val="99"/>
    <w:rsid w:val="00225D7E"/>
  </w:style>
  <w:style w:type="character" w:styleId="UnresolvedMention">
    <w:name w:val="Unresolved Mention"/>
    <w:basedOn w:val="DefaultParagraphFont"/>
    <w:uiPriority w:val="99"/>
    <w:unhideWhenUsed/>
    <w:rsid w:val="00825CDE"/>
    <w:rPr>
      <w:color w:val="605E5C"/>
      <w:shd w:val="clear" w:color="auto" w:fill="E1DFDD"/>
    </w:rPr>
  </w:style>
  <w:style w:type="paragraph" w:styleId="FootnoteText">
    <w:name w:val="footnote text"/>
    <w:basedOn w:val="Normal"/>
    <w:link w:val="FootnoteTextChar"/>
    <w:uiPriority w:val="99"/>
    <w:semiHidden/>
    <w:unhideWhenUsed/>
    <w:rsid w:val="00B664E4"/>
    <w:rPr>
      <w:sz w:val="20"/>
      <w:szCs w:val="20"/>
    </w:rPr>
  </w:style>
  <w:style w:type="character" w:customStyle="1" w:styleId="FootnoteTextChar">
    <w:name w:val="Footnote Text Char"/>
    <w:basedOn w:val="DefaultParagraphFont"/>
    <w:link w:val="FootnoteText"/>
    <w:uiPriority w:val="99"/>
    <w:semiHidden/>
    <w:rsid w:val="00B664E4"/>
    <w:rPr>
      <w:sz w:val="20"/>
      <w:szCs w:val="20"/>
    </w:rPr>
  </w:style>
  <w:style w:type="character" w:styleId="FootnoteReference">
    <w:name w:val="footnote reference"/>
    <w:basedOn w:val="DefaultParagraphFont"/>
    <w:uiPriority w:val="99"/>
    <w:semiHidden/>
    <w:unhideWhenUsed/>
    <w:rsid w:val="00B664E4"/>
    <w:rPr>
      <w:vertAlign w:val="superscript"/>
    </w:rPr>
  </w:style>
  <w:style w:type="character" w:styleId="Mention">
    <w:name w:val="Mention"/>
    <w:basedOn w:val="DefaultParagraphFont"/>
    <w:uiPriority w:val="99"/>
    <w:unhideWhenUsed/>
    <w:rsid w:val="000B7C0F"/>
    <w:rPr>
      <w:color w:val="2B579A"/>
      <w:shd w:val="clear" w:color="auto" w:fill="E1DFDD"/>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rsid w:val="00E9451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rsid w:val="00E94512"/>
    <w:rPr>
      <w:rFonts w:ascii="Arial" w:eastAsia="Times New Roman" w:hAnsi="Arial"/>
      <w:snapToGrid w:val="0"/>
      <w:szCs w:val="20"/>
      <w:u w:val="single"/>
      <w:lang w:val="en-GB"/>
    </w:rPr>
  </w:style>
  <w:style w:type="character" w:customStyle="1" w:styleId="Heading3Char">
    <w:name w:val="Heading 3 Char"/>
    <w:basedOn w:val="DefaultParagraphFont"/>
    <w:link w:val="Heading3"/>
    <w:rsid w:val="00E94512"/>
    <w:rPr>
      <w:rFonts w:ascii="Arial" w:eastAsia="Times New Roman" w:hAnsi="Arial"/>
      <w:b/>
      <w:snapToGrid w:val="0"/>
      <w:szCs w:val="20"/>
      <w:u w:val="single"/>
      <w:lang w:val="en-GB"/>
    </w:rPr>
  </w:style>
  <w:style w:type="character" w:customStyle="1" w:styleId="Heading4Char">
    <w:name w:val="Heading 4 Char"/>
    <w:basedOn w:val="DefaultParagraphFont"/>
    <w:link w:val="Heading4"/>
    <w:rsid w:val="00E94512"/>
    <w:rPr>
      <w:rFonts w:ascii="Garamond MT" w:eastAsia="Times New Roman" w:hAnsi="Garamond MT"/>
      <w:sz w:val="24"/>
      <w:szCs w:val="20"/>
      <w:lang w:val="en-GB"/>
    </w:rPr>
  </w:style>
  <w:style w:type="character" w:customStyle="1" w:styleId="Heading5Char">
    <w:name w:val="Heading 5 Char"/>
    <w:basedOn w:val="DefaultParagraphFont"/>
    <w:link w:val="Heading5"/>
    <w:rsid w:val="00E94512"/>
    <w:rPr>
      <w:rFonts w:ascii="Garamond MT" w:eastAsia="Times New Roman" w:hAnsi="Garamond MT"/>
      <w:sz w:val="24"/>
      <w:szCs w:val="20"/>
      <w:lang w:val="en-GB"/>
    </w:rPr>
  </w:style>
  <w:style w:type="character" w:customStyle="1" w:styleId="Heading6Char">
    <w:name w:val="Heading 6 Char"/>
    <w:basedOn w:val="DefaultParagraphFont"/>
    <w:link w:val="Heading6"/>
    <w:rsid w:val="00E94512"/>
    <w:rPr>
      <w:rFonts w:ascii="Garamond MT" w:eastAsia="Times New Roman" w:hAnsi="Garamond MT"/>
      <w:sz w:val="24"/>
      <w:szCs w:val="20"/>
      <w:lang w:val="en-GB"/>
    </w:rPr>
  </w:style>
  <w:style w:type="character" w:customStyle="1" w:styleId="Heading7Char">
    <w:name w:val="Heading 7 Char"/>
    <w:aliases w:val="Appendix 1 Char1"/>
    <w:basedOn w:val="DefaultParagraphFont"/>
    <w:link w:val="Heading7"/>
    <w:rsid w:val="00E94512"/>
    <w:rPr>
      <w:rFonts w:ascii="Garamond MT" w:eastAsia="Times New Roman" w:hAnsi="Garamond MT"/>
      <w:sz w:val="24"/>
      <w:szCs w:val="20"/>
      <w:lang w:val="en-GB"/>
    </w:rPr>
  </w:style>
  <w:style w:type="character" w:customStyle="1" w:styleId="Heading8Char">
    <w:name w:val="Heading 8 Char"/>
    <w:aliases w:val="Appendix 2 Char"/>
    <w:basedOn w:val="DefaultParagraphFont"/>
    <w:link w:val="Heading8"/>
    <w:rsid w:val="00E94512"/>
    <w:rPr>
      <w:rFonts w:ascii="Garamond MT" w:eastAsia="Times New Roman" w:hAnsi="Garamond MT"/>
      <w:sz w:val="24"/>
      <w:szCs w:val="20"/>
      <w:lang w:val="en-GB"/>
    </w:rPr>
  </w:style>
  <w:style w:type="character" w:customStyle="1" w:styleId="Heading9Char">
    <w:name w:val="Heading 9 Char"/>
    <w:aliases w:val="Appendix 3 Char1"/>
    <w:basedOn w:val="DefaultParagraphFont"/>
    <w:link w:val="Heading9"/>
    <w:rsid w:val="00E94512"/>
    <w:rPr>
      <w:rFonts w:ascii="Garamond MT" w:eastAsia="Times New Roman" w:hAnsi="Garamond MT"/>
      <w:sz w:val="24"/>
      <w:szCs w:val="20"/>
      <w:lang w:val="en-GB"/>
    </w:rPr>
  </w:style>
  <w:style w:type="character" w:customStyle="1" w:styleId="Heading1Char1">
    <w:name w:val="Heading 1 Char1"/>
    <w:link w:val="Heading1"/>
    <w:rsid w:val="00E94512"/>
    <w:rPr>
      <w:rFonts w:ascii="Arial" w:eastAsia="Times New Roman" w:hAnsi="Arial"/>
      <w:b/>
      <w:snapToGrid w:val="0"/>
      <w:szCs w:val="20"/>
      <w:lang w:val="en-GB"/>
    </w:rPr>
  </w:style>
  <w:style w:type="character" w:customStyle="1" w:styleId="DeltaViewInsertion">
    <w:name w:val="DeltaView Insertion"/>
    <w:rsid w:val="00E94512"/>
    <w:rPr>
      <w:color w:val="0000FF"/>
      <w:spacing w:val="0"/>
      <w:u w:val="double"/>
    </w:rPr>
  </w:style>
  <w:style w:type="paragraph" w:styleId="BalloonText">
    <w:name w:val="Balloon Text"/>
    <w:basedOn w:val="Normal"/>
    <w:link w:val="BalloonTextChar"/>
    <w:semiHidden/>
    <w:rsid w:val="00E94512"/>
    <w:pPr>
      <w:jc w:val="both"/>
    </w:pPr>
    <w:rPr>
      <w:rFonts w:ascii="Tahoma" w:eastAsia="Times New Roman" w:hAnsi="Tahoma" w:cs="Tahoma"/>
      <w:snapToGrid w:val="0"/>
      <w:sz w:val="16"/>
      <w:szCs w:val="16"/>
    </w:rPr>
  </w:style>
  <w:style w:type="character" w:customStyle="1" w:styleId="BalloonTextChar">
    <w:name w:val="Balloon Text Char"/>
    <w:basedOn w:val="DefaultParagraphFont"/>
    <w:link w:val="BalloonText"/>
    <w:semiHidden/>
    <w:rsid w:val="00E94512"/>
    <w:rPr>
      <w:rFonts w:ascii="Tahoma" w:eastAsia="Times New Roman" w:hAnsi="Tahoma" w:cs="Tahoma"/>
      <w:snapToGrid w:val="0"/>
      <w:sz w:val="16"/>
      <w:szCs w:val="16"/>
      <w:lang w:val="en-GB"/>
    </w:rPr>
  </w:style>
  <w:style w:type="paragraph" w:styleId="BodyText">
    <w:name w:val="Body Text"/>
    <w:basedOn w:val="Normal"/>
    <w:link w:val="BodyTextChar"/>
    <w:rsid w:val="00E94512"/>
    <w:pPr>
      <w:jc w:val="both"/>
    </w:pPr>
    <w:rPr>
      <w:rFonts w:eastAsia="Times New Roman"/>
      <w:sz w:val="20"/>
      <w:szCs w:val="20"/>
    </w:rPr>
  </w:style>
  <w:style w:type="character" w:customStyle="1" w:styleId="BodyTextChar">
    <w:name w:val="Body Text Char"/>
    <w:basedOn w:val="DefaultParagraphFont"/>
    <w:link w:val="BodyText"/>
    <w:rsid w:val="00E94512"/>
    <w:rPr>
      <w:rFonts w:eastAsia="Times New Roman"/>
      <w:sz w:val="20"/>
      <w:szCs w:val="20"/>
      <w:lang w:val="en-GB"/>
    </w:rPr>
  </w:style>
  <w:style w:type="paragraph" w:styleId="BodyTextIndent">
    <w:name w:val="Body Text Indent"/>
    <w:basedOn w:val="Normal"/>
    <w:link w:val="BodyTextIndentChar"/>
    <w:rsid w:val="00E94512"/>
    <w:pPr>
      <w:tabs>
        <w:tab w:val="left" w:pos="2160"/>
        <w:tab w:val="left" w:pos="2736"/>
        <w:tab w:val="left" w:pos="3456"/>
        <w:tab w:val="left" w:pos="4608"/>
        <w:tab w:val="left" w:pos="5904"/>
        <w:tab w:val="left" w:pos="6624"/>
      </w:tabs>
      <w:ind w:left="3456" w:hanging="36"/>
      <w:jc w:val="both"/>
    </w:pPr>
    <w:rPr>
      <w:rFonts w:ascii="Arial" w:eastAsia="Times New Roman" w:hAnsi="Arial"/>
      <w:snapToGrid w:val="0"/>
      <w:sz w:val="23"/>
      <w:szCs w:val="20"/>
    </w:rPr>
  </w:style>
  <w:style w:type="character" w:customStyle="1" w:styleId="BodyTextIndentChar">
    <w:name w:val="Body Text Indent Char"/>
    <w:basedOn w:val="DefaultParagraphFont"/>
    <w:link w:val="BodyTextIndent"/>
    <w:rsid w:val="00E94512"/>
    <w:rPr>
      <w:rFonts w:ascii="Arial" w:eastAsia="Times New Roman" w:hAnsi="Arial"/>
      <w:snapToGrid w:val="0"/>
      <w:sz w:val="23"/>
      <w:szCs w:val="20"/>
      <w:lang w:val="en-GB"/>
    </w:rPr>
  </w:style>
  <w:style w:type="paragraph" w:customStyle="1" w:styleId="Style1">
    <w:name w:val="Style1"/>
    <w:basedOn w:val="Normal"/>
    <w:rsid w:val="00E94512"/>
    <w:pPr>
      <w:tabs>
        <w:tab w:val="left" w:pos="1566"/>
        <w:tab w:val="left" w:pos="2250"/>
        <w:tab w:val="left" w:pos="2610"/>
        <w:tab w:val="left" w:pos="3600"/>
        <w:tab w:val="left" w:pos="4356"/>
        <w:tab w:val="left" w:pos="5904"/>
      </w:tabs>
      <w:ind w:left="2610" w:hanging="1044"/>
      <w:jc w:val="both"/>
    </w:pPr>
    <w:rPr>
      <w:rFonts w:ascii="Arial" w:eastAsia="Times New Roman" w:hAnsi="Arial"/>
      <w:snapToGrid w:val="0"/>
      <w:szCs w:val="20"/>
    </w:rPr>
  </w:style>
  <w:style w:type="paragraph" w:styleId="BodyTextIndent2">
    <w:name w:val="Body Text Indent 2"/>
    <w:basedOn w:val="Normal"/>
    <w:link w:val="BodyTextIndent2Char"/>
    <w:rsid w:val="00E94512"/>
    <w:pPr>
      <w:tabs>
        <w:tab w:val="left" w:pos="2160"/>
        <w:tab w:val="left" w:pos="2736"/>
        <w:tab w:val="left" w:pos="3456"/>
        <w:tab w:val="left" w:pos="4608"/>
        <w:tab w:val="left" w:pos="5904"/>
        <w:tab w:val="left" w:pos="6624"/>
      </w:tabs>
      <w:ind w:left="3456" w:hanging="720"/>
      <w:jc w:val="both"/>
    </w:pPr>
    <w:rPr>
      <w:rFonts w:ascii="Arial" w:eastAsia="Times New Roman" w:hAnsi="Arial"/>
      <w:snapToGrid w:val="0"/>
      <w:szCs w:val="20"/>
    </w:rPr>
  </w:style>
  <w:style w:type="character" w:customStyle="1" w:styleId="BodyTextIndent2Char">
    <w:name w:val="Body Text Indent 2 Char"/>
    <w:basedOn w:val="DefaultParagraphFont"/>
    <w:link w:val="BodyTextIndent2"/>
    <w:rsid w:val="00E94512"/>
    <w:rPr>
      <w:rFonts w:ascii="Arial" w:eastAsia="Times New Roman" w:hAnsi="Arial"/>
      <w:snapToGrid w:val="0"/>
      <w:szCs w:val="20"/>
      <w:lang w:val="en-GB"/>
    </w:rPr>
  </w:style>
  <w:style w:type="paragraph" w:styleId="BodyText2">
    <w:name w:val="Body Text 2"/>
    <w:basedOn w:val="Normal"/>
    <w:link w:val="BodyText2Char"/>
    <w:rsid w:val="00E94512"/>
    <w:pPr>
      <w:jc w:val="both"/>
    </w:pPr>
    <w:rPr>
      <w:rFonts w:ascii="Arial" w:eastAsia="Times New Roman" w:hAnsi="Arial"/>
      <w:snapToGrid w:val="0"/>
      <w:color w:val="000000"/>
      <w:sz w:val="16"/>
      <w:szCs w:val="20"/>
    </w:rPr>
  </w:style>
  <w:style w:type="character" w:customStyle="1" w:styleId="BodyText2Char">
    <w:name w:val="Body Text 2 Char"/>
    <w:basedOn w:val="DefaultParagraphFont"/>
    <w:link w:val="BodyText2"/>
    <w:rsid w:val="00E94512"/>
    <w:rPr>
      <w:rFonts w:ascii="Arial" w:eastAsia="Times New Roman" w:hAnsi="Arial"/>
      <w:snapToGrid w:val="0"/>
      <w:color w:val="000000"/>
      <w:sz w:val="16"/>
      <w:szCs w:val="20"/>
      <w:lang w:val="en-GB"/>
    </w:rPr>
  </w:style>
  <w:style w:type="paragraph" w:styleId="Title">
    <w:name w:val="Title"/>
    <w:basedOn w:val="Normal"/>
    <w:link w:val="TitleChar"/>
    <w:qFormat/>
    <w:rsid w:val="00E94512"/>
    <w:pPr>
      <w:tabs>
        <w:tab w:val="center" w:pos="5089"/>
        <w:tab w:val="left" w:pos="5904"/>
      </w:tabs>
      <w:jc w:val="center"/>
    </w:pPr>
    <w:rPr>
      <w:rFonts w:ascii="Arial" w:eastAsia="Times New Roman" w:hAnsi="Arial"/>
      <w:b/>
      <w:snapToGrid w:val="0"/>
      <w:szCs w:val="20"/>
    </w:rPr>
  </w:style>
  <w:style w:type="character" w:customStyle="1" w:styleId="TitleChar">
    <w:name w:val="Title Char"/>
    <w:basedOn w:val="DefaultParagraphFont"/>
    <w:link w:val="Title"/>
    <w:rsid w:val="00E94512"/>
    <w:rPr>
      <w:rFonts w:ascii="Arial" w:eastAsia="Times New Roman" w:hAnsi="Arial"/>
      <w:b/>
      <w:snapToGrid w:val="0"/>
      <w:szCs w:val="20"/>
      <w:lang w:val="en-GB"/>
    </w:rPr>
  </w:style>
  <w:style w:type="paragraph" w:styleId="Subtitle">
    <w:name w:val="Subtitle"/>
    <w:basedOn w:val="Normal"/>
    <w:link w:val="SubtitleChar"/>
    <w:qFormat/>
    <w:rsid w:val="00E94512"/>
    <w:pPr>
      <w:tabs>
        <w:tab w:val="center" w:pos="5089"/>
        <w:tab w:val="left" w:pos="5904"/>
      </w:tabs>
      <w:jc w:val="center"/>
    </w:pPr>
    <w:rPr>
      <w:rFonts w:ascii="Arial" w:eastAsia="Times New Roman" w:hAnsi="Arial"/>
      <w:snapToGrid w:val="0"/>
      <w:sz w:val="32"/>
      <w:szCs w:val="20"/>
    </w:rPr>
  </w:style>
  <w:style w:type="character" w:customStyle="1" w:styleId="SubtitleChar">
    <w:name w:val="Subtitle Char"/>
    <w:basedOn w:val="DefaultParagraphFont"/>
    <w:link w:val="Subtitle"/>
    <w:rsid w:val="00E94512"/>
    <w:rPr>
      <w:rFonts w:ascii="Arial" w:eastAsia="Times New Roman" w:hAnsi="Arial"/>
      <w:snapToGrid w:val="0"/>
      <w:sz w:val="32"/>
      <w:szCs w:val="20"/>
      <w:lang w:val="en-GB"/>
    </w:rPr>
  </w:style>
  <w:style w:type="paragraph" w:styleId="TOC1">
    <w:name w:val="toc 1"/>
    <w:basedOn w:val="Normal"/>
    <w:next w:val="Normal"/>
    <w:autoRedefine/>
    <w:uiPriority w:val="39"/>
    <w:rsid w:val="00E94512"/>
    <w:pPr>
      <w:tabs>
        <w:tab w:val="right" w:leader="dot" w:pos="8647"/>
      </w:tabs>
      <w:spacing w:before="120" w:after="120"/>
      <w:ind w:left="1418" w:right="-335" w:hanging="1418"/>
    </w:pPr>
    <w:rPr>
      <w:rFonts w:ascii="Arial" w:eastAsia="Times New Roman" w:hAnsi="Arial"/>
      <w:snapToGrid w:val="0"/>
      <w:szCs w:val="20"/>
    </w:rPr>
  </w:style>
  <w:style w:type="paragraph" w:styleId="TOC2">
    <w:name w:val="toc 2"/>
    <w:basedOn w:val="Normal"/>
    <w:next w:val="Normal"/>
    <w:autoRedefine/>
    <w:uiPriority w:val="39"/>
    <w:rsid w:val="00E94512"/>
    <w:pPr>
      <w:tabs>
        <w:tab w:val="left" w:pos="1418"/>
        <w:tab w:val="right" w:leader="dot" w:pos="8647"/>
      </w:tabs>
      <w:spacing w:before="60" w:after="60"/>
      <w:ind w:left="1378" w:right="964" w:hanging="1378"/>
      <w:jc w:val="both"/>
    </w:pPr>
    <w:rPr>
      <w:rFonts w:ascii="Arial" w:eastAsia="Times New Roman" w:hAnsi="Arial"/>
      <w:noProof/>
      <w:snapToGrid w:val="0"/>
      <w:szCs w:val="20"/>
    </w:rPr>
  </w:style>
  <w:style w:type="paragraph" w:styleId="TOC3">
    <w:name w:val="toc 3"/>
    <w:basedOn w:val="Normal"/>
    <w:next w:val="Normal"/>
    <w:autoRedefine/>
    <w:uiPriority w:val="39"/>
    <w:rsid w:val="00E94512"/>
    <w:pPr>
      <w:tabs>
        <w:tab w:val="right" w:leader="dot" w:pos="9736"/>
      </w:tabs>
      <w:spacing w:after="20"/>
      <w:ind w:left="2127" w:right="720" w:hanging="1078"/>
    </w:pPr>
    <w:rPr>
      <w:rFonts w:ascii="Arial" w:eastAsia="Times New Roman" w:hAnsi="Arial"/>
      <w:noProof/>
      <w:snapToGrid w:val="0"/>
      <w:szCs w:val="20"/>
    </w:rPr>
  </w:style>
  <w:style w:type="paragraph" w:styleId="TOC4">
    <w:name w:val="toc 4"/>
    <w:basedOn w:val="Normal"/>
    <w:next w:val="Normal"/>
    <w:autoRedefine/>
    <w:semiHidden/>
    <w:rsid w:val="00E94512"/>
    <w:pPr>
      <w:ind w:left="660"/>
      <w:jc w:val="both"/>
    </w:pPr>
    <w:rPr>
      <w:rFonts w:ascii="Arial" w:eastAsia="Times New Roman" w:hAnsi="Arial"/>
      <w:snapToGrid w:val="0"/>
      <w:szCs w:val="20"/>
    </w:rPr>
  </w:style>
  <w:style w:type="paragraph" w:styleId="TOC5">
    <w:name w:val="toc 5"/>
    <w:basedOn w:val="Normal"/>
    <w:next w:val="Normal"/>
    <w:autoRedefine/>
    <w:semiHidden/>
    <w:rsid w:val="00E94512"/>
    <w:pPr>
      <w:ind w:left="880"/>
      <w:jc w:val="both"/>
    </w:pPr>
    <w:rPr>
      <w:rFonts w:ascii="Arial" w:eastAsia="Times New Roman" w:hAnsi="Arial"/>
      <w:snapToGrid w:val="0"/>
      <w:szCs w:val="20"/>
    </w:rPr>
  </w:style>
  <w:style w:type="paragraph" w:styleId="TOC6">
    <w:name w:val="toc 6"/>
    <w:basedOn w:val="Normal"/>
    <w:next w:val="Normal"/>
    <w:autoRedefine/>
    <w:semiHidden/>
    <w:rsid w:val="00E94512"/>
    <w:pPr>
      <w:ind w:left="1100"/>
      <w:jc w:val="both"/>
    </w:pPr>
    <w:rPr>
      <w:rFonts w:ascii="Arial" w:eastAsia="Times New Roman" w:hAnsi="Arial"/>
      <w:snapToGrid w:val="0"/>
      <w:szCs w:val="20"/>
    </w:rPr>
  </w:style>
  <w:style w:type="paragraph" w:styleId="TOC7">
    <w:name w:val="toc 7"/>
    <w:basedOn w:val="Normal"/>
    <w:next w:val="Normal"/>
    <w:autoRedefine/>
    <w:semiHidden/>
    <w:rsid w:val="00E94512"/>
    <w:pPr>
      <w:ind w:left="1320"/>
      <w:jc w:val="both"/>
    </w:pPr>
    <w:rPr>
      <w:rFonts w:ascii="Arial" w:eastAsia="Times New Roman" w:hAnsi="Arial"/>
      <w:snapToGrid w:val="0"/>
      <w:szCs w:val="20"/>
    </w:rPr>
  </w:style>
  <w:style w:type="paragraph" w:styleId="TOC8">
    <w:name w:val="toc 8"/>
    <w:basedOn w:val="Normal"/>
    <w:next w:val="Normal"/>
    <w:autoRedefine/>
    <w:semiHidden/>
    <w:rsid w:val="00E94512"/>
    <w:pPr>
      <w:ind w:left="1540"/>
      <w:jc w:val="both"/>
    </w:pPr>
    <w:rPr>
      <w:rFonts w:ascii="Arial" w:eastAsia="Times New Roman" w:hAnsi="Arial"/>
      <w:snapToGrid w:val="0"/>
      <w:szCs w:val="20"/>
    </w:rPr>
  </w:style>
  <w:style w:type="paragraph" w:styleId="TOC9">
    <w:name w:val="toc 9"/>
    <w:basedOn w:val="Normal"/>
    <w:next w:val="Normal"/>
    <w:autoRedefine/>
    <w:semiHidden/>
    <w:rsid w:val="00E94512"/>
    <w:pPr>
      <w:ind w:left="1760"/>
      <w:jc w:val="both"/>
    </w:pPr>
    <w:rPr>
      <w:rFonts w:ascii="Arial" w:eastAsia="Times New Roman" w:hAnsi="Arial"/>
      <w:snapToGrid w:val="0"/>
      <w:szCs w:val="20"/>
    </w:rPr>
  </w:style>
  <w:style w:type="character" w:styleId="PageNumber">
    <w:name w:val="page number"/>
    <w:basedOn w:val="DefaultParagraphFont"/>
    <w:rsid w:val="00E94512"/>
  </w:style>
  <w:style w:type="paragraph" w:styleId="DocumentMap">
    <w:name w:val="Document Map"/>
    <w:basedOn w:val="Normal"/>
    <w:link w:val="DocumentMapChar"/>
    <w:semiHidden/>
    <w:rsid w:val="00E94512"/>
    <w:pPr>
      <w:shd w:val="clear" w:color="auto" w:fill="000080"/>
      <w:jc w:val="both"/>
    </w:pPr>
    <w:rPr>
      <w:rFonts w:ascii="Tahoma" w:eastAsia="Times New Roman" w:hAnsi="Tahoma"/>
      <w:snapToGrid w:val="0"/>
      <w:szCs w:val="20"/>
    </w:rPr>
  </w:style>
  <w:style w:type="character" w:customStyle="1" w:styleId="DocumentMapChar">
    <w:name w:val="Document Map Char"/>
    <w:basedOn w:val="DefaultParagraphFont"/>
    <w:link w:val="DocumentMap"/>
    <w:semiHidden/>
    <w:rsid w:val="00E94512"/>
    <w:rPr>
      <w:rFonts w:ascii="Tahoma" w:eastAsia="Times New Roman" w:hAnsi="Tahoma"/>
      <w:snapToGrid w:val="0"/>
      <w:szCs w:val="20"/>
      <w:shd w:val="clear" w:color="auto" w:fill="000080"/>
      <w:lang w:val="en-GB"/>
    </w:rPr>
  </w:style>
  <w:style w:type="paragraph" w:styleId="BodyTextIndent3">
    <w:name w:val="Body Text Indent 3"/>
    <w:basedOn w:val="Normal"/>
    <w:link w:val="BodyTextIndent3Char"/>
    <w:rsid w:val="00E94512"/>
    <w:pPr>
      <w:tabs>
        <w:tab w:val="left" w:pos="2736"/>
        <w:tab w:val="left" w:pos="3600"/>
        <w:tab w:val="left" w:pos="4356"/>
        <w:tab w:val="left" w:pos="5904"/>
      </w:tabs>
      <w:ind w:left="1620" w:hanging="1620"/>
      <w:jc w:val="both"/>
    </w:pPr>
    <w:rPr>
      <w:rFonts w:ascii="Arial" w:eastAsia="Times New Roman" w:hAnsi="Arial"/>
      <w:snapToGrid w:val="0"/>
      <w:szCs w:val="20"/>
    </w:rPr>
  </w:style>
  <w:style w:type="character" w:customStyle="1" w:styleId="BodyTextIndent3Char">
    <w:name w:val="Body Text Indent 3 Char"/>
    <w:basedOn w:val="DefaultParagraphFont"/>
    <w:link w:val="BodyTextIndent3"/>
    <w:rsid w:val="00E94512"/>
    <w:rPr>
      <w:rFonts w:ascii="Arial" w:eastAsia="Times New Roman" w:hAnsi="Arial"/>
      <w:snapToGrid w:val="0"/>
      <w:szCs w:val="20"/>
      <w:lang w:val="en-GB"/>
    </w:rPr>
  </w:style>
  <w:style w:type="paragraph" w:styleId="ListParagraph">
    <w:name w:val="List Paragraph"/>
    <w:basedOn w:val="Normal"/>
    <w:qFormat/>
    <w:rsid w:val="00E94512"/>
    <w:pPr>
      <w:ind w:left="720"/>
      <w:jc w:val="both"/>
    </w:pPr>
    <w:rPr>
      <w:rFonts w:ascii="Arial" w:eastAsia="Times New Roman" w:hAnsi="Arial"/>
      <w:snapToGrid w:val="0"/>
      <w:szCs w:val="20"/>
    </w:rPr>
  </w:style>
  <w:style w:type="paragraph" w:styleId="NoSpacing">
    <w:name w:val="No Spacing"/>
    <w:qFormat/>
    <w:rsid w:val="00E94512"/>
    <w:rPr>
      <w:rFonts w:ascii="Verdana" w:eastAsia="Calibri" w:hAnsi="Verdana"/>
      <w:sz w:val="20"/>
      <w:lang w:val="en-GB"/>
    </w:rPr>
  </w:style>
  <w:style w:type="character" w:customStyle="1" w:styleId="DeltaViewDeletion">
    <w:name w:val="DeltaView Deletion"/>
    <w:rsid w:val="00E94512"/>
    <w:rPr>
      <w:strike/>
      <w:color w:val="FF0000"/>
      <w:spacing w:val="0"/>
    </w:rPr>
  </w:style>
  <w:style w:type="character" w:customStyle="1" w:styleId="DeltaViewMoveDestination">
    <w:name w:val="DeltaView Move Destination"/>
    <w:rsid w:val="00E94512"/>
    <w:rPr>
      <w:color w:val="00C000"/>
      <w:spacing w:val="0"/>
      <w:u w:val="double"/>
    </w:rPr>
  </w:style>
  <w:style w:type="paragraph" w:customStyle="1" w:styleId="1">
    <w:name w:val="1"/>
    <w:aliases w:val="2,3"/>
    <w:basedOn w:val="Normal"/>
    <w:rsid w:val="00E94512"/>
    <w:pPr>
      <w:widowControl w:val="0"/>
      <w:numPr>
        <w:numId w:val="5"/>
      </w:numPr>
    </w:pPr>
    <w:rPr>
      <w:rFonts w:ascii="Courier" w:eastAsia="Times New Roman" w:hAnsi="Courier"/>
      <w:snapToGrid w:val="0"/>
      <w:sz w:val="24"/>
      <w:szCs w:val="20"/>
    </w:rPr>
  </w:style>
  <w:style w:type="character" w:styleId="Hyperlink">
    <w:name w:val="Hyperlink"/>
    <w:uiPriority w:val="99"/>
    <w:rsid w:val="00E94512"/>
    <w:rPr>
      <w:color w:val="0000FF"/>
      <w:u w:val="single"/>
    </w:rPr>
  </w:style>
  <w:style w:type="paragraph" w:customStyle="1" w:styleId="CCCRIndexPart">
    <w:name w:val="CCCR Index Part"/>
    <w:basedOn w:val="CCCRIndex"/>
    <w:rsid w:val="00E94512"/>
    <w:pPr>
      <w:spacing w:before="240" w:after="120"/>
    </w:pPr>
    <w:rPr>
      <w:b/>
      <w:sz w:val="24"/>
    </w:rPr>
  </w:style>
  <w:style w:type="paragraph" w:customStyle="1" w:styleId="CCCRIndex">
    <w:name w:val="CCCR Index"/>
    <w:basedOn w:val="Normal"/>
    <w:rsid w:val="00E94512"/>
    <w:pPr>
      <w:autoSpaceDE w:val="0"/>
      <w:autoSpaceDN w:val="0"/>
      <w:adjustRightInd w:val="0"/>
    </w:pPr>
    <w:rPr>
      <w:rFonts w:ascii="Arial" w:eastAsia="Times New Roman" w:hAnsi="Arial"/>
      <w:sz w:val="20"/>
      <w:szCs w:val="20"/>
      <w:lang w:eastAsia="en-GB"/>
    </w:rPr>
  </w:style>
  <w:style w:type="paragraph" w:customStyle="1" w:styleId="ItemHighlight">
    <w:name w:val="Item Highlight"/>
    <w:basedOn w:val="Normal"/>
    <w:rsid w:val="00E94512"/>
    <w:pPr>
      <w:autoSpaceDE w:val="0"/>
      <w:autoSpaceDN w:val="0"/>
      <w:adjustRightInd w:val="0"/>
      <w:spacing w:after="60"/>
    </w:pPr>
    <w:rPr>
      <w:rFonts w:eastAsia="Times New Roman"/>
      <w:b/>
      <w:szCs w:val="20"/>
      <w:lang w:eastAsia="en-GB"/>
    </w:rPr>
  </w:style>
  <w:style w:type="paragraph" w:customStyle="1" w:styleId="TableHeading">
    <w:name w:val="Table Heading"/>
    <w:basedOn w:val="BodyText"/>
    <w:rsid w:val="00E94512"/>
    <w:pPr>
      <w:autoSpaceDE w:val="0"/>
      <w:autoSpaceDN w:val="0"/>
      <w:adjustRightInd w:val="0"/>
      <w:jc w:val="center"/>
    </w:pPr>
    <w:rPr>
      <w:b/>
      <w:sz w:val="22"/>
      <w:lang w:eastAsia="en-GB"/>
    </w:rPr>
  </w:style>
  <w:style w:type="paragraph" w:customStyle="1" w:styleId="Style2">
    <w:name w:val="Style2"/>
    <w:basedOn w:val="Normal"/>
    <w:rsid w:val="00E94512"/>
    <w:pPr>
      <w:tabs>
        <w:tab w:val="left" w:pos="1890"/>
        <w:tab w:val="left" w:pos="3762"/>
        <w:tab w:val="left" w:pos="5058"/>
      </w:tabs>
      <w:autoSpaceDE w:val="0"/>
      <w:autoSpaceDN w:val="0"/>
      <w:adjustRightInd w:val="0"/>
      <w:ind w:left="1890" w:hanging="414"/>
      <w:jc w:val="both"/>
    </w:pPr>
    <w:rPr>
      <w:rFonts w:ascii="Arial" w:eastAsia="Times New Roman" w:hAnsi="Arial"/>
      <w:szCs w:val="20"/>
      <w:lang w:eastAsia="en-GB"/>
    </w:rPr>
  </w:style>
  <w:style w:type="paragraph" w:styleId="ListBullet">
    <w:name w:val="List Bullet"/>
    <w:basedOn w:val="Normal"/>
    <w:autoRedefine/>
    <w:rsid w:val="00E94512"/>
    <w:pPr>
      <w:widowControl w:val="0"/>
      <w:tabs>
        <w:tab w:val="num" w:pos="360"/>
      </w:tabs>
      <w:autoSpaceDE w:val="0"/>
      <w:autoSpaceDN w:val="0"/>
      <w:adjustRightInd w:val="0"/>
      <w:ind w:left="360" w:hanging="360"/>
    </w:pPr>
    <w:rPr>
      <w:rFonts w:ascii="Courier" w:eastAsia="Times New Roman" w:hAnsi="Courier"/>
      <w:sz w:val="24"/>
      <w:szCs w:val="20"/>
      <w:lang w:eastAsia="en-GB"/>
    </w:rPr>
  </w:style>
  <w:style w:type="paragraph" w:customStyle="1" w:styleId="TableText">
    <w:name w:val="Table Text"/>
    <w:basedOn w:val="Normal"/>
    <w:rsid w:val="00E94512"/>
    <w:pPr>
      <w:tabs>
        <w:tab w:val="decimal" w:pos="0"/>
      </w:tabs>
      <w:autoSpaceDE w:val="0"/>
      <w:autoSpaceDN w:val="0"/>
      <w:adjustRightInd w:val="0"/>
    </w:pPr>
    <w:rPr>
      <w:rFonts w:ascii="CG Times" w:eastAsia="Times New Roman" w:hAnsi="CG Times"/>
      <w:sz w:val="24"/>
      <w:szCs w:val="20"/>
      <w:lang w:eastAsia="en-GB"/>
    </w:rPr>
  </w:style>
  <w:style w:type="paragraph" w:customStyle="1" w:styleId="Appendix">
    <w:name w:val="Appendix"/>
    <w:basedOn w:val="Normal"/>
    <w:rsid w:val="00E94512"/>
    <w:pPr>
      <w:tabs>
        <w:tab w:val="num" w:pos="360"/>
      </w:tabs>
      <w:autoSpaceDE w:val="0"/>
      <w:autoSpaceDN w:val="0"/>
      <w:adjustRightInd w:val="0"/>
      <w:spacing w:after="120"/>
      <w:ind w:left="360" w:hanging="360"/>
      <w:jc w:val="both"/>
    </w:pPr>
    <w:rPr>
      <w:rFonts w:ascii="Arial" w:eastAsia="Times New Roman" w:hAnsi="Arial"/>
      <w:szCs w:val="20"/>
      <w:lang w:eastAsia="en-GB"/>
    </w:rPr>
  </w:style>
  <w:style w:type="paragraph" w:styleId="BlockText">
    <w:name w:val="Block Text"/>
    <w:basedOn w:val="Normal"/>
    <w:rsid w:val="00E94512"/>
    <w:pPr>
      <w:autoSpaceDE w:val="0"/>
      <w:autoSpaceDN w:val="0"/>
      <w:adjustRightInd w:val="0"/>
      <w:ind w:left="720" w:right="-694" w:hanging="720"/>
    </w:pPr>
    <w:rPr>
      <w:rFonts w:ascii="Arial" w:eastAsia="Times New Roman" w:hAnsi="Arial"/>
      <w:sz w:val="24"/>
      <w:szCs w:val="20"/>
      <w:lang w:eastAsia="en-GB"/>
    </w:rPr>
  </w:style>
  <w:style w:type="character" w:customStyle="1" w:styleId="CharChar">
    <w:name w:val="Char Char"/>
    <w:rsid w:val="00E94512"/>
    <w:rPr>
      <w:rFonts w:ascii="Arial" w:hAnsi="Arial" w:cs="Times New Roman"/>
      <w:b/>
      <w:spacing w:val="0"/>
      <w:sz w:val="24"/>
      <w:lang w:val="en-GB" w:bidi="ar-SA"/>
    </w:rPr>
  </w:style>
  <w:style w:type="character" w:customStyle="1" w:styleId="Appendix2CharChar">
    <w:name w:val="Appendix 2 Char Char"/>
    <w:rsid w:val="00E94512"/>
    <w:rPr>
      <w:rFonts w:ascii="Arial" w:hAnsi="Arial" w:cs="Times New Roman"/>
      <w:b/>
      <w:i/>
      <w:spacing w:val="0"/>
      <w:sz w:val="24"/>
      <w:szCs w:val="24"/>
      <w:lang w:val="en-GB" w:bidi="ar-SA"/>
    </w:rPr>
  </w:style>
  <w:style w:type="paragraph" w:customStyle="1" w:styleId="Bullet1">
    <w:name w:val="Bullet 1"/>
    <w:basedOn w:val="BodyText"/>
    <w:rsid w:val="00E94512"/>
    <w:pPr>
      <w:tabs>
        <w:tab w:val="num" w:pos="2160"/>
        <w:tab w:val="num" w:pos="2286"/>
      </w:tabs>
      <w:autoSpaceDE w:val="0"/>
      <w:autoSpaceDN w:val="0"/>
      <w:adjustRightInd w:val="0"/>
      <w:ind w:left="714" w:hanging="357"/>
    </w:pPr>
    <w:rPr>
      <w:sz w:val="22"/>
      <w:lang w:eastAsia="en-GB"/>
    </w:rPr>
  </w:style>
  <w:style w:type="paragraph" w:customStyle="1" w:styleId="TestSubHeading">
    <w:name w:val="Test Sub Heading"/>
    <w:basedOn w:val="ItemHighlight"/>
    <w:rsid w:val="00E94512"/>
    <w:pPr>
      <w:spacing w:before="240"/>
    </w:pPr>
    <w:rPr>
      <w:rFonts w:ascii="Arial" w:hAnsi="Arial"/>
    </w:rPr>
  </w:style>
  <w:style w:type="paragraph" w:customStyle="1" w:styleId="Test">
    <w:name w:val="Test"/>
    <w:basedOn w:val="BodyText"/>
    <w:rsid w:val="00E94512"/>
    <w:pPr>
      <w:tabs>
        <w:tab w:val="left" w:pos="794"/>
        <w:tab w:val="left" w:pos="1021"/>
      </w:tabs>
      <w:autoSpaceDE w:val="0"/>
      <w:autoSpaceDN w:val="0"/>
      <w:adjustRightInd w:val="0"/>
      <w:ind w:left="1021" w:hanging="1021"/>
    </w:pPr>
    <w:rPr>
      <w:sz w:val="22"/>
      <w:lang w:eastAsia="en-GB"/>
    </w:rPr>
  </w:style>
  <w:style w:type="paragraph" w:styleId="BodyText3">
    <w:name w:val="Body Text 3"/>
    <w:basedOn w:val="Normal"/>
    <w:link w:val="BodyText3Char"/>
    <w:rsid w:val="00E94512"/>
    <w:pPr>
      <w:autoSpaceDE w:val="0"/>
      <w:autoSpaceDN w:val="0"/>
      <w:adjustRightInd w:val="0"/>
      <w:spacing w:after="120"/>
      <w:jc w:val="both"/>
    </w:pPr>
    <w:rPr>
      <w:rFonts w:ascii="Arial" w:eastAsia="Times New Roman" w:hAnsi="Arial"/>
      <w:sz w:val="16"/>
      <w:szCs w:val="20"/>
      <w:lang w:eastAsia="en-GB"/>
    </w:rPr>
  </w:style>
  <w:style w:type="character" w:customStyle="1" w:styleId="BodyText3Char">
    <w:name w:val="Body Text 3 Char"/>
    <w:basedOn w:val="DefaultParagraphFont"/>
    <w:link w:val="BodyText3"/>
    <w:rsid w:val="00E94512"/>
    <w:rPr>
      <w:rFonts w:ascii="Arial" w:eastAsia="Times New Roman" w:hAnsi="Arial"/>
      <w:sz w:val="16"/>
      <w:szCs w:val="20"/>
      <w:lang w:val="en-GB" w:eastAsia="en-GB"/>
    </w:rPr>
  </w:style>
  <w:style w:type="paragraph" w:styleId="BodyTextFirstIndent">
    <w:name w:val="Body Text First Indent"/>
    <w:basedOn w:val="BodyText"/>
    <w:link w:val="BodyTextFirstIndentChar"/>
    <w:rsid w:val="00E94512"/>
    <w:pPr>
      <w:autoSpaceDE w:val="0"/>
      <w:autoSpaceDN w:val="0"/>
      <w:adjustRightInd w:val="0"/>
      <w:spacing w:after="120"/>
      <w:ind w:firstLine="210"/>
    </w:pPr>
    <w:rPr>
      <w:rFonts w:ascii="Arial" w:hAnsi="Arial"/>
      <w:sz w:val="22"/>
      <w:lang w:eastAsia="en-GB"/>
    </w:rPr>
  </w:style>
  <w:style w:type="character" w:customStyle="1" w:styleId="BodyTextFirstIndentChar">
    <w:name w:val="Body Text First Indent Char"/>
    <w:basedOn w:val="BodyTextChar"/>
    <w:link w:val="BodyTextFirstIndent"/>
    <w:rsid w:val="00E94512"/>
    <w:rPr>
      <w:rFonts w:ascii="Arial" w:eastAsia="Times New Roman" w:hAnsi="Arial"/>
      <w:sz w:val="20"/>
      <w:szCs w:val="20"/>
      <w:lang w:val="en-GB" w:eastAsia="en-GB"/>
    </w:rPr>
  </w:style>
  <w:style w:type="paragraph" w:styleId="BodyTextFirstIndent2">
    <w:name w:val="Body Text First Indent 2"/>
    <w:basedOn w:val="BodyTextIndent"/>
    <w:link w:val="BodyTextFirstIndent2Char"/>
    <w:rsid w:val="00E94512"/>
    <w:pPr>
      <w:tabs>
        <w:tab w:val="clear" w:pos="2160"/>
        <w:tab w:val="clear" w:pos="2736"/>
        <w:tab w:val="clear" w:pos="3456"/>
        <w:tab w:val="clear" w:pos="4608"/>
        <w:tab w:val="clear" w:pos="5904"/>
        <w:tab w:val="clear" w:pos="6624"/>
      </w:tabs>
      <w:autoSpaceDE w:val="0"/>
      <w:autoSpaceDN w:val="0"/>
      <w:adjustRightInd w:val="0"/>
      <w:spacing w:after="120"/>
      <w:ind w:left="283" w:firstLine="210"/>
    </w:pPr>
    <w:rPr>
      <w:snapToGrid/>
      <w:sz w:val="22"/>
      <w:lang w:eastAsia="en-GB"/>
    </w:rPr>
  </w:style>
  <w:style w:type="character" w:customStyle="1" w:styleId="BodyTextFirstIndent2Char">
    <w:name w:val="Body Text First Indent 2 Char"/>
    <w:basedOn w:val="BodyTextIndentChar"/>
    <w:link w:val="BodyTextFirstIndent2"/>
    <w:rsid w:val="00E94512"/>
    <w:rPr>
      <w:rFonts w:ascii="Arial" w:eastAsia="Times New Roman" w:hAnsi="Arial"/>
      <w:snapToGrid/>
      <w:sz w:val="23"/>
      <w:szCs w:val="20"/>
      <w:lang w:val="en-GB" w:eastAsia="en-GB"/>
    </w:rPr>
  </w:style>
  <w:style w:type="paragraph" w:styleId="Caption">
    <w:name w:val="caption"/>
    <w:basedOn w:val="Normal"/>
    <w:next w:val="Normal"/>
    <w:qFormat/>
    <w:rsid w:val="00E94512"/>
    <w:pPr>
      <w:autoSpaceDE w:val="0"/>
      <w:autoSpaceDN w:val="0"/>
      <w:adjustRightInd w:val="0"/>
      <w:spacing w:before="120" w:after="120"/>
      <w:jc w:val="both"/>
    </w:pPr>
    <w:rPr>
      <w:rFonts w:ascii="Arial" w:eastAsia="Times New Roman" w:hAnsi="Arial"/>
      <w:b/>
      <w:szCs w:val="20"/>
      <w:lang w:eastAsia="en-GB"/>
    </w:rPr>
  </w:style>
  <w:style w:type="paragraph" w:styleId="Closing">
    <w:name w:val="Closing"/>
    <w:basedOn w:val="Normal"/>
    <w:link w:val="ClosingChar"/>
    <w:rsid w:val="00E94512"/>
    <w:pPr>
      <w:autoSpaceDE w:val="0"/>
      <w:autoSpaceDN w:val="0"/>
      <w:adjustRightInd w:val="0"/>
      <w:ind w:left="4252"/>
      <w:jc w:val="both"/>
    </w:pPr>
    <w:rPr>
      <w:rFonts w:ascii="Arial" w:eastAsia="Times New Roman" w:hAnsi="Arial"/>
      <w:szCs w:val="20"/>
      <w:lang w:eastAsia="en-GB"/>
    </w:rPr>
  </w:style>
  <w:style w:type="character" w:customStyle="1" w:styleId="ClosingChar">
    <w:name w:val="Closing Char"/>
    <w:basedOn w:val="DefaultParagraphFont"/>
    <w:link w:val="Closing"/>
    <w:rsid w:val="00E94512"/>
    <w:rPr>
      <w:rFonts w:ascii="Arial" w:eastAsia="Times New Roman" w:hAnsi="Arial"/>
      <w:szCs w:val="20"/>
      <w:lang w:val="en-GB" w:eastAsia="en-GB"/>
    </w:rPr>
  </w:style>
  <w:style w:type="paragraph" w:styleId="Date">
    <w:name w:val="Date"/>
    <w:basedOn w:val="Normal"/>
    <w:next w:val="Normal"/>
    <w:link w:val="DateChar"/>
    <w:rsid w:val="00E94512"/>
    <w:pPr>
      <w:autoSpaceDE w:val="0"/>
      <w:autoSpaceDN w:val="0"/>
      <w:adjustRightInd w:val="0"/>
      <w:jc w:val="both"/>
    </w:pPr>
    <w:rPr>
      <w:rFonts w:ascii="Arial" w:eastAsia="Times New Roman" w:hAnsi="Arial"/>
      <w:szCs w:val="20"/>
      <w:lang w:eastAsia="en-GB"/>
    </w:rPr>
  </w:style>
  <w:style w:type="character" w:customStyle="1" w:styleId="DateChar">
    <w:name w:val="Date Char"/>
    <w:basedOn w:val="DefaultParagraphFont"/>
    <w:link w:val="Date"/>
    <w:rsid w:val="00E94512"/>
    <w:rPr>
      <w:rFonts w:ascii="Arial" w:eastAsia="Times New Roman" w:hAnsi="Arial"/>
      <w:szCs w:val="20"/>
      <w:lang w:val="en-GB" w:eastAsia="en-GB"/>
    </w:rPr>
  </w:style>
  <w:style w:type="paragraph" w:styleId="EndnoteText">
    <w:name w:val="endnote text"/>
    <w:basedOn w:val="Normal"/>
    <w:link w:val="EndnoteTextChar"/>
    <w:rsid w:val="00E94512"/>
    <w:pPr>
      <w:autoSpaceDE w:val="0"/>
      <w:autoSpaceDN w:val="0"/>
      <w:adjustRightInd w:val="0"/>
      <w:jc w:val="both"/>
    </w:pPr>
    <w:rPr>
      <w:rFonts w:ascii="Arial" w:eastAsia="Times New Roman" w:hAnsi="Arial"/>
      <w:sz w:val="20"/>
      <w:szCs w:val="20"/>
      <w:lang w:eastAsia="en-GB"/>
    </w:rPr>
  </w:style>
  <w:style w:type="character" w:customStyle="1" w:styleId="EndnoteTextChar">
    <w:name w:val="Endnote Text Char"/>
    <w:basedOn w:val="DefaultParagraphFont"/>
    <w:link w:val="EndnoteText"/>
    <w:rsid w:val="00E94512"/>
    <w:rPr>
      <w:rFonts w:ascii="Arial" w:eastAsia="Times New Roman" w:hAnsi="Arial"/>
      <w:sz w:val="20"/>
      <w:szCs w:val="20"/>
      <w:lang w:val="en-GB" w:eastAsia="en-GB"/>
    </w:rPr>
  </w:style>
  <w:style w:type="paragraph" w:styleId="EnvelopeAddress">
    <w:name w:val="envelope address"/>
    <w:basedOn w:val="Normal"/>
    <w:rsid w:val="00E94512"/>
    <w:pPr>
      <w:framePr w:w="7920" w:h="1980" w:hRule="exact" w:hSpace="180" w:wrap="auto" w:hAnchor="page" w:xAlign="center" w:yAlign="bottom"/>
      <w:autoSpaceDE w:val="0"/>
      <w:autoSpaceDN w:val="0"/>
      <w:adjustRightInd w:val="0"/>
      <w:ind w:left="2880"/>
      <w:jc w:val="both"/>
    </w:pPr>
    <w:rPr>
      <w:rFonts w:ascii="Arial" w:eastAsia="Times New Roman" w:hAnsi="Arial"/>
      <w:sz w:val="24"/>
      <w:szCs w:val="20"/>
      <w:lang w:eastAsia="en-GB"/>
    </w:rPr>
  </w:style>
  <w:style w:type="paragraph" w:styleId="EnvelopeReturn">
    <w:name w:val="envelope return"/>
    <w:basedOn w:val="Normal"/>
    <w:rsid w:val="00E94512"/>
    <w:pPr>
      <w:autoSpaceDE w:val="0"/>
      <w:autoSpaceDN w:val="0"/>
      <w:adjustRightInd w:val="0"/>
      <w:jc w:val="both"/>
    </w:pPr>
    <w:rPr>
      <w:rFonts w:ascii="Arial" w:eastAsia="Times New Roman" w:hAnsi="Arial"/>
      <w:sz w:val="20"/>
      <w:szCs w:val="20"/>
      <w:lang w:eastAsia="en-GB"/>
    </w:rPr>
  </w:style>
  <w:style w:type="paragraph" w:styleId="Index1">
    <w:name w:val="index 1"/>
    <w:basedOn w:val="Normal"/>
    <w:next w:val="Normal"/>
    <w:autoRedefine/>
    <w:rsid w:val="00E94512"/>
    <w:pPr>
      <w:autoSpaceDE w:val="0"/>
      <w:autoSpaceDN w:val="0"/>
      <w:adjustRightInd w:val="0"/>
      <w:ind w:left="220" w:hanging="220"/>
      <w:jc w:val="both"/>
    </w:pPr>
    <w:rPr>
      <w:rFonts w:ascii="Arial" w:eastAsia="Times New Roman" w:hAnsi="Arial"/>
      <w:szCs w:val="20"/>
      <w:lang w:eastAsia="en-GB"/>
    </w:rPr>
  </w:style>
  <w:style w:type="paragraph" w:styleId="Index2">
    <w:name w:val="index 2"/>
    <w:basedOn w:val="Normal"/>
    <w:next w:val="Normal"/>
    <w:autoRedefine/>
    <w:rsid w:val="00E94512"/>
    <w:pPr>
      <w:autoSpaceDE w:val="0"/>
      <w:autoSpaceDN w:val="0"/>
      <w:adjustRightInd w:val="0"/>
      <w:ind w:left="440" w:hanging="220"/>
      <w:jc w:val="both"/>
    </w:pPr>
    <w:rPr>
      <w:rFonts w:ascii="Arial" w:eastAsia="Times New Roman" w:hAnsi="Arial"/>
      <w:szCs w:val="20"/>
      <w:lang w:eastAsia="en-GB"/>
    </w:rPr>
  </w:style>
  <w:style w:type="paragraph" w:styleId="Index3">
    <w:name w:val="index 3"/>
    <w:basedOn w:val="Normal"/>
    <w:next w:val="Normal"/>
    <w:autoRedefine/>
    <w:rsid w:val="00E94512"/>
    <w:pPr>
      <w:autoSpaceDE w:val="0"/>
      <w:autoSpaceDN w:val="0"/>
      <w:adjustRightInd w:val="0"/>
      <w:ind w:left="660" w:hanging="220"/>
      <w:jc w:val="both"/>
    </w:pPr>
    <w:rPr>
      <w:rFonts w:ascii="Arial" w:eastAsia="Times New Roman" w:hAnsi="Arial"/>
      <w:szCs w:val="20"/>
      <w:lang w:eastAsia="en-GB"/>
    </w:rPr>
  </w:style>
  <w:style w:type="paragraph" w:styleId="Index4">
    <w:name w:val="index 4"/>
    <w:basedOn w:val="Normal"/>
    <w:next w:val="Normal"/>
    <w:autoRedefine/>
    <w:rsid w:val="00E94512"/>
    <w:pPr>
      <w:autoSpaceDE w:val="0"/>
      <w:autoSpaceDN w:val="0"/>
      <w:adjustRightInd w:val="0"/>
      <w:ind w:left="880" w:hanging="220"/>
      <w:jc w:val="both"/>
    </w:pPr>
    <w:rPr>
      <w:rFonts w:ascii="Arial" w:eastAsia="Times New Roman" w:hAnsi="Arial"/>
      <w:szCs w:val="20"/>
      <w:lang w:eastAsia="en-GB"/>
    </w:rPr>
  </w:style>
  <w:style w:type="paragraph" w:styleId="Index5">
    <w:name w:val="index 5"/>
    <w:basedOn w:val="Normal"/>
    <w:next w:val="Normal"/>
    <w:autoRedefine/>
    <w:rsid w:val="00E94512"/>
    <w:pPr>
      <w:autoSpaceDE w:val="0"/>
      <w:autoSpaceDN w:val="0"/>
      <w:adjustRightInd w:val="0"/>
      <w:ind w:left="1100" w:hanging="220"/>
      <w:jc w:val="both"/>
    </w:pPr>
    <w:rPr>
      <w:rFonts w:ascii="Arial" w:eastAsia="Times New Roman" w:hAnsi="Arial"/>
      <w:szCs w:val="20"/>
      <w:lang w:eastAsia="en-GB"/>
    </w:rPr>
  </w:style>
  <w:style w:type="paragraph" w:styleId="Index6">
    <w:name w:val="index 6"/>
    <w:basedOn w:val="Normal"/>
    <w:next w:val="Normal"/>
    <w:autoRedefine/>
    <w:rsid w:val="00E94512"/>
    <w:pPr>
      <w:autoSpaceDE w:val="0"/>
      <w:autoSpaceDN w:val="0"/>
      <w:adjustRightInd w:val="0"/>
      <w:ind w:left="1320" w:hanging="220"/>
      <w:jc w:val="both"/>
    </w:pPr>
    <w:rPr>
      <w:rFonts w:ascii="Arial" w:eastAsia="Times New Roman" w:hAnsi="Arial"/>
      <w:szCs w:val="20"/>
      <w:lang w:eastAsia="en-GB"/>
    </w:rPr>
  </w:style>
  <w:style w:type="paragraph" w:styleId="Index7">
    <w:name w:val="index 7"/>
    <w:basedOn w:val="Normal"/>
    <w:next w:val="Normal"/>
    <w:autoRedefine/>
    <w:rsid w:val="00E94512"/>
    <w:pPr>
      <w:autoSpaceDE w:val="0"/>
      <w:autoSpaceDN w:val="0"/>
      <w:adjustRightInd w:val="0"/>
      <w:ind w:left="1540" w:hanging="220"/>
      <w:jc w:val="both"/>
    </w:pPr>
    <w:rPr>
      <w:rFonts w:ascii="Arial" w:eastAsia="Times New Roman" w:hAnsi="Arial"/>
      <w:szCs w:val="20"/>
      <w:lang w:eastAsia="en-GB"/>
    </w:rPr>
  </w:style>
  <w:style w:type="paragraph" w:styleId="Index8">
    <w:name w:val="index 8"/>
    <w:basedOn w:val="Normal"/>
    <w:next w:val="Normal"/>
    <w:autoRedefine/>
    <w:rsid w:val="00E94512"/>
    <w:pPr>
      <w:autoSpaceDE w:val="0"/>
      <w:autoSpaceDN w:val="0"/>
      <w:adjustRightInd w:val="0"/>
      <w:ind w:left="1760" w:hanging="220"/>
      <w:jc w:val="both"/>
    </w:pPr>
    <w:rPr>
      <w:rFonts w:ascii="Arial" w:eastAsia="Times New Roman" w:hAnsi="Arial"/>
      <w:szCs w:val="20"/>
      <w:lang w:eastAsia="en-GB"/>
    </w:rPr>
  </w:style>
  <w:style w:type="paragraph" w:styleId="Index9">
    <w:name w:val="index 9"/>
    <w:basedOn w:val="Normal"/>
    <w:next w:val="Normal"/>
    <w:autoRedefine/>
    <w:rsid w:val="00E94512"/>
    <w:pPr>
      <w:autoSpaceDE w:val="0"/>
      <w:autoSpaceDN w:val="0"/>
      <w:adjustRightInd w:val="0"/>
      <w:ind w:left="1980" w:hanging="220"/>
      <w:jc w:val="both"/>
    </w:pPr>
    <w:rPr>
      <w:rFonts w:ascii="Arial" w:eastAsia="Times New Roman" w:hAnsi="Arial"/>
      <w:szCs w:val="20"/>
      <w:lang w:eastAsia="en-GB"/>
    </w:rPr>
  </w:style>
  <w:style w:type="paragraph" w:styleId="IndexHeading">
    <w:name w:val="index heading"/>
    <w:basedOn w:val="Normal"/>
    <w:next w:val="Index1"/>
    <w:rsid w:val="00E94512"/>
    <w:pPr>
      <w:autoSpaceDE w:val="0"/>
      <w:autoSpaceDN w:val="0"/>
      <w:adjustRightInd w:val="0"/>
      <w:jc w:val="both"/>
    </w:pPr>
    <w:rPr>
      <w:rFonts w:ascii="Arial" w:eastAsia="Times New Roman" w:hAnsi="Arial"/>
      <w:b/>
      <w:szCs w:val="20"/>
      <w:lang w:eastAsia="en-GB"/>
    </w:rPr>
  </w:style>
  <w:style w:type="paragraph" w:styleId="List">
    <w:name w:val="List"/>
    <w:basedOn w:val="Normal"/>
    <w:rsid w:val="00E94512"/>
    <w:pPr>
      <w:autoSpaceDE w:val="0"/>
      <w:autoSpaceDN w:val="0"/>
      <w:adjustRightInd w:val="0"/>
      <w:ind w:left="283" w:hanging="283"/>
      <w:jc w:val="both"/>
    </w:pPr>
    <w:rPr>
      <w:rFonts w:ascii="Arial" w:eastAsia="Times New Roman" w:hAnsi="Arial"/>
      <w:szCs w:val="20"/>
      <w:lang w:eastAsia="en-GB"/>
    </w:rPr>
  </w:style>
  <w:style w:type="paragraph" w:styleId="List2">
    <w:name w:val="List 2"/>
    <w:basedOn w:val="Normal"/>
    <w:rsid w:val="00E94512"/>
    <w:pPr>
      <w:autoSpaceDE w:val="0"/>
      <w:autoSpaceDN w:val="0"/>
      <w:adjustRightInd w:val="0"/>
      <w:ind w:left="566" w:hanging="283"/>
      <w:jc w:val="both"/>
    </w:pPr>
    <w:rPr>
      <w:rFonts w:ascii="Arial" w:eastAsia="Times New Roman" w:hAnsi="Arial"/>
      <w:szCs w:val="20"/>
      <w:lang w:eastAsia="en-GB"/>
    </w:rPr>
  </w:style>
  <w:style w:type="paragraph" w:styleId="List3">
    <w:name w:val="List 3"/>
    <w:basedOn w:val="Normal"/>
    <w:rsid w:val="00E94512"/>
    <w:pPr>
      <w:autoSpaceDE w:val="0"/>
      <w:autoSpaceDN w:val="0"/>
      <w:adjustRightInd w:val="0"/>
      <w:ind w:left="849" w:hanging="283"/>
      <w:jc w:val="both"/>
    </w:pPr>
    <w:rPr>
      <w:rFonts w:ascii="Arial" w:eastAsia="Times New Roman" w:hAnsi="Arial"/>
      <w:szCs w:val="20"/>
      <w:lang w:eastAsia="en-GB"/>
    </w:rPr>
  </w:style>
  <w:style w:type="paragraph" w:styleId="List4">
    <w:name w:val="List 4"/>
    <w:basedOn w:val="Normal"/>
    <w:rsid w:val="00E94512"/>
    <w:pPr>
      <w:autoSpaceDE w:val="0"/>
      <w:autoSpaceDN w:val="0"/>
      <w:adjustRightInd w:val="0"/>
      <w:ind w:left="1132" w:hanging="283"/>
      <w:jc w:val="both"/>
    </w:pPr>
    <w:rPr>
      <w:rFonts w:ascii="Arial" w:eastAsia="Times New Roman" w:hAnsi="Arial"/>
      <w:szCs w:val="20"/>
      <w:lang w:eastAsia="en-GB"/>
    </w:rPr>
  </w:style>
  <w:style w:type="paragraph" w:styleId="List5">
    <w:name w:val="List 5"/>
    <w:basedOn w:val="Normal"/>
    <w:rsid w:val="00E94512"/>
    <w:pPr>
      <w:autoSpaceDE w:val="0"/>
      <w:autoSpaceDN w:val="0"/>
      <w:adjustRightInd w:val="0"/>
      <w:ind w:left="1415" w:hanging="283"/>
      <w:jc w:val="both"/>
    </w:pPr>
    <w:rPr>
      <w:rFonts w:ascii="Arial" w:eastAsia="Times New Roman" w:hAnsi="Arial"/>
      <w:szCs w:val="20"/>
      <w:lang w:eastAsia="en-GB"/>
    </w:rPr>
  </w:style>
  <w:style w:type="paragraph" w:styleId="ListBullet2">
    <w:name w:val="List Bullet 2"/>
    <w:basedOn w:val="Normal"/>
    <w:autoRedefine/>
    <w:rsid w:val="00E94512"/>
    <w:pPr>
      <w:numPr>
        <w:numId w:val="6"/>
      </w:numPr>
      <w:autoSpaceDE w:val="0"/>
      <w:autoSpaceDN w:val="0"/>
      <w:adjustRightInd w:val="0"/>
      <w:jc w:val="both"/>
    </w:pPr>
    <w:rPr>
      <w:rFonts w:ascii="Arial" w:eastAsia="Times New Roman" w:hAnsi="Arial"/>
      <w:szCs w:val="20"/>
      <w:lang w:eastAsia="en-GB"/>
    </w:rPr>
  </w:style>
  <w:style w:type="paragraph" w:styleId="ListBullet3">
    <w:name w:val="List Bullet 3"/>
    <w:basedOn w:val="Normal"/>
    <w:autoRedefine/>
    <w:rsid w:val="00E94512"/>
    <w:pPr>
      <w:tabs>
        <w:tab w:val="num" w:pos="926"/>
      </w:tabs>
      <w:autoSpaceDE w:val="0"/>
      <w:autoSpaceDN w:val="0"/>
      <w:adjustRightInd w:val="0"/>
      <w:ind w:left="926" w:hanging="360"/>
      <w:jc w:val="both"/>
    </w:pPr>
    <w:rPr>
      <w:rFonts w:ascii="Arial" w:eastAsia="Times New Roman" w:hAnsi="Arial"/>
      <w:szCs w:val="20"/>
      <w:lang w:eastAsia="en-GB"/>
    </w:rPr>
  </w:style>
  <w:style w:type="paragraph" w:styleId="ListBullet4">
    <w:name w:val="List Bullet 4"/>
    <w:basedOn w:val="Normal"/>
    <w:autoRedefine/>
    <w:rsid w:val="00E94512"/>
    <w:pPr>
      <w:tabs>
        <w:tab w:val="num" w:pos="1209"/>
      </w:tabs>
      <w:autoSpaceDE w:val="0"/>
      <w:autoSpaceDN w:val="0"/>
      <w:adjustRightInd w:val="0"/>
      <w:ind w:left="1209" w:hanging="360"/>
      <w:jc w:val="both"/>
    </w:pPr>
    <w:rPr>
      <w:rFonts w:ascii="Arial" w:eastAsia="Times New Roman" w:hAnsi="Arial"/>
      <w:szCs w:val="20"/>
      <w:lang w:eastAsia="en-GB"/>
    </w:rPr>
  </w:style>
  <w:style w:type="paragraph" w:styleId="ListBullet5">
    <w:name w:val="List Bullet 5"/>
    <w:basedOn w:val="Normal"/>
    <w:autoRedefine/>
    <w:rsid w:val="00E94512"/>
    <w:pPr>
      <w:tabs>
        <w:tab w:val="num" w:pos="1492"/>
      </w:tabs>
      <w:autoSpaceDE w:val="0"/>
      <w:autoSpaceDN w:val="0"/>
      <w:adjustRightInd w:val="0"/>
      <w:ind w:left="1492" w:hanging="360"/>
      <w:jc w:val="both"/>
    </w:pPr>
    <w:rPr>
      <w:rFonts w:ascii="Arial" w:eastAsia="Times New Roman" w:hAnsi="Arial"/>
      <w:szCs w:val="20"/>
      <w:lang w:eastAsia="en-GB"/>
    </w:rPr>
  </w:style>
  <w:style w:type="paragraph" w:styleId="ListContinue">
    <w:name w:val="List Continue"/>
    <w:basedOn w:val="Normal"/>
    <w:rsid w:val="00E94512"/>
    <w:pPr>
      <w:autoSpaceDE w:val="0"/>
      <w:autoSpaceDN w:val="0"/>
      <w:adjustRightInd w:val="0"/>
      <w:spacing w:after="120"/>
      <w:ind w:left="283"/>
      <w:jc w:val="both"/>
    </w:pPr>
    <w:rPr>
      <w:rFonts w:ascii="Arial" w:eastAsia="Times New Roman" w:hAnsi="Arial"/>
      <w:szCs w:val="20"/>
      <w:lang w:eastAsia="en-GB"/>
    </w:rPr>
  </w:style>
  <w:style w:type="paragraph" w:styleId="ListContinue2">
    <w:name w:val="List Continue 2"/>
    <w:basedOn w:val="Normal"/>
    <w:rsid w:val="00E94512"/>
    <w:pPr>
      <w:autoSpaceDE w:val="0"/>
      <w:autoSpaceDN w:val="0"/>
      <w:adjustRightInd w:val="0"/>
      <w:spacing w:after="120"/>
      <w:ind w:left="566"/>
      <w:jc w:val="both"/>
    </w:pPr>
    <w:rPr>
      <w:rFonts w:ascii="Arial" w:eastAsia="Times New Roman" w:hAnsi="Arial"/>
      <w:szCs w:val="20"/>
      <w:lang w:eastAsia="en-GB"/>
    </w:rPr>
  </w:style>
  <w:style w:type="paragraph" w:styleId="ListContinue3">
    <w:name w:val="List Continue 3"/>
    <w:basedOn w:val="Normal"/>
    <w:rsid w:val="00E94512"/>
    <w:pPr>
      <w:autoSpaceDE w:val="0"/>
      <w:autoSpaceDN w:val="0"/>
      <w:adjustRightInd w:val="0"/>
      <w:spacing w:after="120"/>
      <w:ind w:left="849"/>
      <w:jc w:val="both"/>
    </w:pPr>
    <w:rPr>
      <w:rFonts w:ascii="Arial" w:eastAsia="Times New Roman" w:hAnsi="Arial"/>
      <w:szCs w:val="20"/>
      <w:lang w:eastAsia="en-GB"/>
    </w:rPr>
  </w:style>
  <w:style w:type="paragraph" w:styleId="ListContinue4">
    <w:name w:val="List Continue 4"/>
    <w:basedOn w:val="Normal"/>
    <w:rsid w:val="00E94512"/>
    <w:pPr>
      <w:autoSpaceDE w:val="0"/>
      <w:autoSpaceDN w:val="0"/>
      <w:adjustRightInd w:val="0"/>
      <w:spacing w:after="120"/>
      <w:ind w:left="1132"/>
      <w:jc w:val="both"/>
    </w:pPr>
    <w:rPr>
      <w:rFonts w:ascii="Arial" w:eastAsia="Times New Roman" w:hAnsi="Arial"/>
      <w:szCs w:val="20"/>
      <w:lang w:eastAsia="en-GB"/>
    </w:rPr>
  </w:style>
  <w:style w:type="paragraph" w:styleId="ListContinue5">
    <w:name w:val="List Continue 5"/>
    <w:basedOn w:val="Normal"/>
    <w:rsid w:val="00E94512"/>
    <w:pPr>
      <w:autoSpaceDE w:val="0"/>
      <w:autoSpaceDN w:val="0"/>
      <w:adjustRightInd w:val="0"/>
      <w:spacing w:after="120"/>
      <w:ind w:left="1415"/>
      <w:jc w:val="both"/>
    </w:pPr>
    <w:rPr>
      <w:rFonts w:ascii="Arial" w:eastAsia="Times New Roman" w:hAnsi="Arial"/>
      <w:szCs w:val="20"/>
      <w:lang w:eastAsia="en-GB"/>
    </w:rPr>
  </w:style>
  <w:style w:type="paragraph" w:styleId="ListNumber">
    <w:name w:val="List Number"/>
    <w:basedOn w:val="Normal"/>
    <w:rsid w:val="00E94512"/>
    <w:pPr>
      <w:tabs>
        <w:tab w:val="num" w:pos="360"/>
      </w:tabs>
      <w:autoSpaceDE w:val="0"/>
      <w:autoSpaceDN w:val="0"/>
      <w:adjustRightInd w:val="0"/>
      <w:ind w:left="360" w:hanging="360"/>
      <w:jc w:val="both"/>
    </w:pPr>
    <w:rPr>
      <w:rFonts w:ascii="Arial" w:eastAsia="Times New Roman" w:hAnsi="Arial"/>
      <w:szCs w:val="20"/>
      <w:lang w:eastAsia="en-GB"/>
    </w:rPr>
  </w:style>
  <w:style w:type="paragraph" w:styleId="ListNumber2">
    <w:name w:val="List Number 2"/>
    <w:basedOn w:val="Normal"/>
    <w:rsid w:val="00E94512"/>
    <w:pPr>
      <w:tabs>
        <w:tab w:val="num" w:pos="643"/>
      </w:tabs>
      <w:autoSpaceDE w:val="0"/>
      <w:autoSpaceDN w:val="0"/>
      <w:adjustRightInd w:val="0"/>
      <w:ind w:left="643" w:hanging="360"/>
      <w:jc w:val="both"/>
    </w:pPr>
    <w:rPr>
      <w:rFonts w:ascii="Arial" w:eastAsia="Times New Roman" w:hAnsi="Arial"/>
      <w:szCs w:val="20"/>
      <w:lang w:eastAsia="en-GB"/>
    </w:rPr>
  </w:style>
  <w:style w:type="paragraph" w:styleId="ListNumber3">
    <w:name w:val="List Number 3"/>
    <w:basedOn w:val="Normal"/>
    <w:rsid w:val="00E94512"/>
    <w:pPr>
      <w:tabs>
        <w:tab w:val="num" w:pos="926"/>
      </w:tabs>
      <w:autoSpaceDE w:val="0"/>
      <w:autoSpaceDN w:val="0"/>
      <w:adjustRightInd w:val="0"/>
      <w:ind w:left="926" w:hanging="360"/>
      <w:jc w:val="both"/>
    </w:pPr>
    <w:rPr>
      <w:rFonts w:ascii="Arial" w:eastAsia="Times New Roman" w:hAnsi="Arial"/>
      <w:szCs w:val="20"/>
      <w:lang w:eastAsia="en-GB"/>
    </w:rPr>
  </w:style>
  <w:style w:type="paragraph" w:styleId="ListNumber4">
    <w:name w:val="List Number 4"/>
    <w:basedOn w:val="Normal"/>
    <w:rsid w:val="00E94512"/>
    <w:pPr>
      <w:tabs>
        <w:tab w:val="num" w:pos="1209"/>
      </w:tabs>
      <w:autoSpaceDE w:val="0"/>
      <w:autoSpaceDN w:val="0"/>
      <w:adjustRightInd w:val="0"/>
      <w:ind w:left="1209" w:hanging="360"/>
      <w:jc w:val="both"/>
    </w:pPr>
    <w:rPr>
      <w:rFonts w:ascii="Arial" w:eastAsia="Times New Roman" w:hAnsi="Arial"/>
      <w:szCs w:val="20"/>
      <w:lang w:eastAsia="en-GB"/>
    </w:rPr>
  </w:style>
  <w:style w:type="paragraph" w:styleId="ListNumber5">
    <w:name w:val="List Number 5"/>
    <w:basedOn w:val="Normal"/>
    <w:rsid w:val="00E94512"/>
    <w:pPr>
      <w:tabs>
        <w:tab w:val="num" w:pos="1492"/>
      </w:tabs>
      <w:autoSpaceDE w:val="0"/>
      <w:autoSpaceDN w:val="0"/>
      <w:adjustRightInd w:val="0"/>
      <w:ind w:left="1492" w:hanging="360"/>
      <w:jc w:val="both"/>
    </w:pPr>
    <w:rPr>
      <w:rFonts w:ascii="Arial" w:eastAsia="Times New Roman" w:hAnsi="Arial"/>
      <w:szCs w:val="20"/>
      <w:lang w:eastAsia="en-GB"/>
    </w:rPr>
  </w:style>
  <w:style w:type="paragraph" w:styleId="MacroText">
    <w:name w:val="macro"/>
    <w:link w:val="MacroTextChar"/>
    <w:rsid w:val="00E94512"/>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jc w:val="both"/>
    </w:pPr>
    <w:rPr>
      <w:rFonts w:ascii="Courier New" w:eastAsia="Times New Roman" w:hAnsi="Courier New"/>
      <w:sz w:val="20"/>
      <w:szCs w:val="20"/>
      <w:lang w:val="en-GB" w:eastAsia="en-GB"/>
    </w:rPr>
  </w:style>
  <w:style w:type="character" w:customStyle="1" w:styleId="MacroTextChar">
    <w:name w:val="Macro Text Char"/>
    <w:basedOn w:val="DefaultParagraphFont"/>
    <w:link w:val="MacroText"/>
    <w:rsid w:val="00E94512"/>
    <w:rPr>
      <w:rFonts w:ascii="Courier New" w:eastAsia="Times New Roman" w:hAnsi="Courier New"/>
      <w:sz w:val="20"/>
      <w:szCs w:val="20"/>
      <w:lang w:val="en-GB" w:eastAsia="en-GB"/>
    </w:rPr>
  </w:style>
  <w:style w:type="paragraph" w:styleId="MessageHeader">
    <w:name w:val="Message Header"/>
    <w:basedOn w:val="Normal"/>
    <w:link w:val="MessageHeaderChar"/>
    <w:rsid w:val="00E94512"/>
    <w:pPr>
      <w:pBdr>
        <w:top w:val="single" w:sz="6" w:space="1" w:color="auto"/>
        <w:left w:val="single" w:sz="6" w:space="1" w:color="auto"/>
        <w:bottom w:val="single" w:sz="6" w:space="1" w:color="auto"/>
        <w:right w:val="single" w:sz="6" w:space="1" w:color="auto"/>
      </w:pBdr>
      <w:shd w:val="pct20" w:color="auto" w:fill="auto"/>
      <w:autoSpaceDE w:val="0"/>
      <w:autoSpaceDN w:val="0"/>
      <w:adjustRightInd w:val="0"/>
      <w:ind w:left="1134" w:hanging="1134"/>
      <w:jc w:val="both"/>
    </w:pPr>
    <w:rPr>
      <w:rFonts w:ascii="Arial" w:eastAsia="Times New Roman" w:hAnsi="Arial"/>
      <w:sz w:val="24"/>
      <w:szCs w:val="20"/>
      <w:lang w:eastAsia="en-GB"/>
    </w:rPr>
  </w:style>
  <w:style w:type="character" w:customStyle="1" w:styleId="MessageHeaderChar">
    <w:name w:val="Message Header Char"/>
    <w:basedOn w:val="DefaultParagraphFont"/>
    <w:link w:val="MessageHeader"/>
    <w:rsid w:val="00E94512"/>
    <w:rPr>
      <w:rFonts w:ascii="Arial" w:eastAsia="Times New Roman" w:hAnsi="Arial"/>
      <w:sz w:val="24"/>
      <w:szCs w:val="20"/>
      <w:shd w:val="pct20" w:color="auto" w:fill="auto"/>
      <w:lang w:val="en-GB" w:eastAsia="en-GB"/>
    </w:rPr>
  </w:style>
  <w:style w:type="paragraph" w:styleId="NormalIndent">
    <w:name w:val="Normal Indent"/>
    <w:basedOn w:val="Normal"/>
    <w:rsid w:val="00E94512"/>
    <w:pPr>
      <w:autoSpaceDE w:val="0"/>
      <w:autoSpaceDN w:val="0"/>
      <w:adjustRightInd w:val="0"/>
      <w:ind w:left="720"/>
      <w:jc w:val="both"/>
    </w:pPr>
    <w:rPr>
      <w:rFonts w:ascii="Arial" w:eastAsia="Times New Roman" w:hAnsi="Arial"/>
      <w:szCs w:val="20"/>
      <w:lang w:eastAsia="en-GB"/>
    </w:rPr>
  </w:style>
  <w:style w:type="paragraph" w:styleId="NoteHeading">
    <w:name w:val="Note Heading"/>
    <w:basedOn w:val="Normal"/>
    <w:next w:val="Normal"/>
    <w:link w:val="NoteHeadingChar"/>
    <w:rsid w:val="00E94512"/>
    <w:pPr>
      <w:autoSpaceDE w:val="0"/>
      <w:autoSpaceDN w:val="0"/>
      <w:adjustRightInd w:val="0"/>
      <w:jc w:val="both"/>
    </w:pPr>
    <w:rPr>
      <w:rFonts w:ascii="Arial" w:eastAsia="Times New Roman" w:hAnsi="Arial"/>
      <w:szCs w:val="20"/>
      <w:lang w:eastAsia="en-GB"/>
    </w:rPr>
  </w:style>
  <w:style w:type="character" w:customStyle="1" w:styleId="NoteHeadingChar">
    <w:name w:val="Note Heading Char"/>
    <w:basedOn w:val="DefaultParagraphFont"/>
    <w:link w:val="NoteHeading"/>
    <w:rsid w:val="00E94512"/>
    <w:rPr>
      <w:rFonts w:ascii="Arial" w:eastAsia="Times New Roman" w:hAnsi="Arial"/>
      <w:szCs w:val="20"/>
      <w:lang w:val="en-GB" w:eastAsia="en-GB"/>
    </w:rPr>
  </w:style>
  <w:style w:type="paragraph" w:styleId="PlainText">
    <w:name w:val="Plain Text"/>
    <w:basedOn w:val="Normal"/>
    <w:link w:val="PlainTextChar"/>
    <w:rsid w:val="00E94512"/>
    <w:pPr>
      <w:autoSpaceDE w:val="0"/>
      <w:autoSpaceDN w:val="0"/>
      <w:adjustRightInd w:val="0"/>
      <w:jc w:val="both"/>
    </w:pPr>
    <w:rPr>
      <w:rFonts w:ascii="Courier New" w:eastAsia="Times New Roman" w:hAnsi="Courier New"/>
      <w:sz w:val="20"/>
      <w:szCs w:val="20"/>
      <w:lang w:eastAsia="en-GB"/>
    </w:rPr>
  </w:style>
  <w:style w:type="character" w:customStyle="1" w:styleId="PlainTextChar">
    <w:name w:val="Plain Text Char"/>
    <w:basedOn w:val="DefaultParagraphFont"/>
    <w:link w:val="PlainText"/>
    <w:rsid w:val="00E94512"/>
    <w:rPr>
      <w:rFonts w:ascii="Courier New" w:eastAsia="Times New Roman" w:hAnsi="Courier New"/>
      <w:sz w:val="20"/>
      <w:szCs w:val="20"/>
      <w:lang w:val="en-GB" w:eastAsia="en-GB"/>
    </w:rPr>
  </w:style>
  <w:style w:type="paragraph" w:styleId="Salutation">
    <w:name w:val="Salutation"/>
    <w:basedOn w:val="Normal"/>
    <w:next w:val="Normal"/>
    <w:link w:val="SalutationChar"/>
    <w:rsid w:val="00E94512"/>
    <w:pPr>
      <w:autoSpaceDE w:val="0"/>
      <w:autoSpaceDN w:val="0"/>
      <w:adjustRightInd w:val="0"/>
      <w:jc w:val="both"/>
    </w:pPr>
    <w:rPr>
      <w:rFonts w:ascii="Arial" w:eastAsia="Times New Roman" w:hAnsi="Arial"/>
      <w:szCs w:val="20"/>
      <w:lang w:eastAsia="en-GB"/>
    </w:rPr>
  </w:style>
  <w:style w:type="character" w:customStyle="1" w:styleId="SalutationChar">
    <w:name w:val="Salutation Char"/>
    <w:basedOn w:val="DefaultParagraphFont"/>
    <w:link w:val="Salutation"/>
    <w:rsid w:val="00E94512"/>
    <w:rPr>
      <w:rFonts w:ascii="Arial" w:eastAsia="Times New Roman" w:hAnsi="Arial"/>
      <w:szCs w:val="20"/>
      <w:lang w:val="en-GB" w:eastAsia="en-GB"/>
    </w:rPr>
  </w:style>
  <w:style w:type="paragraph" w:styleId="Signature">
    <w:name w:val="Signature"/>
    <w:basedOn w:val="Normal"/>
    <w:link w:val="SignatureChar"/>
    <w:rsid w:val="00E94512"/>
    <w:pPr>
      <w:autoSpaceDE w:val="0"/>
      <w:autoSpaceDN w:val="0"/>
      <w:adjustRightInd w:val="0"/>
      <w:ind w:left="4252"/>
      <w:jc w:val="both"/>
    </w:pPr>
    <w:rPr>
      <w:rFonts w:ascii="Arial" w:eastAsia="Times New Roman" w:hAnsi="Arial"/>
      <w:szCs w:val="20"/>
      <w:lang w:eastAsia="en-GB"/>
    </w:rPr>
  </w:style>
  <w:style w:type="character" w:customStyle="1" w:styleId="SignatureChar">
    <w:name w:val="Signature Char"/>
    <w:basedOn w:val="DefaultParagraphFont"/>
    <w:link w:val="Signature"/>
    <w:rsid w:val="00E94512"/>
    <w:rPr>
      <w:rFonts w:ascii="Arial" w:eastAsia="Times New Roman" w:hAnsi="Arial"/>
      <w:szCs w:val="20"/>
      <w:lang w:val="en-GB" w:eastAsia="en-GB"/>
    </w:rPr>
  </w:style>
  <w:style w:type="paragraph" w:styleId="TableofAuthorities">
    <w:name w:val="table of authorities"/>
    <w:basedOn w:val="Normal"/>
    <w:next w:val="Normal"/>
    <w:rsid w:val="00E94512"/>
    <w:pPr>
      <w:autoSpaceDE w:val="0"/>
      <w:autoSpaceDN w:val="0"/>
      <w:adjustRightInd w:val="0"/>
      <w:ind w:left="220" w:hanging="220"/>
      <w:jc w:val="both"/>
    </w:pPr>
    <w:rPr>
      <w:rFonts w:ascii="Arial" w:eastAsia="Times New Roman" w:hAnsi="Arial"/>
      <w:szCs w:val="20"/>
      <w:lang w:eastAsia="en-GB"/>
    </w:rPr>
  </w:style>
  <w:style w:type="paragraph" w:styleId="TableofFigures">
    <w:name w:val="table of figures"/>
    <w:basedOn w:val="Normal"/>
    <w:next w:val="Normal"/>
    <w:rsid w:val="00E94512"/>
    <w:pPr>
      <w:autoSpaceDE w:val="0"/>
      <w:autoSpaceDN w:val="0"/>
      <w:adjustRightInd w:val="0"/>
      <w:ind w:left="440" w:hanging="440"/>
      <w:jc w:val="both"/>
    </w:pPr>
    <w:rPr>
      <w:rFonts w:ascii="Arial" w:eastAsia="Times New Roman" w:hAnsi="Arial"/>
      <w:szCs w:val="20"/>
      <w:lang w:eastAsia="en-GB"/>
    </w:rPr>
  </w:style>
  <w:style w:type="paragraph" w:styleId="TOAHeading">
    <w:name w:val="toa heading"/>
    <w:basedOn w:val="Normal"/>
    <w:next w:val="Normal"/>
    <w:rsid w:val="00E94512"/>
    <w:pPr>
      <w:autoSpaceDE w:val="0"/>
      <w:autoSpaceDN w:val="0"/>
      <w:adjustRightInd w:val="0"/>
      <w:spacing w:before="120"/>
      <w:jc w:val="both"/>
    </w:pPr>
    <w:rPr>
      <w:rFonts w:ascii="Arial" w:eastAsia="Times New Roman" w:hAnsi="Arial"/>
      <w:b/>
      <w:sz w:val="24"/>
      <w:szCs w:val="20"/>
      <w:lang w:eastAsia="en-GB"/>
    </w:rPr>
  </w:style>
  <w:style w:type="paragraph" w:customStyle="1" w:styleId="DeltaViewTableHeading">
    <w:name w:val="DeltaView Table Heading"/>
    <w:basedOn w:val="Normal"/>
    <w:rsid w:val="00E94512"/>
    <w:pPr>
      <w:autoSpaceDE w:val="0"/>
      <w:autoSpaceDN w:val="0"/>
      <w:adjustRightInd w:val="0"/>
      <w:spacing w:after="120"/>
    </w:pPr>
    <w:rPr>
      <w:rFonts w:ascii="Arial" w:eastAsia="Times New Roman" w:hAnsi="Arial"/>
      <w:b/>
      <w:sz w:val="24"/>
      <w:szCs w:val="24"/>
      <w:lang w:eastAsia="en-GB"/>
    </w:rPr>
  </w:style>
  <w:style w:type="paragraph" w:customStyle="1" w:styleId="DeltaViewTableBody">
    <w:name w:val="DeltaView Table Body"/>
    <w:basedOn w:val="Normal"/>
    <w:rsid w:val="00E94512"/>
    <w:pPr>
      <w:autoSpaceDE w:val="0"/>
      <w:autoSpaceDN w:val="0"/>
      <w:adjustRightInd w:val="0"/>
    </w:pPr>
    <w:rPr>
      <w:rFonts w:ascii="Arial" w:eastAsia="Times New Roman" w:hAnsi="Arial"/>
      <w:sz w:val="24"/>
      <w:szCs w:val="24"/>
      <w:lang w:eastAsia="en-GB"/>
    </w:rPr>
  </w:style>
  <w:style w:type="paragraph" w:customStyle="1" w:styleId="DeltaViewAnnounce">
    <w:name w:val="DeltaView Announce"/>
    <w:rsid w:val="00E94512"/>
    <w:pPr>
      <w:autoSpaceDE w:val="0"/>
      <w:autoSpaceDN w:val="0"/>
      <w:adjustRightInd w:val="0"/>
      <w:spacing w:before="100" w:beforeAutospacing="1" w:after="100" w:afterAutospacing="1"/>
    </w:pPr>
    <w:rPr>
      <w:rFonts w:ascii="Arial" w:eastAsia="Times New Roman" w:hAnsi="Arial"/>
      <w:sz w:val="24"/>
      <w:szCs w:val="24"/>
      <w:lang w:val="en-GB" w:eastAsia="en-GB"/>
    </w:rPr>
  </w:style>
  <w:style w:type="character" w:customStyle="1" w:styleId="DeltaViewMoveSource">
    <w:name w:val="DeltaView Move Source"/>
    <w:rsid w:val="00E94512"/>
    <w:rPr>
      <w:strike/>
      <w:color w:val="00C000"/>
      <w:spacing w:val="0"/>
    </w:rPr>
  </w:style>
  <w:style w:type="character" w:customStyle="1" w:styleId="DeltaViewChangeNumber">
    <w:name w:val="DeltaView Change Number"/>
    <w:rsid w:val="00E94512"/>
    <w:rPr>
      <w:color w:val="000000"/>
      <w:spacing w:val="0"/>
      <w:vertAlign w:val="superscript"/>
    </w:rPr>
  </w:style>
  <w:style w:type="character" w:customStyle="1" w:styleId="DeltaViewDelimiter">
    <w:name w:val="DeltaView Delimiter"/>
    <w:rsid w:val="00E94512"/>
    <w:rPr>
      <w:spacing w:val="0"/>
    </w:rPr>
  </w:style>
  <w:style w:type="character" w:customStyle="1" w:styleId="DeltaViewFormatChange">
    <w:name w:val="DeltaView Format Change"/>
    <w:rsid w:val="00E94512"/>
    <w:rPr>
      <w:color w:val="000000"/>
      <w:spacing w:val="0"/>
    </w:rPr>
  </w:style>
  <w:style w:type="character" w:customStyle="1" w:styleId="DeltaViewMovedDeletion">
    <w:name w:val="DeltaView Moved Deletion"/>
    <w:rsid w:val="00E94512"/>
    <w:rPr>
      <w:strike/>
      <w:color w:val="C08080"/>
      <w:spacing w:val="0"/>
    </w:rPr>
  </w:style>
  <w:style w:type="character" w:customStyle="1" w:styleId="DeltaViewComment">
    <w:name w:val="DeltaView Comment"/>
    <w:rsid w:val="00E94512"/>
    <w:rPr>
      <w:color w:val="000000"/>
      <w:spacing w:val="0"/>
    </w:rPr>
  </w:style>
  <w:style w:type="character" w:customStyle="1" w:styleId="DeltaViewStyleChangeText">
    <w:name w:val="DeltaView Style Change Text"/>
    <w:rsid w:val="00E94512"/>
    <w:rPr>
      <w:color w:val="000000"/>
      <w:spacing w:val="0"/>
      <w:u w:val="double"/>
    </w:rPr>
  </w:style>
  <w:style w:type="character" w:customStyle="1" w:styleId="DeltaViewStyleChangeLabel">
    <w:name w:val="DeltaView Style Change Label"/>
    <w:rsid w:val="00E94512"/>
    <w:rPr>
      <w:color w:val="000000"/>
      <w:spacing w:val="0"/>
    </w:rPr>
  </w:style>
  <w:style w:type="character" w:customStyle="1" w:styleId="DeltaViewInsertedComment">
    <w:name w:val="DeltaView Inserted Comment"/>
    <w:rsid w:val="00E94512"/>
    <w:rPr>
      <w:color w:val="0000FF"/>
      <w:spacing w:val="0"/>
      <w:u w:val="double"/>
    </w:rPr>
  </w:style>
  <w:style w:type="character" w:customStyle="1" w:styleId="DeltaViewDeletedComment">
    <w:name w:val="DeltaView Deleted Comment"/>
    <w:rsid w:val="00E94512"/>
    <w:rPr>
      <w:strike/>
      <w:color w:val="FF0000"/>
      <w:spacing w:val="0"/>
    </w:rPr>
  </w:style>
  <w:style w:type="character" w:styleId="FollowedHyperlink">
    <w:name w:val="FollowedHyperlink"/>
    <w:basedOn w:val="DefaultParagraphFont"/>
    <w:uiPriority w:val="99"/>
    <w:unhideWhenUsed/>
    <w:rsid w:val="00E94512"/>
    <w:rPr>
      <w:color w:val="954F72" w:themeColor="followedHyperlink"/>
      <w:u w:val="single"/>
    </w:rPr>
  </w:style>
  <w:style w:type="character" w:customStyle="1" w:styleId="Heading7Char1">
    <w:name w:val="Heading 7 Char1"/>
    <w:aliases w:val="Appendix 1 Char"/>
    <w:basedOn w:val="DefaultParagraphFont"/>
    <w:semiHidden/>
    <w:rsid w:val="00E94512"/>
    <w:rPr>
      <w:rFonts w:asciiTheme="majorHAnsi" w:eastAsiaTheme="majorEastAsia" w:hAnsiTheme="majorHAnsi" w:cstheme="majorBidi"/>
      <w:i/>
      <w:iCs/>
      <w:color w:val="404040" w:themeColor="text1" w:themeTint="BF"/>
      <w:sz w:val="22"/>
      <w:lang w:eastAsia="en-US"/>
    </w:rPr>
  </w:style>
  <w:style w:type="character" w:customStyle="1" w:styleId="Heading9Char1">
    <w:name w:val="Heading 9 Char1"/>
    <w:aliases w:val="Appendix 3 Char"/>
    <w:basedOn w:val="DefaultParagraphFont"/>
    <w:semiHidden/>
    <w:rsid w:val="00E94512"/>
    <w:rPr>
      <w:rFonts w:asciiTheme="majorHAnsi" w:eastAsiaTheme="majorEastAsia" w:hAnsiTheme="majorHAnsi" w:cstheme="majorBidi"/>
      <w:i/>
      <w:iCs/>
      <w:color w:val="404040" w:themeColor="text1" w:themeTint="BF"/>
      <w:lang w:eastAsia="en-US"/>
    </w:rPr>
  </w:style>
  <w:style w:type="paragraph" w:customStyle="1" w:styleId="Level1Text">
    <w:name w:val="Level 1 Text"/>
    <w:basedOn w:val="Normal"/>
    <w:link w:val="Level1TextChar"/>
    <w:rsid w:val="00E94512"/>
    <w:pPr>
      <w:keepLines/>
      <w:widowControl w:val="0"/>
      <w:tabs>
        <w:tab w:val="left" w:pos="1418"/>
      </w:tabs>
      <w:spacing w:after="120" w:line="264" w:lineRule="auto"/>
      <w:ind w:left="1418" w:hanging="1418"/>
      <w:jc w:val="both"/>
    </w:pPr>
    <w:rPr>
      <w:rFonts w:ascii="Arial" w:eastAsia="Times New Roman" w:hAnsi="Arial"/>
      <w:snapToGrid w:val="0"/>
      <w:color w:val="000000"/>
      <w:sz w:val="20"/>
      <w:szCs w:val="20"/>
    </w:rPr>
  </w:style>
  <w:style w:type="character" w:customStyle="1" w:styleId="Level1TextChar">
    <w:name w:val="Level 1 Text Char"/>
    <w:link w:val="Level1Text"/>
    <w:locked/>
    <w:rsid w:val="00E94512"/>
    <w:rPr>
      <w:rFonts w:ascii="Arial" w:eastAsia="Times New Roman" w:hAnsi="Arial"/>
      <w:snapToGrid w:val="0"/>
      <w:color w:val="000000"/>
      <w:sz w:val="20"/>
      <w:szCs w:val="20"/>
    </w:rPr>
  </w:style>
  <w:style w:type="character" w:customStyle="1" w:styleId="normaltextrun">
    <w:name w:val="normaltextrun"/>
    <w:basedOn w:val="DefaultParagraphFont"/>
    <w:rsid w:val="00E94512"/>
  </w:style>
  <w:style w:type="character" w:customStyle="1" w:styleId="eop">
    <w:name w:val="eop"/>
    <w:basedOn w:val="DefaultParagraphFont"/>
    <w:rsid w:val="00E94512"/>
  </w:style>
  <w:style w:type="paragraph" w:customStyle="1" w:styleId="paragraph">
    <w:name w:val="paragraph"/>
    <w:basedOn w:val="Normal"/>
    <w:rsid w:val="00E94512"/>
    <w:pPr>
      <w:spacing w:before="100" w:beforeAutospacing="1" w:after="100" w:afterAutospacing="1"/>
    </w:pPr>
    <w:rPr>
      <w:rFonts w:eastAsia="Times New Roman"/>
      <w:sz w:val="24"/>
      <w:szCs w:val="24"/>
      <w:lang w:eastAsia="en-GB"/>
    </w:rPr>
  </w:style>
  <w:style w:type="character" w:customStyle="1" w:styleId="tabchar">
    <w:name w:val="tabchar"/>
    <w:basedOn w:val="DefaultParagraphFont"/>
    <w:rsid w:val="00E94512"/>
  </w:style>
  <w:style w:type="numbering" w:customStyle="1" w:styleId="CurrentList1">
    <w:name w:val="Current List1"/>
    <w:uiPriority w:val="99"/>
    <w:rsid w:val="00E94512"/>
    <w:pPr>
      <w:numPr>
        <w:numId w:val="26"/>
      </w:numPr>
    </w:pPr>
  </w:style>
  <w:style w:type="paragraph" w:customStyle="1" w:styleId="Level2Text">
    <w:name w:val="Level 2 Text"/>
    <w:basedOn w:val="Normal"/>
    <w:rsid w:val="00E94512"/>
    <w:pPr>
      <w:keepLines/>
      <w:widowControl w:val="0"/>
      <w:tabs>
        <w:tab w:val="left" w:pos="1843"/>
      </w:tabs>
      <w:snapToGrid w:val="0"/>
      <w:spacing w:after="120" w:line="264" w:lineRule="auto"/>
      <w:ind w:left="1843" w:hanging="425"/>
    </w:pPr>
    <w:rPr>
      <w:rFonts w:ascii="Arial" w:eastAsia="Times New Roman" w:hAnsi="Arial"/>
      <w:sz w:val="20"/>
      <w:szCs w:val="20"/>
    </w:rPr>
  </w:style>
  <w:style w:type="numbering" w:customStyle="1" w:styleId="NoList1">
    <w:name w:val="No List1"/>
    <w:next w:val="NoList"/>
    <w:uiPriority w:val="99"/>
    <w:semiHidden/>
    <w:unhideWhenUsed/>
    <w:rsid w:val="00962B70"/>
  </w:style>
  <w:style w:type="table" w:customStyle="1" w:styleId="TableGrid1">
    <w:name w:val="Table Grid1"/>
    <w:basedOn w:val="TableNormal"/>
    <w:next w:val="TableGrid"/>
    <w:rsid w:val="00962B70"/>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1">
    <w:name w:val="Current List11"/>
    <w:uiPriority w:val="99"/>
    <w:rsid w:val="00962B70"/>
    <w:pPr>
      <w:numPr>
        <w:numId w:val="25"/>
      </w:numPr>
    </w:pPr>
  </w:style>
  <w:style w:type="character" w:customStyle="1" w:styleId="cf01">
    <w:name w:val="cf01"/>
    <w:basedOn w:val="DefaultParagraphFont"/>
    <w:rsid w:val="008F6204"/>
    <w:rPr>
      <w:rFonts w:ascii="Segoe UI" w:hAnsi="Segoe UI" w:cs="Segoe UI" w:hint="default"/>
      <w:b/>
      <w:bCs/>
      <w:color w:val="D13438"/>
      <w:sz w:val="18"/>
      <w:szCs w:val="18"/>
      <w:u w:val="single"/>
      <w:shd w:val="clear" w:color="auto" w:fill="FFFFFF"/>
    </w:rPr>
  </w:style>
  <w:style w:type="paragraph" w:styleId="NormalWeb">
    <w:name w:val="Normal (Web)"/>
    <w:basedOn w:val="Normal"/>
    <w:uiPriority w:val="99"/>
    <w:semiHidden/>
    <w:unhideWhenUsed/>
    <w:rsid w:val="008956C5"/>
    <w:pPr>
      <w:spacing w:before="100" w:beforeAutospacing="1" w:after="100" w:afterAutospacing="1"/>
    </w:pPr>
    <w:rPr>
      <w:rFonts w:eastAsia="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82776">
      <w:bodyDiv w:val="1"/>
      <w:marLeft w:val="0"/>
      <w:marRight w:val="0"/>
      <w:marTop w:val="0"/>
      <w:marBottom w:val="0"/>
      <w:divBdr>
        <w:top w:val="none" w:sz="0" w:space="0" w:color="auto"/>
        <w:left w:val="none" w:sz="0" w:space="0" w:color="auto"/>
        <w:bottom w:val="none" w:sz="0" w:space="0" w:color="auto"/>
        <w:right w:val="none" w:sz="0" w:space="0" w:color="auto"/>
      </w:divBdr>
    </w:div>
    <w:div w:id="670452932">
      <w:bodyDiv w:val="1"/>
      <w:marLeft w:val="0"/>
      <w:marRight w:val="0"/>
      <w:marTop w:val="0"/>
      <w:marBottom w:val="0"/>
      <w:divBdr>
        <w:top w:val="none" w:sz="0" w:space="0" w:color="auto"/>
        <w:left w:val="none" w:sz="0" w:space="0" w:color="auto"/>
        <w:bottom w:val="none" w:sz="0" w:space="0" w:color="auto"/>
        <w:right w:val="none" w:sz="0" w:space="0" w:color="auto"/>
      </w:divBdr>
    </w:div>
    <w:div w:id="1988506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1.emf"/><Relationship Id="rId26" Type="http://schemas.openxmlformats.org/officeDocument/2006/relationships/footer" Target="footer11.xml"/><Relationship Id="rId3" Type="http://schemas.openxmlformats.org/officeDocument/2006/relationships/customXml" Target="../customXml/item3.xml"/><Relationship Id="rId21" Type="http://schemas.openxmlformats.org/officeDocument/2006/relationships/footer" Target="footer7.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hyperlink" Target="https://www.nationalgrideso.com/codes/system-operator-transmission-owner-code?code-documents" TargetMode="External"/><Relationship Id="rId29" Type="http://schemas.openxmlformats.org/officeDocument/2006/relationships/footer" Target="footer13.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nationalgrid.com" TargetMode="External"/><Relationship Id="rId32" Type="http://schemas.openxmlformats.org/officeDocument/2006/relationships/footer" Target="footer16.xm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oleObject" Target="embeddings/oleObject1.bin"/><Relationship Id="rId31" Type="http://schemas.openxmlformats.org/officeDocument/2006/relationships/footer" Target="footer1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yperlink" Target="http://nationalgrid.com" TargetMode="External"/><Relationship Id="rId30" Type="http://schemas.openxmlformats.org/officeDocument/2006/relationships/footer" Target="footer14.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3" ma:contentTypeDescription="Create a new document." ma:contentTypeScope="" ma:versionID="9a2c1ba66b4e524950c75725ecafbc54">
  <xsd:schema xmlns:xsd="http://www.w3.org/2001/XMLSchema" xmlns:xs="http://www.w3.org/2001/XMLSchema" xmlns:p="http://schemas.microsoft.com/office/2006/metadata/properties" xmlns:ns2="3f6024f2-ec53-42bf-9fc5-b1e570b27390" xmlns:ns3="97b6fe81-1556-4112-94ca-31043ca39b71" xmlns:ns4="303642a2-a73e-4b0e-aad1-46256d6943d4" targetNamespace="http://schemas.microsoft.com/office/2006/metadata/properties" ma:root="true" ma:fieldsID="14f62c1900b4bda05c854e32e1baccfd" ns2:_="" ns3:_="" ns4:_="">
    <xsd:import namespace="3f6024f2-ec53-42bf-9fc5-b1e570b27390"/>
    <xsd:import namespace="97b6fe81-1556-4112-94ca-31043ca39b71"/>
    <xsd:import namespace="303642a2-a73e-4b0e-aad1-46256d6943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3642a2-a73e-4b0e-aad1-46256d6943d4" elementFormDefault="qualified">
    <xsd:import namespace="http://schemas.microsoft.com/office/2006/documentManagement/types"/>
    <xsd:import namespace="http://schemas.microsoft.com/office/infopath/2007/PartnerControls"/>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07EDC6-1DA4-47C8-842E-9F5DF9D6F21A}">
  <ds:schemaRefs>
    <ds:schemaRef ds:uri="http://schemas.openxmlformats.org/officeDocument/2006/bibliography"/>
  </ds:schemaRefs>
</ds:datastoreItem>
</file>

<file path=customXml/itemProps2.xml><?xml version="1.0" encoding="utf-8"?>
<ds:datastoreItem xmlns:ds="http://schemas.openxmlformats.org/officeDocument/2006/customXml" ds:itemID="{4DBC1D19-8437-4982-93EC-AE1E46B4CC30}">
  <ds:schemaRefs>
    <ds:schemaRef ds:uri="http://schemas.microsoft.com/office/2006/metadata/properties"/>
    <ds:schemaRef ds:uri="http://schemas.microsoft.com/office/infopath/2007/PartnerControls"/>
    <ds:schemaRef ds:uri="97b6fe81-1556-4112-94ca-31043ca39b71"/>
  </ds:schemaRefs>
</ds:datastoreItem>
</file>

<file path=customXml/itemProps3.xml><?xml version="1.0" encoding="utf-8"?>
<ds:datastoreItem xmlns:ds="http://schemas.openxmlformats.org/officeDocument/2006/customXml" ds:itemID="{C2EC9940-EE17-436F-A825-0067787320CF}">
  <ds:schemaRefs>
    <ds:schemaRef ds:uri="http://schemas.microsoft.com/sharepoint/v3/contenttype/forms"/>
  </ds:schemaRefs>
</ds:datastoreItem>
</file>

<file path=customXml/itemProps4.xml><?xml version="1.0" encoding="utf-8"?>
<ds:datastoreItem xmlns:ds="http://schemas.openxmlformats.org/officeDocument/2006/customXml" ds:itemID="{FBCD7502-1037-48E5-9662-F6EFF1A96C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303642a2-a73e-4b0e-aad1-46256d6943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43</Pages>
  <Words>12595</Words>
  <Characters>66884</Characters>
  <Application>Microsoft Office Word</Application>
  <DocSecurity>8</DocSecurity>
  <Lines>2157</Lines>
  <Paragraphs>1074</Paragraphs>
  <ScaleCrop>false</ScaleCrop>
  <Company/>
  <LinksUpToDate>false</LinksUpToDate>
  <CharactersWithSpaces>78405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19-7</dc:title>
  <dc:subject/>
  <dc:creator>Walker (ESO), Lurrentia</dc:creator>
  <cp:keywords/>
  <cp:lastModifiedBy>Kat Higby</cp:lastModifiedBy>
  <cp:revision>35</cp:revision>
  <cp:lastPrinted>2025-11-24T15:11:00Z</cp:lastPrinted>
  <dcterms:created xsi:type="dcterms:W3CDTF">2025-04-14T11:16:00Z</dcterms:created>
  <dcterms:modified xsi:type="dcterms:W3CDTF">2026-01-20T11:09:00Z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0x01010073D37DB2E824E841AA9D7C8250A8DF90</vt:lpwstr>
  </property>
  <property fmtid="{D5CDD505-2E9C-101B-9397-08002B2CF9AE}" pid="3" name="MediaServiceImageTags">
    <vt:lpwstr/>
  </property>
  <property fmtid="{D5CDD505-2E9C-101B-9397-08002B2CF9AE}" pid="4" name="Order">
    <vt:r8>2868800</vt:r8>
  </property>
  <property fmtid="{D5CDD505-2E9C-101B-9397-08002B2CF9AE}" pid="5" name="docLang">
    <vt:lpwstr>en</vt:lpwstr>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